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90505F" w14:textId="2B004359" w:rsidR="0056664A" w:rsidRPr="00260C07" w:rsidRDefault="0056664A" w:rsidP="00B45BFB">
      <w:pPr>
        <w:spacing w:line="276" w:lineRule="auto"/>
        <w:ind w:right="-3"/>
        <w:jc w:val="both"/>
        <w:rPr>
          <w:rFonts w:asciiTheme="minorHAnsi" w:hAnsiTheme="minorHAnsi" w:cstheme="minorHAnsi"/>
          <w:b/>
          <w:bCs/>
        </w:rPr>
      </w:pPr>
      <w:r w:rsidRPr="00260C07">
        <w:rPr>
          <w:rFonts w:asciiTheme="minorHAnsi" w:hAnsiTheme="minorHAnsi" w:cstheme="minorHAnsi"/>
          <w:b/>
          <w:bCs/>
        </w:rPr>
        <w:t>CONTRATO</w:t>
      </w:r>
      <w:r w:rsidR="00F62441" w:rsidRPr="00260C07">
        <w:rPr>
          <w:rFonts w:asciiTheme="minorHAnsi" w:hAnsiTheme="minorHAnsi" w:cstheme="minorHAnsi"/>
          <w:b/>
          <w:bCs/>
        </w:rPr>
        <w:t xml:space="preserve"> </w:t>
      </w:r>
      <w:r w:rsidR="004D63CB" w:rsidRPr="00260C07">
        <w:rPr>
          <w:rFonts w:asciiTheme="minorHAnsi" w:hAnsiTheme="minorHAnsi" w:cstheme="minorHAnsi"/>
          <w:b/>
          <w:bCs/>
        </w:rPr>
        <w:t xml:space="preserve">DE </w:t>
      </w:r>
      <w:r w:rsidR="00BD1FE6" w:rsidRPr="00260C07">
        <w:rPr>
          <w:rFonts w:asciiTheme="minorHAnsi" w:hAnsiTheme="minorHAnsi" w:cstheme="minorHAnsi"/>
          <w:b/>
          <w:bCs/>
        </w:rPr>
        <w:t>SUMINISTRO</w:t>
      </w:r>
      <w:r w:rsidR="004D63CB" w:rsidRPr="00260C07">
        <w:rPr>
          <w:rFonts w:asciiTheme="minorHAnsi" w:hAnsiTheme="minorHAnsi" w:cstheme="minorHAnsi"/>
          <w:b/>
          <w:bCs/>
        </w:rPr>
        <w:t xml:space="preserve"> </w:t>
      </w:r>
      <w:r w:rsidRPr="00260C07">
        <w:rPr>
          <w:rFonts w:asciiTheme="minorHAnsi" w:hAnsiTheme="minorHAnsi" w:cstheme="minorHAnsi"/>
          <w:b/>
          <w:bCs/>
        </w:rPr>
        <w:t>No. XXXXXXX - 20</w:t>
      </w:r>
      <w:r w:rsidR="00342CA0" w:rsidRPr="00260C07">
        <w:rPr>
          <w:rFonts w:asciiTheme="minorHAnsi" w:hAnsiTheme="minorHAnsi" w:cstheme="minorHAnsi"/>
          <w:b/>
          <w:bCs/>
        </w:rPr>
        <w:t>24</w:t>
      </w:r>
      <w:r w:rsidRPr="00260C07">
        <w:rPr>
          <w:rFonts w:asciiTheme="minorHAnsi" w:hAnsiTheme="minorHAnsi" w:cstheme="minorHAnsi"/>
          <w:b/>
          <w:bCs/>
        </w:rPr>
        <w:t>, SUSCRITO ENTRE FIDUCIARIA CORFICOLOMBIANA COMO VOCERA Y ADMINISTRADORA DEL PATRIMONIO AUTÓNOMO OXI RIOFRÍO 2024 Y ______________________________ – NIT_____________________</w:t>
      </w:r>
    </w:p>
    <w:p w14:paraId="4E6824B4" w14:textId="77777777" w:rsidR="00983757" w:rsidRPr="00260C07" w:rsidRDefault="00983757" w:rsidP="00B45BFB">
      <w:pPr>
        <w:pStyle w:val="Textoindependiente"/>
        <w:spacing w:before="46" w:after="1" w:line="276" w:lineRule="auto"/>
        <w:ind w:right="-3"/>
        <w:jc w:val="both"/>
        <w:rPr>
          <w:rFonts w:asciiTheme="minorHAnsi" w:hAnsiTheme="minorHAnsi" w:cstheme="minorHAnsi"/>
          <w:b/>
        </w:rPr>
      </w:pPr>
    </w:p>
    <w:p w14:paraId="0C54DF37" w14:textId="77777777" w:rsidR="00983757" w:rsidRPr="00260C07" w:rsidRDefault="00983757" w:rsidP="00B45BFB">
      <w:pPr>
        <w:pStyle w:val="Textoindependiente"/>
        <w:spacing w:line="276" w:lineRule="auto"/>
        <w:ind w:right="-3"/>
        <w:jc w:val="both"/>
        <w:rPr>
          <w:rFonts w:asciiTheme="minorHAnsi" w:hAnsiTheme="minorHAnsi" w:cstheme="minorHAnsi"/>
          <w:b/>
        </w:rPr>
      </w:pPr>
    </w:p>
    <w:p w14:paraId="2F0401F2" w14:textId="77777777" w:rsidR="0056664A" w:rsidRPr="00260C07" w:rsidRDefault="0056664A" w:rsidP="00B45BFB">
      <w:pPr>
        <w:pStyle w:val="Textoindependiente"/>
        <w:spacing w:line="276" w:lineRule="auto"/>
        <w:ind w:right="-3"/>
        <w:jc w:val="both"/>
        <w:rPr>
          <w:rFonts w:asciiTheme="minorHAnsi" w:hAnsiTheme="minorHAnsi" w:cstheme="minorHAnsi"/>
          <w:b/>
        </w:rPr>
      </w:pPr>
    </w:p>
    <w:tbl>
      <w:tblPr>
        <w:tblStyle w:val="TableNormal"/>
        <w:tblW w:w="0" w:type="auto"/>
        <w:tblInd w:w="1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03"/>
        <w:gridCol w:w="2151"/>
        <w:gridCol w:w="5310"/>
      </w:tblGrid>
      <w:tr w:rsidR="0056664A" w:rsidRPr="00260C07" w14:paraId="6137520E" w14:textId="77777777" w:rsidTr="0042006A">
        <w:trPr>
          <w:trHeight w:val="268"/>
        </w:trPr>
        <w:tc>
          <w:tcPr>
            <w:tcW w:w="9064" w:type="dxa"/>
            <w:gridSpan w:val="3"/>
          </w:tcPr>
          <w:p w14:paraId="47CB66E6" w14:textId="77777777" w:rsidR="0056664A" w:rsidRPr="00260C07" w:rsidRDefault="0056664A" w:rsidP="00B45BFB">
            <w:pPr>
              <w:pStyle w:val="TableParagraph"/>
              <w:spacing w:line="276" w:lineRule="auto"/>
              <w:ind w:left="9" w:right="-3"/>
              <w:jc w:val="center"/>
              <w:rPr>
                <w:rFonts w:asciiTheme="minorHAnsi" w:hAnsiTheme="minorHAnsi" w:cstheme="minorHAnsi"/>
                <w:b/>
              </w:rPr>
            </w:pPr>
            <w:r w:rsidRPr="00260C07">
              <w:rPr>
                <w:rFonts w:asciiTheme="minorHAnsi" w:hAnsiTheme="minorHAnsi" w:cstheme="minorHAnsi"/>
                <w:b/>
              </w:rPr>
              <w:t>IDENTIFICACIÓN</w:t>
            </w:r>
            <w:r w:rsidRPr="00260C07">
              <w:rPr>
                <w:rFonts w:asciiTheme="minorHAnsi" w:hAnsiTheme="minorHAnsi" w:cstheme="minorHAnsi"/>
                <w:b/>
                <w:spacing w:val="-4"/>
              </w:rPr>
              <w:t xml:space="preserve"> </w:t>
            </w:r>
            <w:r w:rsidRPr="00260C07">
              <w:rPr>
                <w:rFonts w:asciiTheme="minorHAnsi" w:hAnsiTheme="minorHAnsi" w:cstheme="minorHAnsi"/>
                <w:b/>
              </w:rPr>
              <w:t>DEL</w:t>
            </w:r>
            <w:r w:rsidRPr="00260C07">
              <w:rPr>
                <w:rFonts w:asciiTheme="minorHAnsi" w:hAnsiTheme="minorHAnsi" w:cstheme="minorHAnsi"/>
                <w:b/>
                <w:spacing w:val="-5"/>
              </w:rPr>
              <w:t xml:space="preserve"> </w:t>
            </w:r>
            <w:r w:rsidRPr="00260C07">
              <w:rPr>
                <w:rFonts w:asciiTheme="minorHAnsi" w:hAnsiTheme="minorHAnsi" w:cstheme="minorHAnsi"/>
                <w:b/>
              </w:rPr>
              <w:t>CONTRATO</w:t>
            </w:r>
            <w:r w:rsidRPr="00260C07">
              <w:rPr>
                <w:rFonts w:asciiTheme="minorHAnsi" w:hAnsiTheme="minorHAnsi" w:cstheme="minorHAnsi"/>
                <w:b/>
                <w:spacing w:val="-6"/>
              </w:rPr>
              <w:t xml:space="preserve"> </w:t>
            </w:r>
            <w:r w:rsidRPr="00260C07">
              <w:rPr>
                <w:rFonts w:asciiTheme="minorHAnsi" w:hAnsiTheme="minorHAnsi" w:cstheme="minorHAnsi"/>
                <w:b/>
              </w:rPr>
              <w:t>No.</w:t>
            </w:r>
            <w:r w:rsidRPr="00260C07">
              <w:rPr>
                <w:rFonts w:asciiTheme="minorHAnsi" w:hAnsiTheme="minorHAnsi" w:cstheme="minorHAnsi"/>
                <w:b/>
                <w:spacing w:val="1"/>
              </w:rPr>
              <w:t xml:space="preserve"> </w:t>
            </w:r>
            <w:r w:rsidRPr="00260C07">
              <w:rPr>
                <w:rFonts w:asciiTheme="minorHAnsi" w:hAnsiTheme="minorHAnsi" w:cstheme="minorHAnsi"/>
                <w:b/>
              </w:rPr>
              <w:t>XXXXXXXXX - 2024</w:t>
            </w:r>
          </w:p>
        </w:tc>
      </w:tr>
      <w:tr w:rsidR="0056664A" w:rsidRPr="00260C07" w14:paraId="0FF83C7C" w14:textId="77777777" w:rsidTr="0042006A">
        <w:trPr>
          <w:trHeight w:val="268"/>
        </w:trPr>
        <w:tc>
          <w:tcPr>
            <w:tcW w:w="3754" w:type="dxa"/>
            <w:gridSpan w:val="2"/>
          </w:tcPr>
          <w:p w14:paraId="2253CE63" w14:textId="77777777" w:rsidR="0056664A" w:rsidRPr="00260C07" w:rsidRDefault="0056664A" w:rsidP="00B45BFB">
            <w:pPr>
              <w:pStyle w:val="TableParagraph"/>
              <w:spacing w:line="276" w:lineRule="auto"/>
              <w:ind w:left="393" w:right="-3"/>
              <w:rPr>
                <w:rFonts w:asciiTheme="minorHAnsi" w:hAnsiTheme="minorHAnsi" w:cstheme="minorHAnsi"/>
                <w:b/>
              </w:rPr>
            </w:pPr>
            <w:r w:rsidRPr="00260C07">
              <w:rPr>
                <w:rFonts w:asciiTheme="minorHAnsi" w:hAnsiTheme="minorHAnsi" w:cstheme="minorHAnsi"/>
                <w:b/>
              </w:rPr>
              <w:t>CONTRATO</w:t>
            </w:r>
            <w:r w:rsidRPr="00260C07">
              <w:rPr>
                <w:rFonts w:asciiTheme="minorHAnsi" w:hAnsiTheme="minorHAnsi" w:cstheme="minorHAnsi"/>
                <w:b/>
                <w:spacing w:val="-6"/>
              </w:rPr>
              <w:t xml:space="preserve"> </w:t>
            </w:r>
            <w:r w:rsidRPr="00260C07">
              <w:rPr>
                <w:rFonts w:asciiTheme="minorHAnsi" w:hAnsiTheme="minorHAnsi" w:cstheme="minorHAnsi"/>
                <w:b/>
              </w:rPr>
              <w:t>FIDUCIA</w:t>
            </w:r>
            <w:r w:rsidRPr="00260C07">
              <w:rPr>
                <w:rFonts w:asciiTheme="minorHAnsi" w:hAnsiTheme="minorHAnsi" w:cstheme="minorHAnsi"/>
                <w:b/>
                <w:spacing w:val="-5"/>
              </w:rPr>
              <w:t xml:space="preserve"> </w:t>
            </w:r>
            <w:r w:rsidRPr="00260C07">
              <w:rPr>
                <w:rFonts w:asciiTheme="minorHAnsi" w:hAnsiTheme="minorHAnsi" w:cstheme="minorHAnsi"/>
                <w:b/>
                <w:spacing w:val="-2"/>
              </w:rPr>
              <w:t>MERCANTIL</w:t>
            </w:r>
          </w:p>
        </w:tc>
        <w:tc>
          <w:tcPr>
            <w:tcW w:w="5310" w:type="dxa"/>
          </w:tcPr>
          <w:p w14:paraId="042163A4" w14:textId="77777777" w:rsidR="0056664A" w:rsidRPr="00260C07" w:rsidRDefault="0056664A" w:rsidP="00B45BFB">
            <w:pPr>
              <w:pStyle w:val="TableParagraph"/>
              <w:spacing w:line="276" w:lineRule="auto"/>
              <w:ind w:left="10" w:right="-3"/>
              <w:jc w:val="center"/>
              <w:rPr>
                <w:rFonts w:asciiTheme="minorHAnsi" w:hAnsiTheme="minorHAnsi" w:cstheme="minorHAnsi"/>
                <w:b/>
              </w:rPr>
            </w:pPr>
            <w:r w:rsidRPr="00260C07">
              <w:rPr>
                <w:rFonts w:asciiTheme="minorHAnsi" w:hAnsiTheme="minorHAnsi" w:cstheme="minorHAnsi"/>
                <w:b/>
                <w:spacing w:val="-2"/>
              </w:rPr>
              <w:t>XXXXXXXXX</w:t>
            </w:r>
          </w:p>
        </w:tc>
      </w:tr>
      <w:tr w:rsidR="0056664A" w:rsidRPr="00260C07" w14:paraId="413F2B87" w14:textId="77777777" w:rsidTr="0042006A">
        <w:trPr>
          <w:trHeight w:val="537"/>
        </w:trPr>
        <w:tc>
          <w:tcPr>
            <w:tcW w:w="1603" w:type="dxa"/>
            <w:vMerge w:val="restart"/>
          </w:tcPr>
          <w:p w14:paraId="41351379" w14:textId="77777777" w:rsidR="0056664A" w:rsidRPr="00260C07" w:rsidRDefault="0056664A" w:rsidP="00B45BFB">
            <w:pPr>
              <w:pStyle w:val="TableParagraph"/>
              <w:spacing w:line="276" w:lineRule="auto"/>
              <w:ind w:left="0" w:right="-3"/>
              <w:rPr>
                <w:rFonts w:asciiTheme="minorHAnsi" w:hAnsiTheme="minorHAnsi" w:cstheme="minorHAnsi"/>
                <w:b/>
              </w:rPr>
            </w:pPr>
          </w:p>
          <w:p w14:paraId="2C38EC2A" w14:textId="77777777" w:rsidR="0056664A" w:rsidRPr="00260C07" w:rsidRDefault="0056664A" w:rsidP="00B45BFB">
            <w:pPr>
              <w:pStyle w:val="TableParagraph"/>
              <w:spacing w:line="276" w:lineRule="auto"/>
              <w:ind w:left="0" w:right="-3"/>
              <w:rPr>
                <w:rFonts w:asciiTheme="minorHAnsi" w:hAnsiTheme="minorHAnsi" w:cstheme="minorHAnsi"/>
                <w:b/>
              </w:rPr>
            </w:pPr>
          </w:p>
          <w:p w14:paraId="1EC8CD9E" w14:textId="77777777" w:rsidR="0056664A" w:rsidRPr="00260C07" w:rsidRDefault="0056664A" w:rsidP="00B45BFB">
            <w:pPr>
              <w:pStyle w:val="TableParagraph"/>
              <w:spacing w:line="276" w:lineRule="auto"/>
              <w:ind w:left="0" w:right="-3"/>
              <w:rPr>
                <w:rFonts w:asciiTheme="minorHAnsi" w:hAnsiTheme="minorHAnsi" w:cstheme="minorHAnsi"/>
                <w:b/>
              </w:rPr>
            </w:pPr>
          </w:p>
          <w:p w14:paraId="1884EF62" w14:textId="77777777" w:rsidR="0056664A" w:rsidRPr="00260C07" w:rsidRDefault="0056664A" w:rsidP="00B45BFB">
            <w:pPr>
              <w:pStyle w:val="TableParagraph"/>
              <w:spacing w:line="276" w:lineRule="auto"/>
              <w:ind w:left="0" w:right="-3"/>
              <w:rPr>
                <w:rFonts w:asciiTheme="minorHAnsi" w:hAnsiTheme="minorHAnsi" w:cstheme="minorHAnsi"/>
                <w:b/>
              </w:rPr>
            </w:pPr>
          </w:p>
          <w:p w14:paraId="3EE032EE" w14:textId="77777777" w:rsidR="0056664A" w:rsidRPr="00260C07" w:rsidRDefault="0056664A" w:rsidP="00B45BFB">
            <w:pPr>
              <w:pStyle w:val="TableParagraph"/>
              <w:spacing w:before="154" w:line="276" w:lineRule="auto"/>
              <w:ind w:left="0" w:right="-3"/>
              <w:rPr>
                <w:rFonts w:asciiTheme="minorHAnsi" w:hAnsiTheme="minorHAnsi" w:cstheme="minorHAnsi"/>
                <w:b/>
              </w:rPr>
            </w:pPr>
          </w:p>
          <w:p w14:paraId="3A0EB45F" w14:textId="77777777" w:rsidR="0056664A" w:rsidRPr="00260C07" w:rsidRDefault="0056664A" w:rsidP="00B45BFB">
            <w:pPr>
              <w:pStyle w:val="TableParagraph"/>
              <w:spacing w:line="276" w:lineRule="auto"/>
              <w:ind w:right="-3"/>
              <w:rPr>
                <w:rFonts w:asciiTheme="minorHAnsi" w:hAnsiTheme="minorHAnsi" w:cstheme="minorHAnsi"/>
                <w:b/>
              </w:rPr>
            </w:pPr>
            <w:r w:rsidRPr="00260C07">
              <w:rPr>
                <w:rFonts w:asciiTheme="minorHAnsi" w:hAnsiTheme="minorHAnsi" w:cstheme="minorHAnsi"/>
                <w:b/>
                <w:spacing w:val="-2"/>
              </w:rPr>
              <w:t>CONTRATANTE</w:t>
            </w:r>
          </w:p>
        </w:tc>
        <w:tc>
          <w:tcPr>
            <w:tcW w:w="2151" w:type="dxa"/>
          </w:tcPr>
          <w:p w14:paraId="612A672B" w14:textId="77777777" w:rsidR="0056664A" w:rsidRPr="00260C07" w:rsidRDefault="0056664A" w:rsidP="00B45BFB">
            <w:pPr>
              <w:pStyle w:val="TableParagraph"/>
              <w:spacing w:before="133" w:line="276" w:lineRule="auto"/>
              <w:ind w:right="-3"/>
              <w:rPr>
                <w:rFonts w:asciiTheme="minorHAnsi" w:hAnsiTheme="minorHAnsi" w:cstheme="minorHAnsi"/>
                <w:b/>
              </w:rPr>
            </w:pPr>
            <w:r w:rsidRPr="00260C07">
              <w:rPr>
                <w:rFonts w:asciiTheme="minorHAnsi" w:hAnsiTheme="minorHAnsi" w:cstheme="minorHAnsi"/>
                <w:b/>
                <w:spacing w:val="-2"/>
              </w:rPr>
              <w:t>NOMBRE</w:t>
            </w:r>
          </w:p>
        </w:tc>
        <w:tc>
          <w:tcPr>
            <w:tcW w:w="5310" w:type="dxa"/>
          </w:tcPr>
          <w:p w14:paraId="32C4C17A" w14:textId="77777777" w:rsidR="0056664A" w:rsidRPr="00260C07" w:rsidRDefault="0056664A" w:rsidP="00B45BFB">
            <w:pPr>
              <w:pStyle w:val="TableParagraph"/>
              <w:spacing w:line="276" w:lineRule="auto"/>
              <w:ind w:right="-3"/>
              <w:rPr>
                <w:rFonts w:asciiTheme="minorHAnsi" w:hAnsiTheme="minorHAnsi" w:cstheme="minorHAnsi"/>
                <w:b/>
              </w:rPr>
            </w:pPr>
            <w:r w:rsidRPr="00260C07">
              <w:rPr>
                <w:rFonts w:asciiTheme="minorHAnsi" w:hAnsiTheme="minorHAnsi" w:cstheme="minorHAnsi"/>
                <w:b/>
              </w:rPr>
              <w:t>PATRIMONIO</w:t>
            </w:r>
            <w:r w:rsidRPr="00260C07">
              <w:rPr>
                <w:rFonts w:asciiTheme="minorHAnsi" w:hAnsiTheme="minorHAnsi" w:cstheme="minorHAnsi"/>
                <w:b/>
                <w:spacing w:val="11"/>
              </w:rPr>
              <w:t xml:space="preserve"> </w:t>
            </w:r>
            <w:r w:rsidRPr="00260C07">
              <w:rPr>
                <w:rFonts w:asciiTheme="minorHAnsi" w:hAnsiTheme="minorHAnsi" w:cstheme="minorHAnsi"/>
                <w:b/>
              </w:rPr>
              <w:t>AUTÓNOMO</w:t>
            </w:r>
            <w:r w:rsidRPr="00260C07">
              <w:rPr>
                <w:rFonts w:asciiTheme="minorHAnsi" w:hAnsiTheme="minorHAnsi" w:cstheme="minorHAnsi"/>
                <w:b/>
                <w:spacing w:val="15"/>
              </w:rPr>
              <w:t xml:space="preserve"> </w:t>
            </w:r>
            <w:r w:rsidRPr="00260C07">
              <w:rPr>
                <w:rFonts w:asciiTheme="minorHAnsi" w:hAnsiTheme="minorHAnsi" w:cstheme="minorHAnsi"/>
                <w:b/>
              </w:rPr>
              <w:t>OXI RIOFRIO 2024</w:t>
            </w:r>
          </w:p>
        </w:tc>
      </w:tr>
      <w:tr w:rsidR="0056664A" w:rsidRPr="00260C07" w14:paraId="6063F37E" w14:textId="77777777" w:rsidTr="0042006A">
        <w:trPr>
          <w:trHeight w:val="268"/>
        </w:trPr>
        <w:tc>
          <w:tcPr>
            <w:tcW w:w="1603" w:type="dxa"/>
            <w:vMerge/>
            <w:tcBorders>
              <w:top w:val="nil"/>
            </w:tcBorders>
          </w:tcPr>
          <w:p w14:paraId="2F75BB73" w14:textId="77777777" w:rsidR="0056664A" w:rsidRPr="00260C07" w:rsidRDefault="0056664A" w:rsidP="00B45BFB">
            <w:pPr>
              <w:spacing w:line="276" w:lineRule="auto"/>
              <w:ind w:right="-3"/>
              <w:rPr>
                <w:rFonts w:asciiTheme="minorHAnsi" w:hAnsiTheme="minorHAnsi" w:cstheme="minorHAnsi"/>
              </w:rPr>
            </w:pPr>
          </w:p>
        </w:tc>
        <w:tc>
          <w:tcPr>
            <w:tcW w:w="2151" w:type="dxa"/>
          </w:tcPr>
          <w:p w14:paraId="52A509B6" w14:textId="77777777" w:rsidR="0056664A" w:rsidRPr="00260C07" w:rsidRDefault="0056664A" w:rsidP="00B45BFB">
            <w:pPr>
              <w:pStyle w:val="TableParagraph"/>
              <w:spacing w:line="276" w:lineRule="auto"/>
              <w:ind w:right="-3"/>
              <w:rPr>
                <w:rFonts w:asciiTheme="minorHAnsi" w:hAnsiTheme="minorHAnsi" w:cstheme="minorHAnsi"/>
                <w:b/>
              </w:rPr>
            </w:pPr>
            <w:r w:rsidRPr="00260C07">
              <w:rPr>
                <w:rFonts w:asciiTheme="minorHAnsi" w:hAnsiTheme="minorHAnsi" w:cstheme="minorHAnsi"/>
                <w:b/>
                <w:spacing w:val="-5"/>
              </w:rPr>
              <w:t>NIT</w:t>
            </w:r>
          </w:p>
        </w:tc>
        <w:tc>
          <w:tcPr>
            <w:tcW w:w="5310" w:type="dxa"/>
          </w:tcPr>
          <w:p w14:paraId="20726A47" w14:textId="2E06FAB4" w:rsidR="0056664A" w:rsidRPr="00260C07" w:rsidRDefault="00016D9B" w:rsidP="00B45BFB">
            <w:pPr>
              <w:pStyle w:val="TableParagraph"/>
              <w:spacing w:line="276" w:lineRule="auto"/>
              <w:ind w:right="-3"/>
              <w:rPr>
                <w:rFonts w:asciiTheme="minorHAnsi" w:hAnsiTheme="minorHAnsi" w:cstheme="minorHAnsi"/>
              </w:rPr>
            </w:pPr>
            <w:r>
              <w:rPr>
                <w:b/>
              </w:rPr>
              <w:t>800.256.769-6</w:t>
            </w:r>
          </w:p>
        </w:tc>
      </w:tr>
      <w:tr w:rsidR="0056664A" w:rsidRPr="00260C07" w14:paraId="095988E7" w14:textId="77777777" w:rsidTr="0042006A">
        <w:trPr>
          <w:trHeight w:val="537"/>
        </w:trPr>
        <w:tc>
          <w:tcPr>
            <w:tcW w:w="1603" w:type="dxa"/>
            <w:vMerge/>
            <w:tcBorders>
              <w:top w:val="nil"/>
            </w:tcBorders>
          </w:tcPr>
          <w:p w14:paraId="75811079" w14:textId="77777777" w:rsidR="0056664A" w:rsidRPr="00260C07" w:rsidRDefault="0056664A" w:rsidP="00B45BFB">
            <w:pPr>
              <w:spacing w:line="276" w:lineRule="auto"/>
              <w:ind w:right="-3"/>
              <w:rPr>
                <w:rFonts w:asciiTheme="minorHAnsi" w:hAnsiTheme="minorHAnsi" w:cstheme="minorHAnsi"/>
              </w:rPr>
            </w:pPr>
          </w:p>
        </w:tc>
        <w:tc>
          <w:tcPr>
            <w:tcW w:w="2151" w:type="dxa"/>
          </w:tcPr>
          <w:p w14:paraId="7361DAC7" w14:textId="77777777" w:rsidR="0056664A" w:rsidRPr="00260C07" w:rsidRDefault="0056664A" w:rsidP="00B45BFB">
            <w:pPr>
              <w:pStyle w:val="TableParagraph"/>
              <w:spacing w:line="276" w:lineRule="auto"/>
              <w:ind w:right="-3"/>
              <w:rPr>
                <w:rFonts w:asciiTheme="minorHAnsi" w:hAnsiTheme="minorHAnsi" w:cstheme="minorHAnsi"/>
                <w:b/>
              </w:rPr>
            </w:pPr>
            <w:r w:rsidRPr="00260C07">
              <w:rPr>
                <w:rFonts w:asciiTheme="minorHAnsi" w:hAnsiTheme="minorHAnsi" w:cstheme="minorHAnsi"/>
                <w:b/>
                <w:spacing w:val="-2"/>
              </w:rPr>
              <w:t>REPRESENTANTE</w:t>
            </w:r>
          </w:p>
          <w:p w14:paraId="0C1308FF" w14:textId="77777777" w:rsidR="0056664A" w:rsidRPr="00260C07" w:rsidRDefault="0056664A" w:rsidP="00B45BFB">
            <w:pPr>
              <w:pStyle w:val="TableParagraph"/>
              <w:spacing w:line="276" w:lineRule="auto"/>
              <w:ind w:right="-3"/>
              <w:rPr>
                <w:rFonts w:asciiTheme="minorHAnsi" w:hAnsiTheme="minorHAnsi" w:cstheme="minorHAnsi"/>
                <w:b/>
              </w:rPr>
            </w:pPr>
            <w:r w:rsidRPr="00260C07">
              <w:rPr>
                <w:rFonts w:asciiTheme="minorHAnsi" w:hAnsiTheme="minorHAnsi" w:cstheme="minorHAnsi"/>
                <w:b/>
                <w:spacing w:val="-4"/>
              </w:rPr>
              <w:t>LEGAL</w:t>
            </w:r>
          </w:p>
        </w:tc>
        <w:tc>
          <w:tcPr>
            <w:tcW w:w="5310" w:type="dxa"/>
          </w:tcPr>
          <w:p w14:paraId="514CC620" w14:textId="77777777" w:rsidR="0056664A" w:rsidRPr="00260C07" w:rsidRDefault="0056664A" w:rsidP="00B45BFB">
            <w:pPr>
              <w:pStyle w:val="TableParagraph"/>
              <w:spacing w:line="276" w:lineRule="auto"/>
              <w:ind w:left="0" w:right="-3"/>
              <w:rPr>
                <w:rFonts w:asciiTheme="minorHAnsi" w:hAnsiTheme="minorHAnsi" w:cstheme="minorHAnsi"/>
              </w:rPr>
            </w:pPr>
          </w:p>
        </w:tc>
      </w:tr>
      <w:tr w:rsidR="0056664A" w:rsidRPr="00260C07" w14:paraId="5F26E43C" w14:textId="77777777" w:rsidTr="0042006A">
        <w:trPr>
          <w:trHeight w:val="1075"/>
        </w:trPr>
        <w:tc>
          <w:tcPr>
            <w:tcW w:w="1603" w:type="dxa"/>
            <w:vMerge/>
            <w:tcBorders>
              <w:top w:val="nil"/>
            </w:tcBorders>
          </w:tcPr>
          <w:p w14:paraId="4AE5C023" w14:textId="77777777" w:rsidR="0056664A" w:rsidRPr="00260C07" w:rsidRDefault="0056664A" w:rsidP="00B45BFB">
            <w:pPr>
              <w:spacing w:line="276" w:lineRule="auto"/>
              <w:ind w:right="-3"/>
              <w:rPr>
                <w:rFonts w:asciiTheme="minorHAnsi" w:hAnsiTheme="minorHAnsi" w:cstheme="minorHAnsi"/>
              </w:rPr>
            </w:pPr>
          </w:p>
        </w:tc>
        <w:tc>
          <w:tcPr>
            <w:tcW w:w="2151" w:type="dxa"/>
          </w:tcPr>
          <w:p w14:paraId="6B08DDB9" w14:textId="77777777" w:rsidR="0056664A" w:rsidRPr="00260C07" w:rsidRDefault="0056664A" w:rsidP="00B45BFB">
            <w:pPr>
              <w:pStyle w:val="TableParagraph"/>
              <w:spacing w:line="276" w:lineRule="auto"/>
              <w:ind w:right="-3"/>
              <w:rPr>
                <w:rFonts w:asciiTheme="minorHAnsi" w:hAnsiTheme="minorHAnsi" w:cstheme="minorHAnsi"/>
                <w:b/>
              </w:rPr>
            </w:pPr>
            <w:r w:rsidRPr="00260C07">
              <w:rPr>
                <w:rFonts w:asciiTheme="minorHAnsi" w:hAnsiTheme="minorHAnsi" w:cstheme="minorHAnsi"/>
                <w:b/>
              </w:rPr>
              <w:t xml:space="preserve">CÉDULA DE </w:t>
            </w:r>
            <w:r w:rsidRPr="00260C07">
              <w:rPr>
                <w:rFonts w:asciiTheme="minorHAnsi" w:hAnsiTheme="minorHAnsi" w:cstheme="minorHAnsi"/>
                <w:b/>
                <w:spacing w:val="-2"/>
              </w:rPr>
              <w:t>CIUDADANÍA</w:t>
            </w:r>
          </w:p>
          <w:p w14:paraId="4E2EE855" w14:textId="77777777" w:rsidR="0056664A" w:rsidRPr="00260C07" w:rsidRDefault="0056664A" w:rsidP="00B45BFB">
            <w:pPr>
              <w:pStyle w:val="TableParagraph"/>
              <w:spacing w:line="276" w:lineRule="auto"/>
              <w:ind w:right="-3"/>
              <w:rPr>
                <w:rFonts w:asciiTheme="minorHAnsi" w:hAnsiTheme="minorHAnsi" w:cstheme="minorHAnsi"/>
                <w:b/>
              </w:rPr>
            </w:pPr>
            <w:r w:rsidRPr="00260C07">
              <w:rPr>
                <w:rFonts w:asciiTheme="minorHAnsi" w:hAnsiTheme="minorHAnsi" w:cstheme="minorHAnsi"/>
                <w:b/>
                <w:spacing w:val="-2"/>
              </w:rPr>
              <w:t xml:space="preserve">REPRESENTANTE </w:t>
            </w:r>
            <w:r w:rsidRPr="00260C07">
              <w:rPr>
                <w:rFonts w:asciiTheme="minorHAnsi" w:hAnsiTheme="minorHAnsi" w:cstheme="minorHAnsi"/>
                <w:b/>
                <w:spacing w:val="-4"/>
              </w:rPr>
              <w:t>LEGAL</w:t>
            </w:r>
          </w:p>
        </w:tc>
        <w:tc>
          <w:tcPr>
            <w:tcW w:w="5310" w:type="dxa"/>
          </w:tcPr>
          <w:p w14:paraId="7893F4E5" w14:textId="77777777" w:rsidR="0056664A" w:rsidRPr="00260C07" w:rsidRDefault="0056664A" w:rsidP="00B45BFB">
            <w:pPr>
              <w:pStyle w:val="TableParagraph"/>
              <w:spacing w:line="276" w:lineRule="auto"/>
              <w:ind w:left="0" w:right="-3"/>
              <w:rPr>
                <w:rFonts w:asciiTheme="minorHAnsi" w:hAnsiTheme="minorHAnsi" w:cstheme="minorHAnsi"/>
              </w:rPr>
            </w:pPr>
          </w:p>
        </w:tc>
      </w:tr>
      <w:tr w:rsidR="0056664A" w:rsidRPr="00260C07" w14:paraId="6BBC01CD" w14:textId="77777777" w:rsidTr="0042006A">
        <w:trPr>
          <w:trHeight w:val="803"/>
        </w:trPr>
        <w:tc>
          <w:tcPr>
            <w:tcW w:w="1603" w:type="dxa"/>
            <w:vMerge/>
            <w:tcBorders>
              <w:top w:val="nil"/>
            </w:tcBorders>
          </w:tcPr>
          <w:p w14:paraId="720EB320" w14:textId="77777777" w:rsidR="0056664A" w:rsidRPr="00260C07" w:rsidRDefault="0056664A" w:rsidP="00B45BFB">
            <w:pPr>
              <w:spacing w:line="276" w:lineRule="auto"/>
              <w:ind w:right="-3"/>
              <w:rPr>
                <w:rFonts w:asciiTheme="minorHAnsi" w:hAnsiTheme="minorHAnsi" w:cstheme="minorHAnsi"/>
              </w:rPr>
            </w:pPr>
          </w:p>
        </w:tc>
        <w:tc>
          <w:tcPr>
            <w:tcW w:w="2151" w:type="dxa"/>
          </w:tcPr>
          <w:p w14:paraId="38FAD0F4" w14:textId="77777777" w:rsidR="0056664A" w:rsidRPr="00260C07" w:rsidRDefault="0056664A" w:rsidP="00B45BFB">
            <w:pPr>
              <w:pStyle w:val="TableParagraph"/>
              <w:spacing w:before="266" w:line="276" w:lineRule="auto"/>
              <w:ind w:right="-3"/>
              <w:rPr>
                <w:rFonts w:asciiTheme="minorHAnsi" w:hAnsiTheme="minorHAnsi" w:cstheme="minorHAnsi"/>
                <w:b/>
              </w:rPr>
            </w:pPr>
            <w:r w:rsidRPr="00260C07">
              <w:rPr>
                <w:rFonts w:asciiTheme="minorHAnsi" w:hAnsiTheme="minorHAnsi" w:cstheme="minorHAnsi"/>
                <w:b/>
                <w:spacing w:val="-2"/>
              </w:rPr>
              <w:t>CARGO</w:t>
            </w:r>
          </w:p>
        </w:tc>
        <w:tc>
          <w:tcPr>
            <w:tcW w:w="5310" w:type="dxa"/>
          </w:tcPr>
          <w:p w14:paraId="092F0413" w14:textId="77777777" w:rsidR="0056664A" w:rsidRPr="00260C07" w:rsidRDefault="0056664A" w:rsidP="00B45BFB">
            <w:pPr>
              <w:pStyle w:val="TableParagraph"/>
              <w:spacing w:line="276" w:lineRule="auto"/>
              <w:ind w:right="-3"/>
              <w:rPr>
                <w:rFonts w:asciiTheme="minorHAnsi" w:hAnsiTheme="minorHAnsi" w:cstheme="minorHAnsi"/>
              </w:rPr>
            </w:pPr>
          </w:p>
        </w:tc>
      </w:tr>
      <w:tr w:rsidR="0056664A" w:rsidRPr="00260C07" w14:paraId="6BE141B4" w14:textId="77777777" w:rsidTr="0042006A">
        <w:trPr>
          <w:trHeight w:val="2685"/>
        </w:trPr>
        <w:tc>
          <w:tcPr>
            <w:tcW w:w="1603" w:type="dxa"/>
            <w:vMerge/>
            <w:tcBorders>
              <w:top w:val="nil"/>
            </w:tcBorders>
          </w:tcPr>
          <w:p w14:paraId="269DF874" w14:textId="77777777" w:rsidR="0056664A" w:rsidRPr="00260C07" w:rsidRDefault="0056664A" w:rsidP="00B45BFB">
            <w:pPr>
              <w:spacing w:line="276" w:lineRule="auto"/>
              <w:ind w:right="-3"/>
              <w:rPr>
                <w:rFonts w:asciiTheme="minorHAnsi" w:hAnsiTheme="minorHAnsi" w:cstheme="minorHAnsi"/>
              </w:rPr>
            </w:pPr>
          </w:p>
        </w:tc>
        <w:tc>
          <w:tcPr>
            <w:tcW w:w="2151" w:type="dxa"/>
          </w:tcPr>
          <w:p w14:paraId="15515209" w14:textId="77777777" w:rsidR="0056664A" w:rsidRPr="00260C07" w:rsidRDefault="0056664A" w:rsidP="00B45BFB">
            <w:pPr>
              <w:pStyle w:val="TableParagraph"/>
              <w:spacing w:line="276" w:lineRule="auto"/>
              <w:ind w:left="0" w:right="-3"/>
              <w:rPr>
                <w:rFonts w:asciiTheme="minorHAnsi" w:hAnsiTheme="minorHAnsi" w:cstheme="minorHAnsi"/>
                <w:b/>
              </w:rPr>
            </w:pPr>
          </w:p>
          <w:p w14:paraId="6BC4D937" w14:textId="77777777" w:rsidR="0056664A" w:rsidRPr="00260C07" w:rsidRDefault="0056664A" w:rsidP="00B45BFB">
            <w:pPr>
              <w:pStyle w:val="TableParagraph"/>
              <w:spacing w:line="276" w:lineRule="auto"/>
              <w:ind w:left="0" w:right="-3"/>
              <w:rPr>
                <w:rFonts w:asciiTheme="minorHAnsi" w:hAnsiTheme="minorHAnsi" w:cstheme="minorHAnsi"/>
                <w:b/>
              </w:rPr>
            </w:pPr>
          </w:p>
          <w:p w14:paraId="79CE0ACA" w14:textId="77777777" w:rsidR="0056664A" w:rsidRPr="00260C07" w:rsidRDefault="0056664A" w:rsidP="00B45BFB">
            <w:pPr>
              <w:pStyle w:val="TableParagraph"/>
              <w:spacing w:line="276" w:lineRule="auto"/>
              <w:ind w:left="0" w:right="-3"/>
              <w:rPr>
                <w:rFonts w:asciiTheme="minorHAnsi" w:hAnsiTheme="minorHAnsi" w:cstheme="minorHAnsi"/>
                <w:b/>
              </w:rPr>
            </w:pPr>
          </w:p>
          <w:p w14:paraId="7080D24E" w14:textId="77777777" w:rsidR="0056664A" w:rsidRPr="00260C07" w:rsidRDefault="0056664A" w:rsidP="00B45BFB">
            <w:pPr>
              <w:pStyle w:val="TableParagraph"/>
              <w:spacing w:before="2" w:line="276" w:lineRule="auto"/>
              <w:ind w:left="0" w:right="-3"/>
              <w:rPr>
                <w:rFonts w:asciiTheme="minorHAnsi" w:hAnsiTheme="minorHAnsi" w:cstheme="minorHAnsi"/>
                <w:b/>
              </w:rPr>
            </w:pPr>
          </w:p>
          <w:p w14:paraId="1910DBF8" w14:textId="77777777" w:rsidR="0056664A" w:rsidRPr="00260C07" w:rsidRDefault="0056664A" w:rsidP="00B45BFB">
            <w:pPr>
              <w:pStyle w:val="TableParagraph"/>
              <w:spacing w:line="276" w:lineRule="auto"/>
              <w:ind w:right="-3"/>
              <w:rPr>
                <w:rFonts w:asciiTheme="minorHAnsi" w:hAnsiTheme="minorHAnsi" w:cstheme="minorHAnsi"/>
                <w:b/>
              </w:rPr>
            </w:pPr>
            <w:r w:rsidRPr="00260C07">
              <w:rPr>
                <w:rFonts w:asciiTheme="minorHAnsi" w:hAnsiTheme="minorHAnsi" w:cstheme="minorHAnsi"/>
                <w:b/>
                <w:spacing w:val="-2"/>
              </w:rPr>
              <w:t>ENTIDAD FIDUCIARIA</w:t>
            </w:r>
          </w:p>
        </w:tc>
        <w:tc>
          <w:tcPr>
            <w:tcW w:w="5310" w:type="dxa"/>
          </w:tcPr>
          <w:p w14:paraId="36D386A5" w14:textId="77777777" w:rsidR="0056664A" w:rsidRPr="00260C07" w:rsidRDefault="0056664A" w:rsidP="00B45BFB">
            <w:pPr>
              <w:pStyle w:val="TableParagraph"/>
              <w:spacing w:line="276" w:lineRule="auto"/>
              <w:ind w:right="-3"/>
              <w:jc w:val="both"/>
              <w:rPr>
                <w:rFonts w:asciiTheme="minorHAnsi" w:hAnsiTheme="minorHAnsi" w:cstheme="minorHAnsi"/>
              </w:rPr>
            </w:pPr>
          </w:p>
        </w:tc>
      </w:tr>
      <w:tr w:rsidR="0056664A" w:rsidRPr="00260C07" w14:paraId="21C71CFC" w14:textId="77777777" w:rsidTr="0042006A">
        <w:trPr>
          <w:trHeight w:val="268"/>
        </w:trPr>
        <w:tc>
          <w:tcPr>
            <w:tcW w:w="1603" w:type="dxa"/>
            <w:vMerge w:val="restart"/>
          </w:tcPr>
          <w:p w14:paraId="3BA28775" w14:textId="77777777" w:rsidR="0056664A" w:rsidRPr="00260C07" w:rsidRDefault="0056664A" w:rsidP="00B45BFB">
            <w:pPr>
              <w:pStyle w:val="TableParagraph"/>
              <w:spacing w:line="276" w:lineRule="auto"/>
              <w:ind w:left="0" w:right="-3"/>
              <w:rPr>
                <w:rFonts w:asciiTheme="minorHAnsi" w:hAnsiTheme="minorHAnsi" w:cstheme="minorHAnsi"/>
                <w:b/>
              </w:rPr>
            </w:pPr>
          </w:p>
          <w:p w14:paraId="65337116" w14:textId="77777777" w:rsidR="0056664A" w:rsidRPr="00260C07" w:rsidRDefault="0056664A" w:rsidP="00B45BFB">
            <w:pPr>
              <w:pStyle w:val="TableParagraph"/>
              <w:spacing w:line="276" w:lineRule="auto"/>
              <w:ind w:left="0" w:right="-3"/>
              <w:rPr>
                <w:rFonts w:asciiTheme="minorHAnsi" w:hAnsiTheme="minorHAnsi" w:cstheme="minorHAnsi"/>
                <w:b/>
              </w:rPr>
            </w:pPr>
          </w:p>
          <w:p w14:paraId="0186542E" w14:textId="77777777" w:rsidR="0056664A" w:rsidRPr="00260C07" w:rsidRDefault="0056664A" w:rsidP="00B45BFB">
            <w:pPr>
              <w:pStyle w:val="TableParagraph"/>
              <w:spacing w:before="19" w:line="276" w:lineRule="auto"/>
              <w:ind w:left="0" w:right="-3"/>
              <w:rPr>
                <w:rFonts w:asciiTheme="minorHAnsi" w:hAnsiTheme="minorHAnsi" w:cstheme="minorHAnsi"/>
                <w:b/>
              </w:rPr>
            </w:pPr>
          </w:p>
          <w:p w14:paraId="19580D81" w14:textId="77777777" w:rsidR="0056664A" w:rsidRPr="00260C07" w:rsidRDefault="0056664A" w:rsidP="00B45BFB">
            <w:pPr>
              <w:pStyle w:val="TableParagraph"/>
              <w:spacing w:line="276" w:lineRule="auto"/>
              <w:ind w:right="-3"/>
              <w:rPr>
                <w:rFonts w:asciiTheme="minorHAnsi" w:hAnsiTheme="minorHAnsi" w:cstheme="minorHAnsi"/>
                <w:b/>
              </w:rPr>
            </w:pPr>
            <w:r w:rsidRPr="00260C07">
              <w:rPr>
                <w:rFonts w:asciiTheme="minorHAnsi" w:hAnsiTheme="minorHAnsi" w:cstheme="minorHAnsi"/>
                <w:b/>
                <w:spacing w:val="-2"/>
              </w:rPr>
              <w:t>CONTRATISTA</w:t>
            </w:r>
          </w:p>
        </w:tc>
        <w:tc>
          <w:tcPr>
            <w:tcW w:w="2151" w:type="dxa"/>
          </w:tcPr>
          <w:p w14:paraId="620AC875" w14:textId="77777777" w:rsidR="0056664A" w:rsidRPr="00260C07" w:rsidRDefault="0056664A" w:rsidP="00B45BFB">
            <w:pPr>
              <w:pStyle w:val="TableParagraph"/>
              <w:spacing w:line="276" w:lineRule="auto"/>
              <w:ind w:right="-3"/>
              <w:rPr>
                <w:rFonts w:asciiTheme="minorHAnsi" w:hAnsiTheme="minorHAnsi" w:cstheme="minorHAnsi"/>
                <w:b/>
              </w:rPr>
            </w:pPr>
            <w:r w:rsidRPr="00260C07">
              <w:rPr>
                <w:rFonts w:asciiTheme="minorHAnsi" w:hAnsiTheme="minorHAnsi" w:cstheme="minorHAnsi"/>
                <w:b/>
                <w:spacing w:val="-2"/>
              </w:rPr>
              <w:t>NOMBRE</w:t>
            </w:r>
          </w:p>
        </w:tc>
        <w:tc>
          <w:tcPr>
            <w:tcW w:w="5310" w:type="dxa"/>
          </w:tcPr>
          <w:p w14:paraId="52B9177E" w14:textId="77777777" w:rsidR="0056664A" w:rsidRPr="00260C07" w:rsidRDefault="0056664A" w:rsidP="00B45BFB">
            <w:pPr>
              <w:pStyle w:val="TableParagraph"/>
              <w:spacing w:line="276" w:lineRule="auto"/>
              <w:ind w:left="0" w:right="-3"/>
              <w:rPr>
                <w:rFonts w:asciiTheme="minorHAnsi" w:hAnsiTheme="minorHAnsi" w:cstheme="minorHAnsi"/>
              </w:rPr>
            </w:pPr>
          </w:p>
        </w:tc>
      </w:tr>
      <w:tr w:rsidR="0056664A" w:rsidRPr="00260C07" w14:paraId="5B8431FA" w14:textId="77777777" w:rsidTr="0042006A">
        <w:trPr>
          <w:trHeight w:val="268"/>
        </w:trPr>
        <w:tc>
          <w:tcPr>
            <w:tcW w:w="1603" w:type="dxa"/>
            <w:vMerge/>
            <w:tcBorders>
              <w:top w:val="nil"/>
            </w:tcBorders>
          </w:tcPr>
          <w:p w14:paraId="6EAFABB6" w14:textId="77777777" w:rsidR="0056664A" w:rsidRPr="00260C07" w:rsidRDefault="0056664A" w:rsidP="00B45BFB">
            <w:pPr>
              <w:spacing w:line="276" w:lineRule="auto"/>
              <w:ind w:right="-3"/>
              <w:rPr>
                <w:rFonts w:asciiTheme="minorHAnsi" w:hAnsiTheme="minorHAnsi" w:cstheme="minorHAnsi"/>
              </w:rPr>
            </w:pPr>
          </w:p>
        </w:tc>
        <w:tc>
          <w:tcPr>
            <w:tcW w:w="2151" w:type="dxa"/>
          </w:tcPr>
          <w:p w14:paraId="645B5FD9" w14:textId="77777777" w:rsidR="0056664A" w:rsidRPr="00260C07" w:rsidRDefault="0056664A" w:rsidP="00B45BFB">
            <w:pPr>
              <w:pStyle w:val="TableParagraph"/>
              <w:spacing w:line="276" w:lineRule="auto"/>
              <w:ind w:right="-3"/>
              <w:rPr>
                <w:rFonts w:asciiTheme="minorHAnsi" w:hAnsiTheme="minorHAnsi" w:cstheme="minorHAnsi"/>
                <w:b/>
              </w:rPr>
            </w:pPr>
            <w:r w:rsidRPr="00260C07">
              <w:rPr>
                <w:rFonts w:asciiTheme="minorHAnsi" w:hAnsiTheme="minorHAnsi" w:cstheme="minorHAnsi"/>
                <w:b/>
                <w:spacing w:val="-5"/>
              </w:rPr>
              <w:t>NIT</w:t>
            </w:r>
          </w:p>
        </w:tc>
        <w:tc>
          <w:tcPr>
            <w:tcW w:w="5310" w:type="dxa"/>
          </w:tcPr>
          <w:p w14:paraId="2078F60E" w14:textId="77777777" w:rsidR="0056664A" w:rsidRPr="00260C07" w:rsidRDefault="0056664A" w:rsidP="00B45BFB">
            <w:pPr>
              <w:pStyle w:val="TableParagraph"/>
              <w:spacing w:line="276" w:lineRule="auto"/>
              <w:ind w:left="0" w:right="-3"/>
              <w:rPr>
                <w:rFonts w:asciiTheme="minorHAnsi" w:hAnsiTheme="minorHAnsi" w:cstheme="minorHAnsi"/>
              </w:rPr>
            </w:pPr>
          </w:p>
        </w:tc>
      </w:tr>
      <w:tr w:rsidR="0056664A" w:rsidRPr="00260C07" w14:paraId="2367DC01" w14:textId="77777777" w:rsidTr="0042006A">
        <w:trPr>
          <w:trHeight w:val="537"/>
        </w:trPr>
        <w:tc>
          <w:tcPr>
            <w:tcW w:w="1603" w:type="dxa"/>
            <w:vMerge/>
            <w:tcBorders>
              <w:top w:val="nil"/>
            </w:tcBorders>
          </w:tcPr>
          <w:p w14:paraId="797E3B2E" w14:textId="77777777" w:rsidR="0056664A" w:rsidRPr="00260C07" w:rsidRDefault="0056664A" w:rsidP="00B45BFB">
            <w:pPr>
              <w:spacing w:line="276" w:lineRule="auto"/>
              <w:ind w:right="-3"/>
              <w:rPr>
                <w:rFonts w:asciiTheme="minorHAnsi" w:hAnsiTheme="minorHAnsi" w:cstheme="minorHAnsi"/>
              </w:rPr>
            </w:pPr>
          </w:p>
        </w:tc>
        <w:tc>
          <w:tcPr>
            <w:tcW w:w="2151" w:type="dxa"/>
          </w:tcPr>
          <w:p w14:paraId="7AB13B1C" w14:textId="77777777" w:rsidR="0056664A" w:rsidRPr="00260C07" w:rsidRDefault="0056664A" w:rsidP="00B45BFB">
            <w:pPr>
              <w:pStyle w:val="TableParagraph"/>
              <w:spacing w:line="276" w:lineRule="auto"/>
              <w:ind w:right="-3"/>
              <w:rPr>
                <w:rFonts w:asciiTheme="minorHAnsi" w:hAnsiTheme="minorHAnsi" w:cstheme="minorHAnsi"/>
                <w:b/>
              </w:rPr>
            </w:pPr>
            <w:r w:rsidRPr="00260C07">
              <w:rPr>
                <w:rFonts w:asciiTheme="minorHAnsi" w:hAnsiTheme="minorHAnsi" w:cstheme="minorHAnsi"/>
                <w:b/>
                <w:spacing w:val="-2"/>
              </w:rPr>
              <w:t>REPRESENTANTE</w:t>
            </w:r>
          </w:p>
          <w:p w14:paraId="7C35947C" w14:textId="77777777" w:rsidR="0056664A" w:rsidRPr="00260C07" w:rsidRDefault="0056664A" w:rsidP="00B45BFB">
            <w:pPr>
              <w:pStyle w:val="TableParagraph"/>
              <w:spacing w:line="276" w:lineRule="auto"/>
              <w:ind w:right="-3"/>
              <w:rPr>
                <w:rFonts w:asciiTheme="minorHAnsi" w:hAnsiTheme="minorHAnsi" w:cstheme="minorHAnsi"/>
                <w:b/>
              </w:rPr>
            </w:pPr>
            <w:r w:rsidRPr="00260C07">
              <w:rPr>
                <w:rFonts w:asciiTheme="minorHAnsi" w:hAnsiTheme="minorHAnsi" w:cstheme="minorHAnsi"/>
                <w:b/>
                <w:spacing w:val="-4"/>
              </w:rPr>
              <w:t>LEGAL</w:t>
            </w:r>
          </w:p>
        </w:tc>
        <w:tc>
          <w:tcPr>
            <w:tcW w:w="5310" w:type="dxa"/>
          </w:tcPr>
          <w:p w14:paraId="2E8E47DE" w14:textId="77777777" w:rsidR="0056664A" w:rsidRPr="00260C07" w:rsidRDefault="0056664A" w:rsidP="00B45BFB">
            <w:pPr>
              <w:pStyle w:val="TableParagraph"/>
              <w:spacing w:line="276" w:lineRule="auto"/>
              <w:ind w:left="0" w:right="-3"/>
              <w:rPr>
                <w:rFonts w:asciiTheme="minorHAnsi" w:hAnsiTheme="minorHAnsi" w:cstheme="minorHAnsi"/>
              </w:rPr>
            </w:pPr>
          </w:p>
        </w:tc>
      </w:tr>
      <w:tr w:rsidR="0056664A" w:rsidRPr="00260C07" w14:paraId="7C15DE91" w14:textId="77777777" w:rsidTr="0042006A">
        <w:trPr>
          <w:trHeight w:val="537"/>
        </w:trPr>
        <w:tc>
          <w:tcPr>
            <w:tcW w:w="1603" w:type="dxa"/>
            <w:vMerge/>
            <w:tcBorders>
              <w:top w:val="nil"/>
            </w:tcBorders>
          </w:tcPr>
          <w:p w14:paraId="626FC95C" w14:textId="77777777" w:rsidR="0056664A" w:rsidRPr="00260C07" w:rsidRDefault="0056664A" w:rsidP="00B45BFB">
            <w:pPr>
              <w:spacing w:line="276" w:lineRule="auto"/>
              <w:ind w:right="-3"/>
              <w:rPr>
                <w:rFonts w:asciiTheme="minorHAnsi" w:hAnsiTheme="minorHAnsi" w:cstheme="minorHAnsi"/>
              </w:rPr>
            </w:pPr>
          </w:p>
        </w:tc>
        <w:tc>
          <w:tcPr>
            <w:tcW w:w="2151" w:type="dxa"/>
          </w:tcPr>
          <w:p w14:paraId="758CB4B2" w14:textId="77777777" w:rsidR="0056664A" w:rsidRPr="00260C07" w:rsidRDefault="0056664A" w:rsidP="00B45BFB">
            <w:pPr>
              <w:pStyle w:val="TableParagraph"/>
              <w:spacing w:line="276" w:lineRule="auto"/>
              <w:ind w:right="-3"/>
              <w:rPr>
                <w:rFonts w:asciiTheme="minorHAnsi" w:hAnsiTheme="minorHAnsi" w:cstheme="minorHAnsi"/>
                <w:b/>
              </w:rPr>
            </w:pPr>
            <w:r w:rsidRPr="00260C07">
              <w:rPr>
                <w:rFonts w:asciiTheme="minorHAnsi" w:hAnsiTheme="minorHAnsi" w:cstheme="minorHAnsi"/>
                <w:b/>
              </w:rPr>
              <w:t>CÉDULA</w:t>
            </w:r>
            <w:r w:rsidRPr="00260C07">
              <w:rPr>
                <w:rFonts w:asciiTheme="minorHAnsi" w:hAnsiTheme="minorHAnsi" w:cstheme="minorHAnsi"/>
                <w:b/>
                <w:spacing w:val="-3"/>
              </w:rPr>
              <w:t xml:space="preserve"> </w:t>
            </w:r>
            <w:r w:rsidRPr="00260C07">
              <w:rPr>
                <w:rFonts w:asciiTheme="minorHAnsi" w:hAnsiTheme="minorHAnsi" w:cstheme="minorHAnsi"/>
                <w:b/>
                <w:spacing w:val="-5"/>
              </w:rPr>
              <w:t>DE</w:t>
            </w:r>
          </w:p>
          <w:p w14:paraId="31FD0E8B" w14:textId="77777777" w:rsidR="0056664A" w:rsidRPr="00260C07" w:rsidRDefault="0056664A" w:rsidP="00B45BFB">
            <w:pPr>
              <w:pStyle w:val="TableParagraph"/>
              <w:spacing w:line="276" w:lineRule="auto"/>
              <w:ind w:right="-3"/>
              <w:rPr>
                <w:rFonts w:asciiTheme="minorHAnsi" w:hAnsiTheme="minorHAnsi" w:cstheme="minorHAnsi"/>
                <w:b/>
              </w:rPr>
            </w:pPr>
            <w:r w:rsidRPr="00260C07">
              <w:rPr>
                <w:rFonts w:asciiTheme="minorHAnsi" w:hAnsiTheme="minorHAnsi" w:cstheme="minorHAnsi"/>
                <w:b/>
                <w:spacing w:val="-2"/>
              </w:rPr>
              <w:t>CIUDADANÍA</w:t>
            </w:r>
          </w:p>
        </w:tc>
        <w:tc>
          <w:tcPr>
            <w:tcW w:w="5310" w:type="dxa"/>
          </w:tcPr>
          <w:p w14:paraId="5423CA54" w14:textId="77777777" w:rsidR="0056664A" w:rsidRPr="00260C07" w:rsidRDefault="0056664A" w:rsidP="00B45BFB">
            <w:pPr>
              <w:pStyle w:val="TableParagraph"/>
              <w:spacing w:line="276" w:lineRule="auto"/>
              <w:ind w:left="0" w:right="-3"/>
              <w:rPr>
                <w:rFonts w:asciiTheme="minorHAnsi" w:hAnsiTheme="minorHAnsi" w:cstheme="minorHAnsi"/>
              </w:rPr>
            </w:pPr>
          </w:p>
        </w:tc>
      </w:tr>
      <w:tr w:rsidR="0056664A" w:rsidRPr="00260C07" w14:paraId="5D5A12E6" w14:textId="77777777" w:rsidTr="0042006A">
        <w:trPr>
          <w:trHeight w:val="268"/>
        </w:trPr>
        <w:tc>
          <w:tcPr>
            <w:tcW w:w="1603" w:type="dxa"/>
            <w:vMerge/>
            <w:tcBorders>
              <w:top w:val="nil"/>
            </w:tcBorders>
          </w:tcPr>
          <w:p w14:paraId="6E0849A6" w14:textId="77777777" w:rsidR="0056664A" w:rsidRPr="00260C07" w:rsidRDefault="0056664A" w:rsidP="00B45BFB">
            <w:pPr>
              <w:spacing w:line="276" w:lineRule="auto"/>
              <w:ind w:right="-3"/>
              <w:rPr>
                <w:rFonts w:asciiTheme="minorHAnsi" w:hAnsiTheme="minorHAnsi" w:cstheme="minorHAnsi"/>
              </w:rPr>
            </w:pPr>
          </w:p>
        </w:tc>
        <w:tc>
          <w:tcPr>
            <w:tcW w:w="2151" w:type="dxa"/>
          </w:tcPr>
          <w:p w14:paraId="4EFE5193" w14:textId="77777777" w:rsidR="0056664A" w:rsidRPr="00260C07" w:rsidRDefault="0056664A" w:rsidP="00B45BFB">
            <w:pPr>
              <w:pStyle w:val="TableParagraph"/>
              <w:spacing w:line="276" w:lineRule="auto"/>
              <w:ind w:right="-3"/>
              <w:rPr>
                <w:rFonts w:asciiTheme="minorHAnsi" w:hAnsiTheme="minorHAnsi" w:cstheme="minorHAnsi"/>
                <w:b/>
              </w:rPr>
            </w:pPr>
            <w:r w:rsidRPr="00260C07">
              <w:rPr>
                <w:rFonts w:asciiTheme="minorHAnsi" w:hAnsiTheme="minorHAnsi" w:cstheme="minorHAnsi"/>
                <w:b/>
                <w:spacing w:val="-2"/>
              </w:rPr>
              <w:t>CARGO</w:t>
            </w:r>
          </w:p>
        </w:tc>
        <w:tc>
          <w:tcPr>
            <w:tcW w:w="5310" w:type="dxa"/>
          </w:tcPr>
          <w:p w14:paraId="0D8C6061" w14:textId="77777777" w:rsidR="0056664A" w:rsidRPr="00260C07" w:rsidRDefault="0056664A" w:rsidP="00B45BFB">
            <w:pPr>
              <w:pStyle w:val="TableParagraph"/>
              <w:spacing w:line="276" w:lineRule="auto"/>
              <w:ind w:right="-3"/>
              <w:rPr>
                <w:rFonts w:asciiTheme="minorHAnsi" w:hAnsiTheme="minorHAnsi" w:cstheme="minorHAnsi"/>
              </w:rPr>
            </w:pPr>
            <w:r w:rsidRPr="00260C07">
              <w:rPr>
                <w:rFonts w:asciiTheme="minorHAnsi" w:hAnsiTheme="minorHAnsi" w:cstheme="minorHAnsi"/>
              </w:rPr>
              <w:t>Representante</w:t>
            </w:r>
            <w:r w:rsidRPr="00260C07">
              <w:rPr>
                <w:rFonts w:asciiTheme="minorHAnsi" w:hAnsiTheme="minorHAnsi" w:cstheme="minorHAnsi"/>
                <w:spacing w:val="-12"/>
              </w:rPr>
              <w:t xml:space="preserve"> </w:t>
            </w:r>
            <w:r w:rsidRPr="00260C07">
              <w:rPr>
                <w:rFonts w:asciiTheme="minorHAnsi" w:hAnsiTheme="minorHAnsi" w:cstheme="minorHAnsi"/>
                <w:spacing w:val="-2"/>
              </w:rPr>
              <w:t>Legal</w:t>
            </w:r>
          </w:p>
        </w:tc>
      </w:tr>
    </w:tbl>
    <w:p w14:paraId="6393DB18" w14:textId="77777777" w:rsidR="0056664A" w:rsidRPr="00260C07" w:rsidRDefault="0056664A" w:rsidP="00B45BFB">
      <w:pPr>
        <w:pStyle w:val="Textoindependiente"/>
        <w:spacing w:line="276" w:lineRule="auto"/>
        <w:ind w:right="-3"/>
        <w:jc w:val="both"/>
        <w:rPr>
          <w:rFonts w:asciiTheme="minorHAnsi" w:hAnsiTheme="minorHAnsi" w:cstheme="minorHAnsi"/>
          <w:b/>
        </w:rPr>
      </w:pPr>
    </w:p>
    <w:p w14:paraId="3A4903E2" w14:textId="77777777" w:rsidR="00983757" w:rsidRPr="00260C07" w:rsidRDefault="00983757" w:rsidP="00B45BFB">
      <w:pPr>
        <w:pStyle w:val="Textoindependiente"/>
        <w:spacing w:line="276" w:lineRule="auto"/>
        <w:ind w:right="-3"/>
        <w:jc w:val="both"/>
        <w:rPr>
          <w:rFonts w:asciiTheme="minorHAnsi" w:hAnsiTheme="minorHAnsi" w:cstheme="minorHAnsi"/>
          <w:b/>
        </w:rPr>
      </w:pPr>
    </w:p>
    <w:p w14:paraId="1E26B89D" w14:textId="77777777" w:rsidR="00983757" w:rsidRPr="00260C07" w:rsidRDefault="00983757" w:rsidP="00B45BFB">
      <w:pPr>
        <w:pStyle w:val="Textoindependiente"/>
        <w:spacing w:line="276" w:lineRule="auto"/>
        <w:ind w:right="-3"/>
        <w:jc w:val="both"/>
        <w:rPr>
          <w:rFonts w:asciiTheme="minorHAnsi" w:hAnsiTheme="minorHAnsi" w:cstheme="minorHAnsi"/>
          <w:b/>
        </w:rPr>
      </w:pPr>
    </w:p>
    <w:p w14:paraId="4E852BC3" w14:textId="77777777" w:rsidR="00983757" w:rsidRPr="00260C07" w:rsidRDefault="00983757" w:rsidP="00B45BFB">
      <w:pPr>
        <w:pStyle w:val="Textoindependiente"/>
        <w:spacing w:line="276" w:lineRule="auto"/>
        <w:ind w:right="-3"/>
        <w:jc w:val="both"/>
        <w:rPr>
          <w:rFonts w:asciiTheme="minorHAnsi" w:hAnsiTheme="minorHAnsi" w:cstheme="minorHAnsi"/>
          <w:b/>
        </w:rPr>
      </w:pPr>
    </w:p>
    <w:p w14:paraId="65ECB1AD" w14:textId="77777777" w:rsidR="00983757" w:rsidRPr="00260C07" w:rsidRDefault="00983757" w:rsidP="00B45BFB">
      <w:pPr>
        <w:pStyle w:val="Textoindependiente"/>
        <w:spacing w:line="276" w:lineRule="auto"/>
        <w:ind w:right="-3"/>
        <w:jc w:val="both"/>
        <w:rPr>
          <w:rFonts w:asciiTheme="minorHAnsi" w:hAnsiTheme="minorHAnsi" w:cstheme="minorHAnsi"/>
          <w:b/>
        </w:rPr>
      </w:pPr>
    </w:p>
    <w:p w14:paraId="71DF0681" w14:textId="77777777" w:rsidR="00983757" w:rsidRPr="00260C07" w:rsidRDefault="00983757" w:rsidP="00B45BFB">
      <w:pPr>
        <w:pStyle w:val="Textoindependiente"/>
        <w:spacing w:line="276" w:lineRule="auto"/>
        <w:ind w:right="-3"/>
        <w:jc w:val="both"/>
        <w:rPr>
          <w:rFonts w:asciiTheme="minorHAnsi" w:hAnsiTheme="minorHAnsi" w:cstheme="minorHAnsi"/>
          <w:b/>
        </w:rPr>
      </w:pPr>
    </w:p>
    <w:p w14:paraId="14097116" w14:textId="77777777" w:rsidR="00983757" w:rsidRPr="00260C07" w:rsidRDefault="00983757" w:rsidP="00B45BFB">
      <w:pPr>
        <w:pStyle w:val="Textoindependiente"/>
        <w:spacing w:line="276" w:lineRule="auto"/>
        <w:ind w:right="-3"/>
        <w:jc w:val="both"/>
        <w:rPr>
          <w:rFonts w:asciiTheme="minorHAnsi" w:hAnsiTheme="minorHAnsi" w:cstheme="minorHAnsi"/>
          <w:b/>
        </w:rPr>
      </w:pPr>
    </w:p>
    <w:p w14:paraId="494413F6" w14:textId="77777777" w:rsidR="00983757" w:rsidRPr="00260C07" w:rsidRDefault="00983757" w:rsidP="00B45BFB">
      <w:pPr>
        <w:pStyle w:val="Textoindependiente"/>
        <w:spacing w:before="36" w:line="276" w:lineRule="auto"/>
        <w:ind w:right="-3"/>
        <w:jc w:val="both"/>
        <w:rPr>
          <w:rFonts w:asciiTheme="minorHAnsi" w:hAnsiTheme="minorHAnsi" w:cstheme="minorHAnsi"/>
          <w:b/>
        </w:rPr>
      </w:pPr>
    </w:p>
    <w:p w14:paraId="53BE9C55" w14:textId="77777777" w:rsidR="00983757" w:rsidRPr="00260C07" w:rsidRDefault="00983757" w:rsidP="00B45BFB">
      <w:pPr>
        <w:spacing w:line="276" w:lineRule="auto"/>
        <w:ind w:right="-3"/>
        <w:jc w:val="both"/>
        <w:rPr>
          <w:rFonts w:asciiTheme="minorHAnsi" w:hAnsiTheme="minorHAnsi" w:cstheme="minorHAnsi"/>
        </w:rPr>
        <w:sectPr w:rsidR="00983757" w:rsidRPr="00260C07" w:rsidSect="00B45BFB">
          <w:type w:val="continuous"/>
          <w:pgSz w:w="12240" w:h="15840"/>
          <w:pgMar w:top="1660" w:right="900" w:bottom="280" w:left="1420" w:header="720" w:footer="720" w:gutter="0"/>
          <w:cols w:space="720"/>
        </w:sectPr>
      </w:pPr>
    </w:p>
    <w:p w14:paraId="52804C28" w14:textId="77777777" w:rsidR="00983757" w:rsidRPr="00260C07" w:rsidRDefault="00000000" w:rsidP="00B45BFB">
      <w:pPr>
        <w:pStyle w:val="Ttulo1"/>
        <w:spacing w:before="41" w:line="276" w:lineRule="auto"/>
        <w:ind w:right="-3"/>
        <w:rPr>
          <w:rFonts w:asciiTheme="minorHAnsi" w:hAnsiTheme="minorHAnsi" w:cstheme="minorHAnsi"/>
          <w:spacing w:val="-2"/>
          <w:u w:val="none"/>
        </w:rPr>
      </w:pPr>
      <w:r w:rsidRPr="00260C07">
        <w:rPr>
          <w:rFonts w:asciiTheme="minorHAnsi" w:hAnsiTheme="minorHAnsi" w:cstheme="minorHAnsi"/>
          <w:spacing w:val="-2"/>
          <w:u w:val="none"/>
        </w:rPr>
        <w:lastRenderedPageBreak/>
        <w:t>DEFINICIONES</w:t>
      </w:r>
    </w:p>
    <w:p w14:paraId="750B8D5D" w14:textId="77777777" w:rsidR="00342CA0" w:rsidRPr="00260C07" w:rsidRDefault="00342CA0" w:rsidP="00B45BFB">
      <w:pPr>
        <w:pStyle w:val="Ttulo1"/>
        <w:spacing w:before="41" w:line="276" w:lineRule="auto"/>
        <w:ind w:right="-3"/>
        <w:rPr>
          <w:rFonts w:asciiTheme="minorHAnsi" w:hAnsiTheme="minorHAnsi" w:cstheme="minorHAnsi"/>
          <w:u w:val="none"/>
        </w:rPr>
      </w:pPr>
    </w:p>
    <w:p w14:paraId="1D20870F" w14:textId="77777777" w:rsidR="00342CA0" w:rsidRPr="00260C07" w:rsidRDefault="00342CA0" w:rsidP="00B45BFB">
      <w:pPr>
        <w:pStyle w:val="Prrafodelista"/>
        <w:numPr>
          <w:ilvl w:val="2"/>
          <w:numId w:val="28"/>
        </w:numPr>
        <w:tabs>
          <w:tab w:val="left" w:pos="623"/>
        </w:tabs>
        <w:spacing w:line="276" w:lineRule="auto"/>
        <w:ind w:left="623" w:right="-3"/>
        <w:rPr>
          <w:rFonts w:asciiTheme="minorHAnsi" w:hAnsiTheme="minorHAnsi" w:cstheme="minorHAnsi"/>
        </w:rPr>
      </w:pPr>
      <w:r w:rsidRPr="00260C07">
        <w:rPr>
          <w:rFonts w:asciiTheme="minorHAnsi" w:hAnsiTheme="minorHAnsi" w:cstheme="minorHAnsi"/>
          <w:b/>
        </w:rPr>
        <w:t>Acta de inicio:</w:t>
      </w:r>
      <w:r w:rsidRPr="00260C07">
        <w:rPr>
          <w:rFonts w:asciiTheme="minorHAnsi" w:hAnsiTheme="minorHAnsi" w:cstheme="minorHAnsi"/>
        </w:rPr>
        <w:t xml:space="preserve"> Documento que suscriben las Partes de un contrato y que sirve para señalar el inicio del plazo pactado para la ejecución o cumplimiento del contrato, siempre y cuando, en las cláusulas del contrato así se haya pactado.</w:t>
      </w:r>
    </w:p>
    <w:p w14:paraId="46AD5181" w14:textId="77777777" w:rsidR="00342CA0" w:rsidRPr="00260C07" w:rsidRDefault="00342CA0" w:rsidP="00B45BFB">
      <w:pPr>
        <w:pStyle w:val="Prrafodelista"/>
        <w:tabs>
          <w:tab w:val="left" w:pos="623"/>
        </w:tabs>
        <w:spacing w:line="276" w:lineRule="auto"/>
        <w:ind w:left="623" w:right="-3" w:firstLine="0"/>
        <w:jc w:val="right"/>
        <w:rPr>
          <w:rFonts w:asciiTheme="minorHAnsi" w:hAnsiTheme="minorHAnsi" w:cstheme="minorHAnsi"/>
        </w:rPr>
      </w:pPr>
    </w:p>
    <w:p w14:paraId="6405C2BE" w14:textId="2445ACFA" w:rsidR="00983757" w:rsidRPr="00260C07" w:rsidRDefault="00000000" w:rsidP="00B45BFB">
      <w:pPr>
        <w:pStyle w:val="Prrafodelista"/>
        <w:numPr>
          <w:ilvl w:val="2"/>
          <w:numId w:val="28"/>
        </w:numPr>
        <w:tabs>
          <w:tab w:val="left" w:pos="623"/>
        </w:tabs>
        <w:spacing w:line="276" w:lineRule="auto"/>
        <w:ind w:left="623" w:right="-3"/>
        <w:rPr>
          <w:rFonts w:asciiTheme="minorHAnsi" w:hAnsiTheme="minorHAnsi" w:cstheme="minorHAnsi"/>
        </w:rPr>
      </w:pPr>
      <w:r w:rsidRPr="00260C07">
        <w:rPr>
          <w:rFonts w:asciiTheme="minorHAnsi" w:hAnsiTheme="minorHAnsi" w:cstheme="minorHAnsi"/>
          <w:b/>
        </w:rPr>
        <w:t>A</w:t>
      </w:r>
      <w:r w:rsidR="00342CA0" w:rsidRPr="00260C07">
        <w:rPr>
          <w:rFonts w:asciiTheme="minorHAnsi" w:hAnsiTheme="minorHAnsi" w:cstheme="minorHAnsi"/>
          <w:b/>
        </w:rPr>
        <w:t>cta</w:t>
      </w:r>
      <w:r w:rsidR="00342CA0" w:rsidRPr="00260C07">
        <w:rPr>
          <w:rFonts w:asciiTheme="minorHAnsi" w:hAnsiTheme="minorHAnsi" w:cstheme="minorHAnsi"/>
          <w:b/>
          <w:spacing w:val="-4"/>
        </w:rPr>
        <w:t xml:space="preserve"> </w:t>
      </w:r>
      <w:r w:rsidR="00342CA0" w:rsidRPr="00260C07">
        <w:rPr>
          <w:rFonts w:asciiTheme="minorHAnsi" w:hAnsiTheme="minorHAnsi" w:cstheme="minorHAnsi"/>
          <w:b/>
        </w:rPr>
        <w:t>de</w:t>
      </w:r>
      <w:r w:rsidR="00342CA0" w:rsidRPr="00260C07">
        <w:rPr>
          <w:rFonts w:asciiTheme="minorHAnsi" w:hAnsiTheme="minorHAnsi" w:cstheme="minorHAnsi"/>
          <w:b/>
          <w:spacing w:val="-4"/>
        </w:rPr>
        <w:t xml:space="preserve"> </w:t>
      </w:r>
      <w:r w:rsidR="00342CA0" w:rsidRPr="00260C07">
        <w:rPr>
          <w:rFonts w:asciiTheme="minorHAnsi" w:hAnsiTheme="minorHAnsi" w:cstheme="minorHAnsi"/>
          <w:b/>
        </w:rPr>
        <w:t>liquidación</w:t>
      </w:r>
      <w:r w:rsidRPr="00260C07">
        <w:rPr>
          <w:rFonts w:asciiTheme="minorHAnsi" w:hAnsiTheme="minorHAnsi" w:cstheme="minorHAnsi"/>
          <w:b/>
        </w:rPr>
        <w:t>:</w:t>
      </w:r>
      <w:r w:rsidRPr="00260C07">
        <w:rPr>
          <w:rFonts w:asciiTheme="minorHAnsi" w:hAnsiTheme="minorHAnsi" w:cstheme="minorHAnsi"/>
          <w:b/>
          <w:spacing w:val="-4"/>
        </w:rPr>
        <w:t xml:space="preserve"> </w:t>
      </w:r>
      <w:r w:rsidRPr="00260C07">
        <w:rPr>
          <w:rFonts w:asciiTheme="minorHAnsi" w:hAnsiTheme="minorHAnsi" w:cstheme="minorHAnsi"/>
        </w:rPr>
        <w:t>Documento</w:t>
      </w:r>
      <w:r w:rsidRPr="00260C07">
        <w:rPr>
          <w:rFonts w:asciiTheme="minorHAnsi" w:hAnsiTheme="minorHAnsi" w:cstheme="minorHAnsi"/>
          <w:spacing w:val="-4"/>
        </w:rPr>
        <w:t xml:space="preserve"> </w:t>
      </w:r>
      <w:r w:rsidRPr="00260C07">
        <w:rPr>
          <w:rFonts w:asciiTheme="minorHAnsi" w:hAnsiTheme="minorHAnsi" w:cstheme="minorHAnsi"/>
        </w:rPr>
        <w:t>que</w:t>
      </w:r>
      <w:r w:rsidRPr="00260C07">
        <w:rPr>
          <w:rFonts w:asciiTheme="minorHAnsi" w:hAnsiTheme="minorHAnsi" w:cstheme="minorHAnsi"/>
          <w:spacing w:val="-4"/>
        </w:rPr>
        <w:t xml:space="preserve"> </w:t>
      </w:r>
      <w:r w:rsidRPr="00260C07">
        <w:rPr>
          <w:rFonts w:asciiTheme="minorHAnsi" w:hAnsiTheme="minorHAnsi" w:cstheme="minorHAnsi"/>
        </w:rPr>
        <w:t>constituirá</w:t>
      </w:r>
      <w:r w:rsidRPr="00260C07">
        <w:rPr>
          <w:rFonts w:asciiTheme="minorHAnsi" w:hAnsiTheme="minorHAnsi" w:cstheme="minorHAnsi"/>
          <w:spacing w:val="-5"/>
        </w:rPr>
        <w:t xml:space="preserve"> </w:t>
      </w:r>
      <w:r w:rsidRPr="00260C07">
        <w:rPr>
          <w:rFonts w:asciiTheme="minorHAnsi" w:hAnsiTheme="minorHAnsi" w:cstheme="minorHAnsi"/>
        </w:rPr>
        <w:t>el</w:t>
      </w:r>
      <w:r w:rsidRPr="00260C07">
        <w:rPr>
          <w:rFonts w:asciiTheme="minorHAnsi" w:hAnsiTheme="minorHAnsi" w:cstheme="minorHAnsi"/>
          <w:spacing w:val="-7"/>
        </w:rPr>
        <w:t xml:space="preserve"> </w:t>
      </w:r>
      <w:r w:rsidRPr="00260C07">
        <w:rPr>
          <w:rFonts w:asciiTheme="minorHAnsi" w:hAnsiTheme="minorHAnsi" w:cstheme="minorHAnsi"/>
        </w:rPr>
        <w:t>cierre</w:t>
      </w:r>
      <w:r w:rsidRPr="00260C07">
        <w:rPr>
          <w:rFonts w:asciiTheme="minorHAnsi" w:hAnsiTheme="minorHAnsi" w:cstheme="minorHAnsi"/>
          <w:spacing w:val="-4"/>
        </w:rPr>
        <w:t xml:space="preserve"> </w:t>
      </w:r>
      <w:r w:rsidRPr="00260C07">
        <w:rPr>
          <w:rFonts w:asciiTheme="minorHAnsi" w:hAnsiTheme="minorHAnsi" w:cstheme="minorHAnsi"/>
        </w:rPr>
        <w:t>contractual</w:t>
      </w:r>
      <w:r w:rsidRPr="00260C07">
        <w:rPr>
          <w:rFonts w:asciiTheme="minorHAnsi" w:hAnsiTheme="minorHAnsi" w:cstheme="minorHAnsi"/>
          <w:spacing w:val="-7"/>
        </w:rPr>
        <w:t xml:space="preserve"> </w:t>
      </w:r>
      <w:r w:rsidRPr="00260C07">
        <w:rPr>
          <w:rFonts w:asciiTheme="minorHAnsi" w:hAnsiTheme="minorHAnsi" w:cstheme="minorHAnsi"/>
        </w:rPr>
        <w:t>y</w:t>
      </w:r>
      <w:r w:rsidRPr="00260C07">
        <w:rPr>
          <w:rFonts w:asciiTheme="minorHAnsi" w:hAnsiTheme="minorHAnsi" w:cstheme="minorHAnsi"/>
          <w:spacing w:val="-2"/>
        </w:rPr>
        <w:t xml:space="preserve"> </w:t>
      </w:r>
      <w:r w:rsidRPr="00260C07">
        <w:rPr>
          <w:rFonts w:asciiTheme="minorHAnsi" w:hAnsiTheme="minorHAnsi" w:cstheme="minorHAnsi"/>
        </w:rPr>
        <w:t>de</w:t>
      </w:r>
      <w:r w:rsidRPr="00260C07">
        <w:rPr>
          <w:rFonts w:asciiTheme="minorHAnsi" w:hAnsiTheme="minorHAnsi" w:cstheme="minorHAnsi"/>
          <w:spacing w:val="-2"/>
        </w:rPr>
        <w:t xml:space="preserve"> </w:t>
      </w:r>
      <w:r w:rsidRPr="00260C07">
        <w:rPr>
          <w:rFonts w:asciiTheme="minorHAnsi" w:hAnsiTheme="minorHAnsi" w:cstheme="minorHAnsi"/>
        </w:rPr>
        <w:t>balance</w:t>
      </w:r>
      <w:r w:rsidRPr="00260C07">
        <w:rPr>
          <w:rFonts w:asciiTheme="minorHAnsi" w:hAnsiTheme="minorHAnsi" w:cstheme="minorHAnsi"/>
          <w:spacing w:val="-1"/>
        </w:rPr>
        <w:t xml:space="preserve"> </w:t>
      </w:r>
      <w:r w:rsidRPr="00260C07">
        <w:rPr>
          <w:rFonts w:asciiTheme="minorHAnsi" w:hAnsiTheme="minorHAnsi" w:cstheme="minorHAnsi"/>
        </w:rPr>
        <w:t>del</w:t>
      </w:r>
      <w:r w:rsidRPr="00260C07">
        <w:rPr>
          <w:rFonts w:asciiTheme="minorHAnsi" w:hAnsiTheme="minorHAnsi" w:cstheme="minorHAnsi"/>
          <w:spacing w:val="-5"/>
        </w:rPr>
        <w:t xml:space="preserve"> </w:t>
      </w:r>
      <w:r w:rsidRPr="00260C07">
        <w:rPr>
          <w:rFonts w:asciiTheme="minorHAnsi" w:hAnsiTheme="minorHAnsi" w:cstheme="minorHAnsi"/>
        </w:rPr>
        <w:t>contrato, en</w:t>
      </w:r>
      <w:r w:rsidRPr="00260C07">
        <w:rPr>
          <w:rFonts w:asciiTheme="minorHAnsi" w:hAnsiTheme="minorHAnsi" w:cstheme="minorHAnsi"/>
          <w:spacing w:val="-5"/>
        </w:rPr>
        <w:t xml:space="preserve"> </w:t>
      </w:r>
      <w:r w:rsidRPr="00260C07">
        <w:rPr>
          <w:rFonts w:asciiTheme="minorHAnsi" w:hAnsiTheme="minorHAnsi" w:cstheme="minorHAnsi"/>
        </w:rPr>
        <w:t>el</w:t>
      </w:r>
      <w:r w:rsidRPr="00260C07">
        <w:rPr>
          <w:rFonts w:asciiTheme="minorHAnsi" w:hAnsiTheme="minorHAnsi" w:cstheme="minorHAnsi"/>
          <w:spacing w:val="-4"/>
        </w:rPr>
        <w:t xml:space="preserve"> </w:t>
      </w:r>
      <w:r w:rsidRPr="00260C07">
        <w:rPr>
          <w:rFonts w:asciiTheme="minorHAnsi" w:hAnsiTheme="minorHAnsi" w:cstheme="minorHAnsi"/>
        </w:rPr>
        <w:t>que</w:t>
      </w:r>
      <w:r w:rsidRPr="00260C07">
        <w:rPr>
          <w:rFonts w:asciiTheme="minorHAnsi" w:hAnsiTheme="minorHAnsi" w:cstheme="minorHAnsi"/>
          <w:spacing w:val="-6"/>
        </w:rPr>
        <w:t xml:space="preserve"> </w:t>
      </w:r>
      <w:r w:rsidRPr="00260C07">
        <w:rPr>
          <w:rFonts w:asciiTheme="minorHAnsi" w:hAnsiTheme="minorHAnsi" w:cstheme="minorHAnsi"/>
        </w:rPr>
        <w:t>se</w:t>
      </w:r>
      <w:r w:rsidRPr="00260C07">
        <w:rPr>
          <w:rFonts w:asciiTheme="minorHAnsi" w:hAnsiTheme="minorHAnsi" w:cstheme="minorHAnsi"/>
          <w:spacing w:val="-6"/>
        </w:rPr>
        <w:t xml:space="preserve"> </w:t>
      </w:r>
      <w:r w:rsidRPr="00260C07">
        <w:rPr>
          <w:rFonts w:asciiTheme="minorHAnsi" w:hAnsiTheme="minorHAnsi" w:cstheme="minorHAnsi"/>
        </w:rPr>
        <w:t>dejará</w:t>
      </w:r>
      <w:r w:rsidRPr="00260C07">
        <w:rPr>
          <w:rFonts w:asciiTheme="minorHAnsi" w:hAnsiTheme="minorHAnsi" w:cstheme="minorHAnsi"/>
          <w:spacing w:val="-7"/>
        </w:rPr>
        <w:t xml:space="preserve"> </w:t>
      </w:r>
      <w:r w:rsidRPr="00260C07">
        <w:rPr>
          <w:rFonts w:asciiTheme="minorHAnsi" w:hAnsiTheme="minorHAnsi" w:cstheme="minorHAnsi"/>
        </w:rPr>
        <w:t>constancia</w:t>
      </w:r>
      <w:r w:rsidRPr="00260C07">
        <w:rPr>
          <w:rFonts w:asciiTheme="minorHAnsi" w:hAnsiTheme="minorHAnsi" w:cstheme="minorHAnsi"/>
          <w:spacing w:val="-5"/>
        </w:rPr>
        <w:t xml:space="preserve"> </w:t>
      </w:r>
      <w:r w:rsidRPr="00260C07">
        <w:rPr>
          <w:rFonts w:asciiTheme="minorHAnsi" w:hAnsiTheme="minorHAnsi" w:cstheme="minorHAnsi"/>
        </w:rPr>
        <w:t>de</w:t>
      </w:r>
      <w:r w:rsidRPr="00260C07">
        <w:rPr>
          <w:rFonts w:asciiTheme="minorHAnsi" w:hAnsiTheme="minorHAnsi" w:cstheme="minorHAnsi"/>
          <w:spacing w:val="-4"/>
        </w:rPr>
        <w:t xml:space="preserve"> </w:t>
      </w:r>
      <w:r w:rsidRPr="00260C07">
        <w:rPr>
          <w:rFonts w:asciiTheme="minorHAnsi" w:hAnsiTheme="minorHAnsi" w:cstheme="minorHAnsi"/>
        </w:rPr>
        <w:t>la</w:t>
      </w:r>
      <w:r w:rsidRPr="00260C07">
        <w:rPr>
          <w:rFonts w:asciiTheme="minorHAnsi" w:hAnsiTheme="minorHAnsi" w:cstheme="minorHAnsi"/>
          <w:spacing w:val="-7"/>
        </w:rPr>
        <w:t xml:space="preserve"> </w:t>
      </w:r>
      <w:r w:rsidRPr="00260C07">
        <w:rPr>
          <w:rFonts w:asciiTheme="minorHAnsi" w:hAnsiTheme="minorHAnsi" w:cstheme="minorHAnsi"/>
        </w:rPr>
        <w:t>ejecución</w:t>
      </w:r>
      <w:r w:rsidRPr="00260C07">
        <w:rPr>
          <w:rFonts w:asciiTheme="minorHAnsi" w:hAnsiTheme="minorHAnsi" w:cstheme="minorHAnsi"/>
          <w:spacing w:val="-5"/>
        </w:rPr>
        <w:t xml:space="preserve"> </w:t>
      </w:r>
      <w:r w:rsidRPr="00260C07">
        <w:rPr>
          <w:rFonts w:asciiTheme="minorHAnsi" w:hAnsiTheme="minorHAnsi" w:cstheme="minorHAnsi"/>
        </w:rPr>
        <w:t>física</w:t>
      </w:r>
      <w:r w:rsidRPr="00260C07">
        <w:rPr>
          <w:rFonts w:asciiTheme="minorHAnsi" w:hAnsiTheme="minorHAnsi" w:cstheme="minorHAnsi"/>
          <w:spacing w:val="-7"/>
        </w:rPr>
        <w:t xml:space="preserve"> </w:t>
      </w:r>
      <w:r w:rsidRPr="00260C07">
        <w:rPr>
          <w:rFonts w:asciiTheme="minorHAnsi" w:hAnsiTheme="minorHAnsi" w:cstheme="minorHAnsi"/>
        </w:rPr>
        <w:t>y</w:t>
      </w:r>
      <w:r w:rsidRPr="00260C07">
        <w:rPr>
          <w:rFonts w:asciiTheme="minorHAnsi" w:hAnsiTheme="minorHAnsi" w:cstheme="minorHAnsi"/>
          <w:spacing w:val="-6"/>
        </w:rPr>
        <w:t xml:space="preserve"> </w:t>
      </w:r>
      <w:r w:rsidRPr="00260C07">
        <w:rPr>
          <w:rFonts w:asciiTheme="minorHAnsi" w:hAnsiTheme="minorHAnsi" w:cstheme="minorHAnsi"/>
        </w:rPr>
        <w:t>presupuestal</w:t>
      </w:r>
      <w:r w:rsidRPr="00260C07">
        <w:rPr>
          <w:rFonts w:asciiTheme="minorHAnsi" w:hAnsiTheme="minorHAnsi" w:cstheme="minorHAnsi"/>
          <w:spacing w:val="-4"/>
        </w:rPr>
        <w:t xml:space="preserve"> </w:t>
      </w:r>
      <w:r w:rsidRPr="00260C07">
        <w:rPr>
          <w:rFonts w:asciiTheme="minorHAnsi" w:hAnsiTheme="minorHAnsi" w:cstheme="minorHAnsi"/>
        </w:rPr>
        <w:t>del</w:t>
      </w:r>
      <w:r w:rsidRPr="00260C07">
        <w:rPr>
          <w:rFonts w:asciiTheme="minorHAnsi" w:hAnsiTheme="minorHAnsi" w:cstheme="minorHAnsi"/>
          <w:spacing w:val="-4"/>
        </w:rPr>
        <w:t xml:space="preserve"> </w:t>
      </w:r>
      <w:r w:rsidRPr="00260C07">
        <w:rPr>
          <w:rFonts w:asciiTheme="minorHAnsi" w:hAnsiTheme="minorHAnsi" w:cstheme="minorHAnsi"/>
        </w:rPr>
        <w:t>contrato,</w:t>
      </w:r>
      <w:r w:rsidRPr="00260C07">
        <w:rPr>
          <w:rFonts w:asciiTheme="minorHAnsi" w:hAnsiTheme="minorHAnsi" w:cstheme="minorHAnsi"/>
          <w:spacing w:val="-7"/>
        </w:rPr>
        <w:t xml:space="preserve"> </w:t>
      </w:r>
      <w:r w:rsidRPr="00260C07">
        <w:rPr>
          <w:rFonts w:asciiTheme="minorHAnsi" w:hAnsiTheme="minorHAnsi" w:cstheme="minorHAnsi"/>
        </w:rPr>
        <w:t>de</w:t>
      </w:r>
      <w:r w:rsidRPr="00260C07">
        <w:rPr>
          <w:rFonts w:asciiTheme="minorHAnsi" w:hAnsiTheme="minorHAnsi" w:cstheme="minorHAnsi"/>
          <w:spacing w:val="-4"/>
        </w:rPr>
        <w:t xml:space="preserve"> </w:t>
      </w:r>
      <w:r w:rsidRPr="00260C07">
        <w:rPr>
          <w:rFonts w:asciiTheme="minorHAnsi" w:hAnsiTheme="minorHAnsi" w:cstheme="minorHAnsi"/>
        </w:rPr>
        <w:t>la</w:t>
      </w:r>
      <w:r w:rsidRPr="00260C07">
        <w:rPr>
          <w:rFonts w:asciiTheme="minorHAnsi" w:hAnsiTheme="minorHAnsi" w:cstheme="minorHAnsi"/>
          <w:spacing w:val="-5"/>
        </w:rPr>
        <w:t xml:space="preserve"> </w:t>
      </w:r>
      <w:r w:rsidRPr="00260C07">
        <w:rPr>
          <w:rFonts w:asciiTheme="minorHAnsi" w:hAnsiTheme="minorHAnsi" w:cstheme="minorHAnsi"/>
        </w:rPr>
        <w:t>funcionalidad del proyecto y de los demás aspectos relevantes sobre el contrato, así como de los ajustes, revisiones</w:t>
      </w:r>
      <w:r w:rsidRPr="00260C07">
        <w:rPr>
          <w:rFonts w:asciiTheme="minorHAnsi" w:hAnsiTheme="minorHAnsi" w:cstheme="minorHAnsi"/>
          <w:spacing w:val="-9"/>
        </w:rPr>
        <w:t xml:space="preserve"> </w:t>
      </w:r>
      <w:r w:rsidRPr="00260C07">
        <w:rPr>
          <w:rFonts w:asciiTheme="minorHAnsi" w:hAnsiTheme="minorHAnsi" w:cstheme="minorHAnsi"/>
        </w:rPr>
        <w:t>y</w:t>
      </w:r>
      <w:r w:rsidRPr="00260C07">
        <w:rPr>
          <w:rFonts w:asciiTheme="minorHAnsi" w:hAnsiTheme="minorHAnsi" w:cstheme="minorHAnsi"/>
          <w:spacing w:val="-6"/>
        </w:rPr>
        <w:t xml:space="preserve"> </w:t>
      </w:r>
      <w:r w:rsidRPr="00260C07">
        <w:rPr>
          <w:rFonts w:asciiTheme="minorHAnsi" w:hAnsiTheme="minorHAnsi" w:cstheme="minorHAnsi"/>
        </w:rPr>
        <w:t>reconocimientos</w:t>
      </w:r>
      <w:r w:rsidRPr="00260C07">
        <w:rPr>
          <w:rFonts w:asciiTheme="minorHAnsi" w:hAnsiTheme="minorHAnsi" w:cstheme="minorHAnsi"/>
          <w:spacing w:val="-7"/>
        </w:rPr>
        <w:t xml:space="preserve"> </w:t>
      </w:r>
      <w:r w:rsidRPr="00260C07">
        <w:rPr>
          <w:rFonts w:asciiTheme="minorHAnsi" w:hAnsiTheme="minorHAnsi" w:cstheme="minorHAnsi"/>
        </w:rPr>
        <w:t>a</w:t>
      </w:r>
      <w:r w:rsidRPr="00260C07">
        <w:rPr>
          <w:rFonts w:asciiTheme="minorHAnsi" w:hAnsiTheme="minorHAnsi" w:cstheme="minorHAnsi"/>
          <w:spacing w:val="-7"/>
        </w:rPr>
        <w:t xml:space="preserve"> </w:t>
      </w:r>
      <w:r w:rsidRPr="00260C07">
        <w:rPr>
          <w:rFonts w:asciiTheme="minorHAnsi" w:hAnsiTheme="minorHAnsi" w:cstheme="minorHAnsi"/>
        </w:rPr>
        <w:t>los</w:t>
      </w:r>
      <w:r w:rsidRPr="00260C07">
        <w:rPr>
          <w:rFonts w:asciiTheme="minorHAnsi" w:hAnsiTheme="minorHAnsi" w:cstheme="minorHAnsi"/>
          <w:spacing w:val="-9"/>
        </w:rPr>
        <w:t xml:space="preserve"> </w:t>
      </w:r>
      <w:r w:rsidRPr="00260C07">
        <w:rPr>
          <w:rFonts w:asciiTheme="minorHAnsi" w:hAnsiTheme="minorHAnsi" w:cstheme="minorHAnsi"/>
        </w:rPr>
        <w:t>que</w:t>
      </w:r>
      <w:r w:rsidRPr="00260C07">
        <w:rPr>
          <w:rFonts w:asciiTheme="minorHAnsi" w:hAnsiTheme="minorHAnsi" w:cstheme="minorHAnsi"/>
          <w:spacing w:val="-6"/>
        </w:rPr>
        <w:t xml:space="preserve"> </w:t>
      </w:r>
      <w:r w:rsidRPr="00260C07">
        <w:rPr>
          <w:rFonts w:asciiTheme="minorHAnsi" w:hAnsiTheme="minorHAnsi" w:cstheme="minorHAnsi"/>
        </w:rPr>
        <w:t>haya</w:t>
      </w:r>
      <w:r w:rsidRPr="00260C07">
        <w:rPr>
          <w:rFonts w:asciiTheme="minorHAnsi" w:hAnsiTheme="minorHAnsi" w:cstheme="minorHAnsi"/>
          <w:spacing w:val="-9"/>
        </w:rPr>
        <w:t xml:space="preserve"> </w:t>
      </w:r>
      <w:r w:rsidRPr="00260C07">
        <w:rPr>
          <w:rFonts w:asciiTheme="minorHAnsi" w:hAnsiTheme="minorHAnsi" w:cstheme="minorHAnsi"/>
        </w:rPr>
        <w:t>lugar</w:t>
      </w:r>
      <w:r w:rsidRPr="00260C07">
        <w:rPr>
          <w:rFonts w:asciiTheme="minorHAnsi" w:hAnsiTheme="minorHAnsi" w:cstheme="minorHAnsi"/>
          <w:spacing w:val="-7"/>
        </w:rPr>
        <w:t xml:space="preserve"> </w:t>
      </w:r>
      <w:r w:rsidRPr="00260C07">
        <w:rPr>
          <w:rFonts w:asciiTheme="minorHAnsi" w:hAnsiTheme="minorHAnsi" w:cstheme="minorHAnsi"/>
        </w:rPr>
        <w:t>y</w:t>
      </w:r>
      <w:r w:rsidRPr="00260C07">
        <w:rPr>
          <w:rFonts w:asciiTheme="minorHAnsi" w:hAnsiTheme="minorHAnsi" w:cstheme="minorHAnsi"/>
          <w:spacing w:val="-8"/>
        </w:rPr>
        <w:t xml:space="preserve"> </w:t>
      </w:r>
      <w:r w:rsidRPr="00260C07">
        <w:rPr>
          <w:rFonts w:asciiTheme="minorHAnsi" w:hAnsiTheme="minorHAnsi" w:cstheme="minorHAnsi"/>
        </w:rPr>
        <w:t>los</w:t>
      </w:r>
      <w:r w:rsidRPr="00260C07">
        <w:rPr>
          <w:rFonts w:asciiTheme="minorHAnsi" w:hAnsiTheme="minorHAnsi" w:cstheme="minorHAnsi"/>
          <w:spacing w:val="-9"/>
        </w:rPr>
        <w:t xml:space="preserve"> </w:t>
      </w:r>
      <w:r w:rsidRPr="00260C07">
        <w:rPr>
          <w:rFonts w:asciiTheme="minorHAnsi" w:hAnsiTheme="minorHAnsi" w:cstheme="minorHAnsi"/>
        </w:rPr>
        <w:t>acuerdos,</w:t>
      </w:r>
      <w:r w:rsidRPr="00260C07">
        <w:rPr>
          <w:rFonts w:asciiTheme="minorHAnsi" w:hAnsiTheme="minorHAnsi" w:cstheme="minorHAnsi"/>
          <w:spacing w:val="-6"/>
        </w:rPr>
        <w:t xml:space="preserve"> </w:t>
      </w:r>
      <w:r w:rsidRPr="00260C07">
        <w:rPr>
          <w:rFonts w:asciiTheme="minorHAnsi" w:hAnsiTheme="minorHAnsi" w:cstheme="minorHAnsi"/>
        </w:rPr>
        <w:t>transacciones</w:t>
      </w:r>
      <w:r w:rsidRPr="00260C07">
        <w:rPr>
          <w:rFonts w:asciiTheme="minorHAnsi" w:hAnsiTheme="minorHAnsi" w:cstheme="minorHAnsi"/>
          <w:spacing w:val="-9"/>
        </w:rPr>
        <w:t xml:space="preserve"> </w:t>
      </w:r>
      <w:r w:rsidRPr="00260C07">
        <w:rPr>
          <w:rFonts w:asciiTheme="minorHAnsi" w:hAnsiTheme="minorHAnsi" w:cstheme="minorHAnsi"/>
        </w:rPr>
        <w:t>y</w:t>
      </w:r>
      <w:r w:rsidRPr="00260C07">
        <w:rPr>
          <w:rFonts w:asciiTheme="minorHAnsi" w:hAnsiTheme="minorHAnsi" w:cstheme="minorHAnsi"/>
          <w:spacing w:val="-8"/>
        </w:rPr>
        <w:t xml:space="preserve"> </w:t>
      </w:r>
      <w:r w:rsidRPr="00260C07">
        <w:rPr>
          <w:rFonts w:asciiTheme="minorHAnsi" w:hAnsiTheme="minorHAnsi" w:cstheme="minorHAnsi"/>
        </w:rPr>
        <w:t>conciliaciones</w:t>
      </w:r>
      <w:r w:rsidRPr="00260C07">
        <w:rPr>
          <w:rFonts w:asciiTheme="minorHAnsi" w:hAnsiTheme="minorHAnsi" w:cstheme="minorHAnsi"/>
          <w:spacing w:val="-6"/>
        </w:rPr>
        <w:t xml:space="preserve"> </w:t>
      </w:r>
      <w:r w:rsidRPr="00260C07">
        <w:rPr>
          <w:rFonts w:asciiTheme="minorHAnsi" w:hAnsiTheme="minorHAnsi" w:cstheme="minorHAnsi"/>
        </w:rPr>
        <w:t>que alcancen las partes para poner fin a las posibles divergencias presentadas, así como las manifestaciones de desacuerdo del contratista y poder declararse a paz y salvo.</w:t>
      </w:r>
    </w:p>
    <w:p w14:paraId="2E2938AE" w14:textId="77777777" w:rsidR="00342CA0" w:rsidRPr="00260C07" w:rsidRDefault="00342CA0" w:rsidP="00B45BFB">
      <w:pPr>
        <w:pStyle w:val="Textoindependiente"/>
        <w:spacing w:line="276" w:lineRule="auto"/>
        <w:ind w:left="282" w:right="-3"/>
        <w:jc w:val="both"/>
        <w:rPr>
          <w:rFonts w:asciiTheme="minorHAnsi" w:hAnsiTheme="minorHAnsi" w:cstheme="minorHAnsi"/>
          <w:b/>
        </w:rPr>
      </w:pPr>
    </w:p>
    <w:p w14:paraId="6509AC94" w14:textId="77777777" w:rsidR="00342CA0" w:rsidRPr="00260C07" w:rsidRDefault="00342CA0" w:rsidP="00B45BFB">
      <w:pPr>
        <w:pStyle w:val="Prrafodelista"/>
        <w:numPr>
          <w:ilvl w:val="2"/>
          <w:numId w:val="28"/>
        </w:numPr>
        <w:tabs>
          <w:tab w:val="left" w:pos="623"/>
        </w:tabs>
        <w:spacing w:line="276" w:lineRule="auto"/>
        <w:ind w:left="623" w:right="-3"/>
        <w:rPr>
          <w:rFonts w:asciiTheme="minorHAnsi" w:hAnsiTheme="minorHAnsi" w:cstheme="minorHAnsi"/>
        </w:rPr>
      </w:pPr>
      <w:r w:rsidRPr="00260C07">
        <w:rPr>
          <w:rFonts w:asciiTheme="minorHAnsi" w:hAnsiTheme="minorHAnsi" w:cstheme="minorHAnsi"/>
          <w:b/>
        </w:rPr>
        <w:t xml:space="preserve">Adenda: </w:t>
      </w:r>
      <w:r w:rsidRPr="00260C07">
        <w:rPr>
          <w:rFonts w:asciiTheme="minorHAnsi" w:hAnsiTheme="minorHAnsi" w:cstheme="minorHAnsi"/>
        </w:rPr>
        <w:t>Es el documento mediante el cual, la Entidad Contratante puede modificar los Términos de Referencia del proceso de selección. Las adendas se expiden antes del vencimiento del plazo para presentar ofertas por parte de los oferentes. Así mismo, el Cronograma de los Términos de Referencia podrá ser modificado mediante adenda, una vez vencido el término para la presentación de ofertas y antes de la aceptación de oferta.</w:t>
      </w:r>
    </w:p>
    <w:p w14:paraId="3F2EA6D2" w14:textId="77777777" w:rsidR="00342CA0" w:rsidRPr="00260C07" w:rsidRDefault="00342CA0" w:rsidP="00B45BFB">
      <w:pPr>
        <w:pStyle w:val="Textoindependiente"/>
        <w:spacing w:before="2" w:line="276" w:lineRule="auto"/>
        <w:ind w:right="-3"/>
        <w:rPr>
          <w:rFonts w:asciiTheme="minorHAnsi" w:hAnsiTheme="minorHAnsi" w:cstheme="minorHAnsi"/>
        </w:rPr>
      </w:pPr>
    </w:p>
    <w:p w14:paraId="7BC2A632" w14:textId="77777777" w:rsidR="00342CA0" w:rsidRPr="00260C07" w:rsidRDefault="00342CA0" w:rsidP="00B45BFB">
      <w:pPr>
        <w:pStyle w:val="Prrafodelista"/>
        <w:numPr>
          <w:ilvl w:val="2"/>
          <w:numId w:val="28"/>
        </w:numPr>
        <w:tabs>
          <w:tab w:val="left" w:pos="623"/>
        </w:tabs>
        <w:spacing w:before="1" w:line="276" w:lineRule="auto"/>
        <w:ind w:left="623" w:right="-3"/>
        <w:rPr>
          <w:rFonts w:asciiTheme="minorHAnsi" w:hAnsiTheme="minorHAnsi" w:cstheme="minorHAnsi"/>
        </w:rPr>
      </w:pPr>
      <w:r w:rsidRPr="00260C07">
        <w:rPr>
          <w:rFonts w:asciiTheme="minorHAnsi" w:hAnsiTheme="minorHAnsi" w:cstheme="minorHAnsi"/>
          <w:b/>
        </w:rPr>
        <w:t xml:space="preserve">Anexos: </w:t>
      </w:r>
      <w:r w:rsidRPr="00260C07">
        <w:rPr>
          <w:rFonts w:asciiTheme="minorHAnsi" w:hAnsiTheme="minorHAnsi" w:cstheme="minorHAnsi"/>
        </w:rPr>
        <w:t>Son el conjunto de formatos, documentos y estudios que se adjuntan a los presentes Términos de Referencia y que hacen parte integral de los mismos.</w:t>
      </w:r>
    </w:p>
    <w:p w14:paraId="756EB92F" w14:textId="77777777" w:rsidR="00342CA0" w:rsidRPr="00260C07" w:rsidRDefault="00342CA0" w:rsidP="00B45BFB">
      <w:pPr>
        <w:pStyle w:val="Prrafodelista"/>
        <w:numPr>
          <w:ilvl w:val="2"/>
          <w:numId w:val="28"/>
        </w:numPr>
        <w:tabs>
          <w:tab w:val="left" w:pos="623"/>
        </w:tabs>
        <w:spacing w:before="267" w:line="276" w:lineRule="auto"/>
        <w:ind w:left="623" w:right="-3"/>
        <w:rPr>
          <w:rFonts w:asciiTheme="minorHAnsi" w:hAnsiTheme="minorHAnsi" w:cstheme="minorHAnsi"/>
        </w:rPr>
      </w:pPr>
      <w:r w:rsidRPr="00260C07">
        <w:rPr>
          <w:rFonts w:asciiTheme="minorHAnsi" w:hAnsiTheme="minorHAnsi" w:cstheme="minorHAnsi"/>
          <w:b/>
        </w:rPr>
        <w:t xml:space="preserve">Adjudicatario o seleccionado: </w:t>
      </w:r>
      <w:r w:rsidRPr="00260C07">
        <w:rPr>
          <w:rFonts w:asciiTheme="minorHAnsi" w:hAnsiTheme="minorHAnsi" w:cstheme="minorHAnsi"/>
        </w:rPr>
        <w:t>Será el proponente habilitado jurídico, financiera, técnicamente</w:t>
      </w:r>
      <w:r w:rsidRPr="00260C07">
        <w:rPr>
          <w:rFonts w:asciiTheme="minorHAnsi" w:hAnsiTheme="minorHAnsi" w:cstheme="minorHAnsi"/>
          <w:spacing w:val="-2"/>
        </w:rPr>
        <w:t xml:space="preserve"> </w:t>
      </w:r>
      <w:r w:rsidRPr="00260C07">
        <w:rPr>
          <w:rFonts w:asciiTheme="minorHAnsi" w:hAnsiTheme="minorHAnsi" w:cstheme="minorHAnsi"/>
        </w:rPr>
        <w:t>y</w:t>
      </w:r>
      <w:r w:rsidRPr="00260C07">
        <w:rPr>
          <w:rFonts w:asciiTheme="minorHAnsi" w:hAnsiTheme="minorHAnsi" w:cstheme="minorHAnsi"/>
          <w:spacing w:val="-4"/>
        </w:rPr>
        <w:t xml:space="preserve"> </w:t>
      </w:r>
      <w:r w:rsidRPr="00260C07">
        <w:rPr>
          <w:rFonts w:asciiTheme="minorHAnsi" w:hAnsiTheme="minorHAnsi" w:cstheme="minorHAnsi"/>
        </w:rPr>
        <w:t>calificado</w:t>
      </w:r>
      <w:r w:rsidRPr="00260C07">
        <w:rPr>
          <w:rFonts w:asciiTheme="minorHAnsi" w:hAnsiTheme="minorHAnsi" w:cstheme="minorHAnsi"/>
          <w:spacing w:val="-2"/>
        </w:rPr>
        <w:t xml:space="preserve"> </w:t>
      </w:r>
      <w:r w:rsidRPr="00260C07">
        <w:rPr>
          <w:rFonts w:asciiTheme="minorHAnsi" w:hAnsiTheme="minorHAnsi" w:cstheme="minorHAnsi"/>
        </w:rPr>
        <w:t>con</w:t>
      </w:r>
      <w:r w:rsidRPr="00260C07">
        <w:rPr>
          <w:rFonts w:asciiTheme="minorHAnsi" w:hAnsiTheme="minorHAnsi" w:cstheme="minorHAnsi"/>
          <w:spacing w:val="-3"/>
        </w:rPr>
        <w:t xml:space="preserve"> </w:t>
      </w:r>
      <w:r w:rsidRPr="00260C07">
        <w:rPr>
          <w:rFonts w:asciiTheme="minorHAnsi" w:hAnsiTheme="minorHAnsi" w:cstheme="minorHAnsi"/>
        </w:rPr>
        <w:t>el</w:t>
      </w:r>
      <w:r w:rsidRPr="00260C07">
        <w:rPr>
          <w:rFonts w:asciiTheme="minorHAnsi" w:hAnsiTheme="minorHAnsi" w:cstheme="minorHAnsi"/>
          <w:spacing w:val="-4"/>
        </w:rPr>
        <w:t xml:space="preserve"> </w:t>
      </w:r>
      <w:r w:rsidRPr="00260C07">
        <w:rPr>
          <w:rFonts w:asciiTheme="minorHAnsi" w:hAnsiTheme="minorHAnsi" w:cstheme="minorHAnsi"/>
        </w:rPr>
        <w:t>mayor</w:t>
      </w:r>
      <w:r w:rsidRPr="00260C07">
        <w:rPr>
          <w:rFonts w:asciiTheme="minorHAnsi" w:hAnsiTheme="minorHAnsi" w:cstheme="minorHAnsi"/>
          <w:spacing w:val="-2"/>
        </w:rPr>
        <w:t xml:space="preserve"> </w:t>
      </w:r>
      <w:r w:rsidRPr="00260C07">
        <w:rPr>
          <w:rFonts w:asciiTheme="minorHAnsi" w:hAnsiTheme="minorHAnsi" w:cstheme="minorHAnsi"/>
        </w:rPr>
        <w:t>puntaje</w:t>
      </w:r>
      <w:r w:rsidRPr="00260C07">
        <w:rPr>
          <w:rFonts w:asciiTheme="minorHAnsi" w:hAnsiTheme="minorHAnsi" w:cstheme="minorHAnsi"/>
          <w:spacing w:val="-2"/>
        </w:rPr>
        <w:t xml:space="preserve"> </w:t>
      </w:r>
      <w:r w:rsidRPr="00260C07">
        <w:rPr>
          <w:rFonts w:asciiTheme="minorHAnsi" w:hAnsiTheme="minorHAnsi" w:cstheme="minorHAnsi"/>
        </w:rPr>
        <w:t>establecido</w:t>
      </w:r>
      <w:r w:rsidRPr="00260C07">
        <w:rPr>
          <w:rFonts w:asciiTheme="minorHAnsi" w:hAnsiTheme="minorHAnsi" w:cstheme="minorHAnsi"/>
          <w:spacing w:val="-4"/>
        </w:rPr>
        <w:t xml:space="preserve"> </w:t>
      </w:r>
      <w:r w:rsidRPr="00260C07">
        <w:rPr>
          <w:rFonts w:asciiTheme="minorHAnsi" w:hAnsiTheme="minorHAnsi" w:cstheme="minorHAnsi"/>
        </w:rPr>
        <w:t>en</w:t>
      </w:r>
      <w:r w:rsidRPr="00260C07">
        <w:rPr>
          <w:rFonts w:asciiTheme="minorHAnsi" w:hAnsiTheme="minorHAnsi" w:cstheme="minorHAnsi"/>
          <w:spacing w:val="-2"/>
        </w:rPr>
        <w:t xml:space="preserve"> </w:t>
      </w:r>
      <w:r w:rsidRPr="00260C07">
        <w:rPr>
          <w:rFonts w:asciiTheme="minorHAnsi" w:hAnsiTheme="minorHAnsi" w:cstheme="minorHAnsi"/>
        </w:rPr>
        <w:t>los</w:t>
      </w:r>
      <w:r w:rsidRPr="00260C07">
        <w:rPr>
          <w:rFonts w:asciiTheme="minorHAnsi" w:hAnsiTheme="minorHAnsi" w:cstheme="minorHAnsi"/>
          <w:spacing w:val="-5"/>
        </w:rPr>
        <w:t xml:space="preserve"> </w:t>
      </w:r>
      <w:r w:rsidRPr="00260C07">
        <w:rPr>
          <w:rFonts w:asciiTheme="minorHAnsi" w:hAnsiTheme="minorHAnsi" w:cstheme="minorHAnsi"/>
        </w:rPr>
        <w:t>términos</w:t>
      </w:r>
      <w:r w:rsidRPr="00260C07">
        <w:rPr>
          <w:rFonts w:asciiTheme="minorHAnsi" w:hAnsiTheme="minorHAnsi" w:cstheme="minorHAnsi"/>
          <w:spacing w:val="-2"/>
        </w:rPr>
        <w:t xml:space="preserve"> </w:t>
      </w:r>
      <w:r w:rsidRPr="00260C07">
        <w:rPr>
          <w:rFonts w:asciiTheme="minorHAnsi" w:hAnsiTheme="minorHAnsi" w:cstheme="minorHAnsi"/>
        </w:rPr>
        <w:t>de</w:t>
      </w:r>
      <w:r w:rsidRPr="00260C07">
        <w:rPr>
          <w:rFonts w:asciiTheme="minorHAnsi" w:hAnsiTheme="minorHAnsi" w:cstheme="minorHAnsi"/>
          <w:spacing w:val="-2"/>
        </w:rPr>
        <w:t xml:space="preserve"> </w:t>
      </w:r>
      <w:r w:rsidRPr="00260C07">
        <w:rPr>
          <w:rFonts w:asciiTheme="minorHAnsi" w:hAnsiTheme="minorHAnsi" w:cstheme="minorHAnsi"/>
        </w:rPr>
        <w:t>referencia</w:t>
      </w:r>
      <w:r w:rsidRPr="00260C07">
        <w:rPr>
          <w:rFonts w:asciiTheme="minorHAnsi" w:hAnsiTheme="minorHAnsi" w:cstheme="minorHAnsi"/>
          <w:spacing w:val="-2"/>
        </w:rPr>
        <w:t xml:space="preserve"> </w:t>
      </w:r>
      <w:r w:rsidRPr="00260C07">
        <w:rPr>
          <w:rFonts w:asciiTheme="minorHAnsi" w:hAnsiTheme="minorHAnsi" w:cstheme="minorHAnsi"/>
        </w:rPr>
        <w:t>con el cual se celebrará el respectivo contrato.</w:t>
      </w:r>
    </w:p>
    <w:p w14:paraId="33C32501" w14:textId="77777777" w:rsidR="00342CA0" w:rsidRPr="00260C07" w:rsidRDefault="00342CA0" w:rsidP="00B45BFB">
      <w:pPr>
        <w:pStyle w:val="Prrafodelista"/>
        <w:numPr>
          <w:ilvl w:val="2"/>
          <w:numId w:val="28"/>
        </w:numPr>
        <w:tabs>
          <w:tab w:val="left" w:pos="623"/>
        </w:tabs>
        <w:spacing w:before="268" w:line="276" w:lineRule="auto"/>
        <w:ind w:left="623" w:right="-3"/>
        <w:jc w:val="left"/>
        <w:rPr>
          <w:rFonts w:asciiTheme="minorHAnsi" w:hAnsiTheme="minorHAnsi" w:cstheme="minorHAnsi"/>
        </w:rPr>
      </w:pPr>
      <w:r w:rsidRPr="00260C07">
        <w:rPr>
          <w:rFonts w:asciiTheme="minorHAnsi" w:hAnsiTheme="minorHAnsi" w:cstheme="minorHAnsi"/>
          <w:b/>
        </w:rPr>
        <w:t>ART:</w:t>
      </w:r>
      <w:r w:rsidRPr="00260C07">
        <w:rPr>
          <w:rFonts w:asciiTheme="minorHAnsi" w:hAnsiTheme="minorHAnsi" w:cstheme="minorHAnsi"/>
          <w:b/>
          <w:spacing w:val="-4"/>
        </w:rPr>
        <w:t xml:space="preserve"> </w:t>
      </w:r>
      <w:r w:rsidRPr="00260C07">
        <w:rPr>
          <w:rFonts w:asciiTheme="minorHAnsi" w:hAnsiTheme="minorHAnsi" w:cstheme="minorHAnsi"/>
        </w:rPr>
        <w:t>Agencia</w:t>
      </w:r>
      <w:r w:rsidRPr="00260C07">
        <w:rPr>
          <w:rFonts w:asciiTheme="minorHAnsi" w:hAnsiTheme="minorHAnsi" w:cstheme="minorHAnsi"/>
          <w:spacing w:val="-3"/>
        </w:rPr>
        <w:t xml:space="preserve"> </w:t>
      </w:r>
      <w:r w:rsidRPr="00260C07">
        <w:rPr>
          <w:rFonts w:asciiTheme="minorHAnsi" w:hAnsiTheme="minorHAnsi" w:cstheme="minorHAnsi"/>
        </w:rPr>
        <w:t>de</w:t>
      </w:r>
      <w:r w:rsidRPr="00260C07">
        <w:rPr>
          <w:rFonts w:asciiTheme="minorHAnsi" w:hAnsiTheme="minorHAnsi" w:cstheme="minorHAnsi"/>
          <w:spacing w:val="-4"/>
        </w:rPr>
        <w:t xml:space="preserve"> </w:t>
      </w:r>
      <w:r w:rsidRPr="00260C07">
        <w:rPr>
          <w:rFonts w:asciiTheme="minorHAnsi" w:hAnsiTheme="minorHAnsi" w:cstheme="minorHAnsi"/>
        </w:rPr>
        <w:t>Renovación</w:t>
      </w:r>
      <w:r w:rsidRPr="00260C07">
        <w:rPr>
          <w:rFonts w:asciiTheme="minorHAnsi" w:hAnsiTheme="minorHAnsi" w:cstheme="minorHAnsi"/>
          <w:spacing w:val="-4"/>
        </w:rPr>
        <w:t xml:space="preserve"> </w:t>
      </w:r>
      <w:r w:rsidRPr="00260C07">
        <w:rPr>
          <w:rFonts w:asciiTheme="minorHAnsi" w:hAnsiTheme="minorHAnsi" w:cstheme="minorHAnsi"/>
        </w:rPr>
        <w:t>del</w:t>
      </w:r>
      <w:r w:rsidRPr="00260C07">
        <w:rPr>
          <w:rFonts w:asciiTheme="minorHAnsi" w:hAnsiTheme="minorHAnsi" w:cstheme="minorHAnsi"/>
          <w:spacing w:val="-3"/>
        </w:rPr>
        <w:t xml:space="preserve"> </w:t>
      </w:r>
      <w:r w:rsidRPr="00260C07">
        <w:rPr>
          <w:rFonts w:asciiTheme="minorHAnsi" w:hAnsiTheme="minorHAnsi" w:cstheme="minorHAnsi"/>
          <w:spacing w:val="-2"/>
        </w:rPr>
        <w:t>Territorio.</w:t>
      </w:r>
    </w:p>
    <w:p w14:paraId="606F649D" w14:textId="77777777" w:rsidR="00342CA0" w:rsidRPr="00260C07" w:rsidRDefault="00342CA0" w:rsidP="00B45BFB">
      <w:pPr>
        <w:pStyle w:val="Textoindependiente"/>
        <w:spacing w:line="276" w:lineRule="auto"/>
        <w:ind w:right="-3"/>
        <w:rPr>
          <w:rFonts w:asciiTheme="minorHAnsi" w:hAnsiTheme="minorHAnsi" w:cstheme="minorHAnsi"/>
        </w:rPr>
      </w:pPr>
    </w:p>
    <w:p w14:paraId="2C73BF4A" w14:textId="77777777" w:rsidR="00342CA0" w:rsidRPr="00260C07" w:rsidRDefault="00342CA0" w:rsidP="00B45BFB">
      <w:pPr>
        <w:pStyle w:val="Prrafodelista"/>
        <w:numPr>
          <w:ilvl w:val="2"/>
          <w:numId w:val="28"/>
        </w:numPr>
        <w:tabs>
          <w:tab w:val="left" w:pos="623"/>
        </w:tabs>
        <w:spacing w:line="276" w:lineRule="auto"/>
        <w:ind w:left="623" w:right="-3"/>
        <w:rPr>
          <w:rFonts w:asciiTheme="minorHAnsi" w:hAnsiTheme="minorHAnsi" w:cstheme="minorHAnsi"/>
        </w:rPr>
      </w:pPr>
      <w:r w:rsidRPr="00260C07">
        <w:rPr>
          <w:rFonts w:asciiTheme="minorHAnsi" w:hAnsiTheme="minorHAnsi" w:cstheme="minorHAnsi"/>
          <w:b/>
        </w:rPr>
        <w:t xml:space="preserve">Certificado de Disponibilidad Presupuestal: </w:t>
      </w:r>
      <w:r w:rsidRPr="00260C07">
        <w:rPr>
          <w:rFonts w:asciiTheme="minorHAnsi" w:hAnsiTheme="minorHAnsi" w:cstheme="minorHAnsi"/>
        </w:rPr>
        <w:t>Documento mediante el cual, se garantiza el principio de</w:t>
      </w:r>
      <w:r w:rsidRPr="00260C07">
        <w:rPr>
          <w:rFonts w:asciiTheme="minorHAnsi" w:hAnsiTheme="minorHAnsi" w:cstheme="minorHAnsi"/>
          <w:spacing w:val="-2"/>
        </w:rPr>
        <w:t xml:space="preserve"> </w:t>
      </w:r>
      <w:r w:rsidRPr="00260C07">
        <w:rPr>
          <w:rFonts w:asciiTheme="minorHAnsi" w:hAnsiTheme="minorHAnsi" w:cstheme="minorHAnsi"/>
        </w:rPr>
        <w:t>legalidad</w:t>
      </w:r>
      <w:r w:rsidRPr="00260C07">
        <w:rPr>
          <w:rFonts w:asciiTheme="minorHAnsi" w:hAnsiTheme="minorHAnsi" w:cstheme="minorHAnsi"/>
          <w:spacing w:val="-3"/>
        </w:rPr>
        <w:t xml:space="preserve"> </w:t>
      </w:r>
      <w:r w:rsidRPr="00260C07">
        <w:rPr>
          <w:rFonts w:asciiTheme="minorHAnsi" w:hAnsiTheme="minorHAnsi" w:cstheme="minorHAnsi"/>
        </w:rPr>
        <w:t>del</w:t>
      </w:r>
      <w:r w:rsidRPr="00260C07">
        <w:rPr>
          <w:rFonts w:asciiTheme="minorHAnsi" w:hAnsiTheme="minorHAnsi" w:cstheme="minorHAnsi"/>
          <w:spacing w:val="-2"/>
        </w:rPr>
        <w:t xml:space="preserve"> </w:t>
      </w:r>
      <w:r w:rsidRPr="00260C07">
        <w:rPr>
          <w:rFonts w:asciiTheme="minorHAnsi" w:hAnsiTheme="minorHAnsi" w:cstheme="minorHAnsi"/>
        </w:rPr>
        <w:t>gasto,</w:t>
      </w:r>
      <w:r w:rsidRPr="00260C07">
        <w:rPr>
          <w:rFonts w:asciiTheme="minorHAnsi" w:hAnsiTheme="minorHAnsi" w:cstheme="minorHAnsi"/>
          <w:spacing w:val="-2"/>
        </w:rPr>
        <w:t xml:space="preserve"> </w:t>
      </w:r>
      <w:r w:rsidRPr="00260C07">
        <w:rPr>
          <w:rFonts w:asciiTheme="minorHAnsi" w:hAnsiTheme="minorHAnsi" w:cstheme="minorHAnsi"/>
        </w:rPr>
        <w:t>es decir,</w:t>
      </w:r>
      <w:r w:rsidRPr="00260C07">
        <w:rPr>
          <w:rFonts w:asciiTheme="minorHAnsi" w:hAnsiTheme="minorHAnsi" w:cstheme="minorHAnsi"/>
          <w:spacing w:val="-2"/>
        </w:rPr>
        <w:t xml:space="preserve"> </w:t>
      </w:r>
      <w:r w:rsidRPr="00260C07">
        <w:rPr>
          <w:rFonts w:asciiTheme="minorHAnsi" w:hAnsiTheme="minorHAnsi" w:cstheme="minorHAnsi"/>
        </w:rPr>
        <w:t>la</w:t>
      </w:r>
      <w:r w:rsidRPr="00260C07">
        <w:rPr>
          <w:rFonts w:asciiTheme="minorHAnsi" w:hAnsiTheme="minorHAnsi" w:cstheme="minorHAnsi"/>
          <w:spacing w:val="-2"/>
        </w:rPr>
        <w:t xml:space="preserve"> </w:t>
      </w:r>
      <w:r w:rsidRPr="00260C07">
        <w:rPr>
          <w:rFonts w:asciiTheme="minorHAnsi" w:hAnsiTheme="minorHAnsi" w:cstheme="minorHAnsi"/>
        </w:rPr>
        <w:t>existencia</w:t>
      </w:r>
      <w:r w:rsidRPr="00260C07">
        <w:rPr>
          <w:rFonts w:asciiTheme="minorHAnsi" w:hAnsiTheme="minorHAnsi" w:cstheme="minorHAnsi"/>
          <w:spacing w:val="-4"/>
        </w:rPr>
        <w:t xml:space="preserve"> </w:t>
      </w:r>
      <w:r w:rsidRPr="00260C07">
        <w:rPr>
          <w:rFonts w:asciiTheme="minorHAnsi" w:hAnsiTheme="minorHAnsi" w:cstheme="minorHAnsi"/>
        </w:rPr>
        <w:t>del rubro</w:t>
      </w:r>
      <w:r w:rsidRPr="00260C07">
        <w:rPr>
          <w:rFonts w:asciiTheme="minorHAnsi" w:hAnsiTheme="minorHAnsi" w:cstheme="minorHAnsi"/>
          <w:spacing w:val="-4"/>
        </w:rPr>
        <w:t xml:space="preserve"> </w:t>
      </w:r>
      <w:r w:rsidRPr="00260C07">
        <w:rPr>
          <w:rFonts w:asciiTheme="minorHAnsi" w:hAnsiTheme="minorHAnsi" w:cstheme="minorHAnsi"/>
        </w:rPr>
        <w:t>y la</w:t>
      </w:r>
      <w:r w:rsidRPr="00260C07">
        <w:rPr>
          <w:rFonts w:asciiTheme="minorHAnsi" w:hAnsiTheme="minorHAnsi" w:cstheme="minorHAnsi"/>
          <w:spacing w:val="-3"/>
        </w:rPr>
        <w:t xml:space="preserve"> </w:t>
      </w:r>
      <w:r w:rsidRPr="00260C07">
        <w:rPr>
          <w:rFonts w:asciiTheme="minorHAnsi" w:hAnsiTheme="minorHAnsi" w:cstheme="minorHAnsi"/>
        </w:rPr>
        <w:t>apropiación</w:t>
      </w:r>
      <w:r w:rsidRPr="00260C07">
        <w:rPr>
          <w:rFonts w:asciiTheme="minorHAnsi" w:hAnsiTheme="minorHAnsi" w:cstheme="minorHAnsi"/>
          <w:spacing w:val="-5"/>
        </w:rPr>
        <w:t xml:space="preserve"> </w:t>
      </w:r>
      <w:r w:rsidRPr="00260C07">
        <w:rPr>
          <w:rFonts w:asciiTheme="minorHAnsi" w:hAnsiTheme="minorHAnsi" w:cstheme="minorHAnsi"/>
        </w:rPr>
        <w:t>presupuestal suficiente para atender un determinado gasto, el cual es expedido por la FIDUCIARIA CORFICOLOMBIANA como vocera y administradora del Patrimonio Autónomo, y con él</w:t>
      </w:r>
      <w:r w:rsidRPr="00260C07">
        <w:rPr>
          <w:rFonts w:asciiTheme="minorHAnsi" w:hAnsiTheme="minorHAnsi" w:cstheme="minorHAnsi"/>
          <w:spacing w:val="-1"/>
        </w:rPr>
        <w:t xml:space="preserve"> </w:t>
      </w:r>
      <w:r w:rsidRPr="00260C07">
        <w:rPr>
          <w:rFonts w:asciiTheme="minorHAnsi" w:hAnsiTheme="minorHAnsi" w:cstheme="minorHAnsi"/>
        </w:rPr>
        <w:t>se garantiza la existencia de apropiación presupuestal disponible</w:t>
      </w:r>
      <w:r w:rsidRPr="00260C07">
        <w:rPr>
          <w:rFonts w:asciiTheme="minorHAnsi" w:hAnsiTheme="minorHAnsi" w:cstheme="minorHAnsi"/>
          <w:spacing w:val="-1"/>
        </w:rPr>
        <w:t xml:space="preserve"> </w:t>
      </w:r>
      <w:r w:rsidRPr="00260C07">
        <w:rPr>
          <w:rFonts w:asciiTheme="minorHAnsi" w:hAnsiTheme="minorHAnsi" w:cstheme="minorHAnsi"/>
        </w:rPr>
        <w:t>y libre de afectación.</w:t>
      </w:r>
    </w:p>
    <w:p w14:paraId="0006A78B" w14:textId="0FA837C4" w:rsidR="00342CA0" w:rsidRPr="00260C07" w:rsidRDefault="00342CA0" w:rsidP="00B45BFB">
      <w:pPr>
        <w:pStyle w:val="Textoindependiente"/>
        <w:tabs>
          <w:tab w:val="left" w:pos="623"/>
        </w:tabs>
        <w:spacing w:line="276" w:lineRule="auto"/>
        <w:ind w:left="282" w:right="-3"/>
        <w:jc w:val="both"/>
        <w:rPr>
          <w:rFonts w:asciiTheme="minorHAnsi" w:hAnsiTheme="minorHAnsi" w:cstheme="minorHAnsi"/>
          <w:b/>
        </w:rPr>
      </w:pPr>
    </w:p>
    <w:p w14:paraId="03ACF2FB" w14:textId="77777777" w:rsidR="00F62441" w:rsidRPr="00260C07" w:rsidRDefault="00F62441" w:rsidP="00B45BFB">
      <w:pPr>
        <w:pStyle w:val="Prrafodelista"/>
        <w:numPr>
          <w:ilvl w:val="2"/>
          <w:numId w:val="28"/>
        </w:numPr>
        <w:tabs>
          <w:tab w:val="left" w:pos="623"/>
        </w:tabs>
        <w:spacing w:line="276" w:lineRule="auto"/>
        <w:ind w:left="623" w:right="-3"/>
        <w:rPr>
          <w:rFonts w:asciiTheme="minorHAnsi" w:hAnsiTheme="minorHAnsi" w:cstheme="minorHAnsi"/>
        </w:rPr>
      </w:pPr>
      <w:r w:rsidRPr="00260C07">
        <w:rPr>
          <w:rFonts w:asciiTheme="minorHAnsi" w:hAnsiTheme="minorHAnsi" w:cstheme="minorHAnsi"/>
          <w:b/>
        </w:rPr>
        <w:t xml:space="preserve">Comité Evaluador: </w:t>
      </w:r>
      <w:r w:rsidRPr="00260C07">
        <w:rPr>
          <w:rFonts w:asciiTheme="minorHAnsi" w:hAnsiTheme="minorHAnsi" w:cstheme="minorHAnsi"/>
          <w:highlight w:val="white"/>
        </w:rPr>
        <w:t>Conjunto de personas responsables del estudio de las propuestas en sus aspectos jurídicos, financieros y técnicos, de conformidad con lo establecido en los términos de referencia, habilitando así a los proponentes que cumplan con estos requisitos, y luego realiza la validación de los requisitos ponderables, otorgando el correspondiente puntaje y recomendando el orden de elegibilidad. Son designados por el representante legal del Patrimonio Autónomo, mediante acta.</w:t>
      </w:r>
    </w:p>
    <w:p w14:paraId="1CF22861" w14:textId="77777777" w:rsidR="00F62441" w:rsidRPr="00260C07" w:rsidRDefault="00F62441" w:rsidP="00B45BFB">
      <w:pPr>
        <w:pStyle w:val="Prrafodelista"/>
        <w:numPr>
          <w:ilvl w:val="2"/>
          <w:numId w:val="28"/>
        </w:numPr>
        <w:tabs>
          <w:tab w:val="left" w:pos="623"/>
        </w:tabs>
        <w:spacing w:before="165" w:line="276" w:lineRule="auto"/>
        <w:ind w:left="623" w:right="-3"/>
        <w:rPr>
          <w:rFonts w:asciiTheme="minorHAnsi" w:hAnsiTheme="minorHAnsi" w:cstheme="minorHAnsi"/>
        </w:rPr>
      </w:pPr>
      <w:r w:rsidRPr="00260C07">
        <w:rPr>
          <w:rFonts w:asciiTheme="minorHAnsi" w:hAnsiTheme="minorHAnsi" w:cstheme="minorHAnsi"/>
          <w:b/>
        </w:rPr>
        <w:t xml:space="preserve">Consorcio: </w:t>
      </w:r>
      <w:r w:rsidRPr="00260C07">
        <w:rPr>
          <w:rFonts w:asciiTheme="minorHAnsi" w:hAnsiTheme="minorHAnsi" w:cstheme="minorHAnsi"/>
        </w:rPr>
        <w:t>Forma de participación en la que dos o más personas de manera conjunta presentan</w:t>
      </w:r>
      <w:r w:rsidRPr="00260C07">
        <w:rPr>
          <w:rFonts w:asciiTheme="minorHAnsi" w:hAnsiTheme="minorHAnsi" w:cstheme="minorHAnsi"/>
          <w:spacing w:val="-5"/>
        </w:rPr>
        <w:t xml:space="preserve"> </w:t>
      </w:r>
      <w:r w:rsidRPr="00260C07">
        <w:rPr>
          <w:rFonts w:asciiTheme="minorHAnsi" w:hAnsiTheme="minorHAnsi" w:cstheme="minorHAnsi"/>
        </w:rPr>
        <w:t>una</w:t>
      </w:r>
      <w:r w:rsidRPr="00260C07">
        <w:rPr>
          <w:rFonts w:asciiTheme="minorHAnsi" w:hAnsiTheme="minorHAnsi" w:cstheme="minorHAnsi"/>
          <w:spacing w:val="-7"/>
        </w:rPr>
        <w:t xml:space="preserve"> </w:t>
      </w:r>
      <w:r w:rsidRPr="00260C07">
        <w:rPr>
          <w:rFonts w:asciiTheme="minorHAnsi" w:hAnsiTheme="minorHAnsi" w:cstheme="minorHAnsi"/>
        </w:rPr>
        <w:t>misma</w:t>
      </w:r>
      <w:r w:rsidRPr="00260C07">
        <w:rPr>
          <w:rFonts w:asciiTheme="minorHAnsi" w:hAnsiTheme="minorHAnsi" w:cstheme="minorHAnsi"/>
          <w:spacing w:val="-4"/>
        </w:rPr>
        <w:t xml:space="preserve"> </w:t>
      </w:r>
      <w:r w:rsidRPr="00260C07">
        <w:rPr>
          <w:rFonts w:asciiTheme="minorHAnsi" w:hAnsiTheme="minorHAnsi" w:cstheme="minorHAnsi"/>
        </w:rPr>
        <w:t>propuesta</w:t>
      </w:r>
      <w:r w:rsidRPr="00260C07">
        <w:rPr>
          <w:rFonts w:asciiTheme="minorHAnsi" w:hAnsiTheme="minorHAnsi" w:cstheme="minorHAnsi"/>
          <w:spacing w:val="-4"/>
        </w:rPr>
        <w:t xml:space="preserve"> </w:t>
      </w:r>
      <w:r w:rsidRPr="00260C07">
        <w:rPr>
          <w:rFonts w:asciiTheme="minorHAnsi" w:hAnsiTheme="minorHAnsi" w:cstheme="minorHAnsi"/>
        </w:rPr>
        <w:t>para</w:t>
      </w:r>
      <w:r w:rsidRPr="00260C07">
        <w:rPr>
          <w:rFonts w:asciiTheme="minorHAnsi" w:hAnsiTheme="minorHAnsi" w:cstheme="minorHAnsi"/>
          <w:spacing w:val="-5"/>
        </w:rPr>
        <w:t xml:space="preserve"> </w:t>
      </w:r>
      <w:r w:rsidRPr="00260C07">
        <w:rPr>
          <w:rFonts w:asciiTheme="minorHAnsi" w:hAnsiTheme="minorHAnsi" w:cstheme="minorHAnsi"/>
        </w:rPr>
        <w:t>la</w:t>
      </w:r>
      <w:r w:rsidRPr="00260C07">
        <w:rPr>
          <w:rFonts w:asciiTheme="minorHAnsi" w:hAnsiTheme="minorHAnsi" w:cstheme="minorHAnsi"/>
          <w:spacing w:val="-5"/>
        </w:rPr>
        <w:t xml:space="preserve"> </w:t>
      </w:r>
      <w:r w:rsidRPr="00260C07">
        <w:rPr>
          <w:rFonts w:asciiTheme="minorHAnsi" w:hAnsiTheme="minorHAnsi" w:cstheme="minorHAnsi"/>
        </w:rPr>
        <w:t>adjudicación,</w:t>
      </w:r>
      <w:r w:rsidRPr="00260C07">
        <w:rPr>
          <w:rFonts w:asciiTheme="minorHAnsi" w:hAnsiTheme="minorHAnsi" w:cstheme="minorHAnsi"/>
          <w:spacing w:val="-6"/>
        </w:rPr>
        <w:t xml:space="preserve"> </w:t>
      </w:r>
      <w:r w:rsidRPr="00260C07">
        <w:rPr>
          <w:rFonts w:asciiTheme="minorHAnsi" w:hAnsiTheme="minorHAnsi" w:cstheme="minorHAnsi"/>
        </w:rPr>
        <w:t>celebración</w:t>
      </w:r>
      <w:r w:rsidRPr="00260C07">
        <w:rPr>
          <w:rFonts w:asciiTheme="minorHAnsi" w:hAnsiTheme="minorHAnsi" w:cstheme="minorHAnsi"/>
          <w:spacing w:val="-5"/>
        </w:rPr>
        <w:t xml:space="preserve"> </w:t>
      </w:r>
      <w:r w:rsidRPr="00260C07">
        <w:rPr>
          <w:rFonts w:asciiTheme="minorHAnsi" w:hAnsiTheme="minorHAnsi" w:cstheme="minorHAnsi"/>
        </w:rPr>
        <w:t>y</w:t>
      </w:r>
      <w:r w:rsidRPr="00260C07">
        <w:rPr>
          <w:rFonts w:asciiTheme="minorHAnsi" w:hAnsiTheme="minorHAnsi" w:cstheme="minorHAnsi"/>
          <w:spacing w:val="-6"/>
        </w:rPr>
        <w:t xml:space="preserve"> </w:t>
      </w:r>
      <w:r w:rsidRPr="00260C07">
        <w:rPr>
          <w:rFonts w:asciiTheme="minorHAnsi" w:hAnsiTheme="minorHAnsi" w:cstheme="minorHAnsi"/>
        </w:rPr>
        <w:t>ejecución</w:t>
      </w:r>
      <w:r w:rsidRPr="00260C07">
        <w:rPr>
          <w:rFonts w:asciiTheme="minorHAnsi" w:hAnsiTheme="minorHAnsi" w:cstheme="minorHAnsi"/>
          <w:spacing w:val="-5"/>
        </w:rPr>
        <w:t xml:space="preserve"> </w:t>
      </w:r>
      <w:r w:rsidRPr="00260C07">
        <w:rPr>
          <w:rFonts w:asciiTheme="minorHAnsi" w:hAnsiTheme="minorHAnsi" w:cstheme="minorHAnsi"/>
        </w:rPr>
        <w:t>de</w:t>
      </w:r>
      <w:r w:rsidRPr="00260C07">
        <w:rPr>
          <w:rFonts w:asciiTheme="minorHAnsi" w:hAnsiTheme="minorHAnsi" w:cstheme="minorHAnsi"/>
          <w:spacing w:val="-8"/>
        </w:rPr>
        <w:t xml:space="preserve"> </w:t>
      </w:r>
      <w:r w:rsidRPr="00260C07">
        <w:rPr>
          <w:rFonts w:asciiTheme="minorHAnsi" w:hAnsiTheme="minorHAnsi" w:cstheme="minorHAnsi"/>
        </w:rPr>
        <w:t>un</w:t>
      </w:r>
      <w:r w:rsidRPr="00260C07">
        <w:rPr>
          <w:rFonts w:asciiTheme="minorHAnsi" w:hAnsiTheme="minorHAnsi" w:cstheme="minorHAnsi"/>
          <w:spacing w:val="-5"/>
        </w:rPr>
        <w:t xml:space="preserve"> </w:t>
      </w:r>
      <w:r w:rsidRPr="00260C07">
        <w:rPr>
          <w:rFonts w:asciiTheme="minorHAnsi" w:hAnsiTheme="minorHAnsi" w:cstheme="minorHAnsi"/>
        </w:rPr>
        <w:t>contrato, respondiendo solidariamente de todas y cada una de las obligaciones derivadas de la propuesta y del contrato. En consecuencia, las actuaciones, hechos y omisiones que se presenten</w:t>
      </w:r>
      <w:r w:rsidRPr="00260C07">
        <w:rPr>
          <w:rFonts w:asciiTheme="minorHAnsi" w:hAnsiTheme="minorHAnsi" w:cstheme="minorHAnsi"/>
          <w:spacing w:val="-10"/>
        </w:rPr>
        <w:t xml:space="preserve"> </w:t>
      </w:r>
      <w:r w:rsidRPr="00260C07">
        <w:rPr>
          <w:rFonts w:asciiTheme="minorHAnsi" w:hAnsiTheme="minorHAnsi" w:cstheme="minorHAnsi"/>
        </w:rPr>
        <w:t>en</w:t>
      </w:r>
      <w:r w:rsidRPr="00260C07">
        <w:rPr>
          <w:rFonts w:asciiTheme="minorHAnsi" w:hAnsiTheme="minorHAnsi" w:cstheme="minorHAnsi"/>
          <w:spacing w:val="-7"/>
        </w:rPr>
        <w:t xml:space="preserve"> </w:t>
      </w:r>
      <w:r w:rsidRPr="00260C07">
        <w:rPr>
          <w:rFonts w:asciiTheme="minorHAnsi" w:hAnsiTheme="minorHAnsi" w:cstheme="minorHAnsi"/>
        </w:rPr>
        <w:t>desarrollo</w:t>
      </w:r>
      <w:r w:rsidRPr="00260C07">
        <w:rPr>
          <w:rFonts w:asciiTheme="minorHAnsi" w:hAnsiTheme="minorHAnsi" w:cstheme="minorHAnsi"/>
          <w:spacing w:val="-5"/>
        </w:rPr>
        <w:t xml:space="preserve"> </w:t>
      </w:r>
      <w:r w:rsidRPr="00260C07">
        <w:rPr>
          <w:rFonts w:asciiTheme="minorHAnsi" w:hAnsiTheme="minorHAnsi" w:cstheme="minorHAnsi"/>
        </w:rPr>
        <w:t>de</w:t>
      </w:r>
      <w:r w:rsidRPr="00260C07">
        <w:rPr>
          <w:rFonts w:asciiTheme="minorHAnsi" w:hAnsiTheme="minorHAnsi" w:cstheme="minorHAnsi"/>
          <w:spacing w:val="-11"/>
        </w:rPr>
        <w:t xml:space="preserve"> </w:t>
      </w:r>
      <w:r w:rsidRPr="00260C07">
        <w:rPr>
          <w:rFonts w:asciiTheme="minorHAnsi" w:hAnsiTheme="minorHAnsi" w:cstheme="minorHAnsi"/>
        </w:rPr>
        <w:t>la</w:t>
      </w:r>
      <w:r w:rsidRPr="00260C07">
        <w:rPr>
          <w:rFonts w:asciiTheme="minorHAnsi" w:hAnsiTheme="minorHAnsi" w:cstheme="minorHAnsi"/>
          <w:spacing w:val="-7"/>
        </w:rPr>
        <w:t xml:space="preserve"> </w:t>
      </w:r>
      <w:r w:rsidRPr="00260C07">
        <w:rPr>
          <w:rFonts w:asciiTheme="minorHAnsi" w:hAnsiTheme="minorHAnsi" w:cstheme="minorHAnsi"/>
        </w:rPr>
        <w:t>propuesta</w:t>
      </w:r>
      <w:r w:rsidRPr="00260C07">
        <w:rPr>
          <w:rFonts w:asciiTheme="minorHAnsi" w:hAnsiTheme="minorHAnsi" w:cstheme="minorHAnsi"/>
          <w:spacing w:val="-9"/>
        </w:rPr>
        <w:t xml:space="preserve"> </w:t>
      </w:r>
      <w:r w:rsidRPr="00260C07">
        <w:rPr>
          <w:rFonts w:asciiTheme="minorHAnsi" w:hAnsiTheme="minorHAnsi" w:cstheme="minorHAnsi"/>
        </w:rPr>
        <w:t>y</w:t>
      </w:r>
      <w:r w:rsidRPr="00260C07">
        <w:rPr>
          <w:rFonts w:asciiTheme="minorHAnsi" w:hAnsiTheme="minorHAnsi" w:cstheme="minorHAnsi"/>
          <w:spacing w:val="-8"/>
        </w:rPr>
        <w:t xml:space="preserve"> </w:t>
      </w:r>
      <w:r w:rsidRPr="00260C07">
        <w:rPr>
          <w:rFonts w:asciiTheme="minorHAnsi" w:hAnsiTheme="minorHAnsi" w:cstheme="minorHAnsi"/>
        </w:rPr>
        <w:t>del</w:t>
      </w:r>
      <w:r w:rsidRPr="00260C07">
        <w:rPr>
          <w:rFonts w:asciiTheme="minorHAnsi" w:hAnsiTheme="minorHAnsi" w:cstheme="minorHAnsi"/>
          <w:spacing w:val="-6"/>
        </w:rPr>
        <w:t xml:space="preserve"> </w:t>
      </w:r>
      <w:r w:rsidRPr="00260C07">
        <w:rPr>
          <w:rFonts w:asciiTheme="minorHAnsi" w:hAnsiTheme="minorHAnsi" w:cstheme="minorHAnsi"/>
        </w:rPr>
        <w:lastRenderedPageBreak/>
        <w:t>contrato,</w:t>
      </w:r>
      <w:r w:rsidRPr="00260C07">
        <w:rPr>
          <w:rFonts w:asciiTheme="minorHAnsi" w:hAnsiTheme="minorHAnsi" w:cstheme="minorHAnsi"/>
          <w:spacing w:val="-9"/>
        </w:rPr>
        <w:t xml:space="preserve"> </w:t>
      </w:r>
      <w:r w:rsidRPr="00260C07">
        <w:rPr>
          <w:rFonts w:asciiTheme="minorHAnsi" w:hAnsiTheme="minorHAnsi" w:cstheme="minorHAnsi"/>
        </w:rPr>
        <w:t>afectarán</w:t>
      </w:r>
      <w:r w:rsidRPr="00260C07">
        <w:rPr>
          <w:rFonts w:asciiTheme="minorHAnsi" w:hAnsiTheme="minorHAnsi" w:cstheme="minorHAnsi"/>
          <w:spacing w:val="-7"/>
        </w:rPr>
        <w:t xml:space="preserve"> </w:t>
      </w:r>
      <w:r w:rsidRPr="00260C07">
        <w:rPr>
          <w:rFonts w:asciiTheme="minorHAnsi" w:hAnsiTheme="minorHAnsi" w:cstheme="minorHAnsi"/>
        </w:rPr>
        <w:t>a</w:t>
      </w:r>
      <w:r w:rsidRPr="00260C07">
        <w:rPr>
          <w:rFonts w:asciiTheme="minorHAnsi" w:hAnsiTheme="minorHAnsi" w:cstheme="minorHAnsi"/>
          <w:spacing w:val="-7"/>
        </w:rPr>
        <w:t xml:space="preserve"> </w:t>
      </w:r>
      <w:r w:rsidRPr="00260C07">
        <w:rPr>
          <w:rFonts w:asciiTheme="minorHAnsi" w:hAnsiTheme="minorHAnsi" w:cstheme="minorHAnsi"/>
        </w:rPr>
        <w:t>todos</w:t>
      </w:r>
      <w:r w:rsidRPr="00260C07">
        <w:rPr>
          <w:rFonts w:asciiTheme="minorHAnsi" w:hAnsiTheme="minorHAnsi" w:cstheme="minorHAnsi"/>
          <w:spacing w:val="-7"/>
        </w:rPr>
        <w:t xml:space="preserve"> </w:t>
      </w:r>
      <w:r w:rsidRPr="00260C07">
        <w:rPr>
          <w:rFonts w:asciiTheme="minorHAnsi" w:hAnsiTheme="minorHAnsi" w:cstheme="minorHAnsi"/>
        </w:rPr>
        <w:t>los</w:t>
      </w:r>
      <w:r w:rsidRPr="00260C07">
        <w:rPr>
          <w:rFonts w:asciiTheme="minorHAnsi" w:hAnsiTheme="minorHAnsi" w:cstheme="minorHAnsi"/>
          <w:spacing w:val="-9"/>
        </w:rPr>
        <w:t xml:space="preserve"> </w:t>
      </w:r>
      <w:r w:rsidRPr="00260C07">
        <w:rPr>
          <w:rFonts w:asciiTheme="minorHAnsi" w:hAnsiTheme="minorHAnsi" w:cstheme="minorHAnsi"/>
        </w:rPr>
        <w:t>miembros</w:t>
      </w:r>
      <w:r w:rsidRPr="00260C07">
        <w:rPr>
          <w:rFonts w:asciiTheme="minorHAnsi" w:hAnsiTheme="minorHAnsi" w:cstheme="minorHAnsi"/>
          <w:spacing w:val="-7"/>
        </w:rPr>
        <w:t xml:space="preserve"> </w:t>
      </w:r>
      <w:r w:rsidRPr="00260C07">
        <w:rPr>
          <w:rFonts w:asciiTheme="minorHAnsi" w:hAnsiTheme="minorHAnsi" w:cstheme="minorHAnsi"/>
        </w:rPr>
        <w:t>que</w:t>
      </w:r>
      <w:r w:rsidRPr="00260C07">
        <w:rPr>
          <w:rFonts w:asciiTheme="minorHAnsi" w:hAnsiTheme="minorHAnsi" w:cstheme="minorHAnsi"/>
          <w:spacing w:val="-6"/>
        </w:rPr>
        <w:t xml:space="preserve"> </w:t>
      </w:r>
      <w:r w:rsidRPr="00260C07">
        <w:rPr>
          <w:rFonts w:asciiTheme="minorHAnsi" w:hAnsiTheme="minorHAnsi" w:cstheme="minorHAnsi"/>
        </w:rPr>
        <w:t xml:space="preserve">lo </w:t>
      </w:r>
      <w:r w:rsidRPr="00260C07">
        <w:rPr>
          <w:rFonts w:asciiTheme="minorHAnsi" w:hAnsiTheme="minorHAnsi" w:cstheme="minorHAnsi"/>
          <w:spacing w:val="-2"/>
        </w:rPr>
        <w:t>conforman.</w:t>
      </w:r>
    </w:p>
    <w:p w14:paraId="1103D6A0" w14:textId="77777777" w:rsidR="00F62441" w:rsidRPr="00260C07" w:rsidRDefault="00F62441" w:rsidP="00B45BFB">
      <w:pPr>
        <w:pStyle w:val="Prrafodelista"/>
        <w:numPr>
          <w:ilvl w:val="2"/>
          <w:numId w:val="28"/>
        </w:numPr>
        <w:tabs>
          <w:tab w:val="left" w:pos="623"/>
        </w:tabs>
        <w:spacing w:before="268" w:line="276" w:lineRule="auto"/>
        <w:ind w:left="623" w:right="-3"/>
        <w:rPr>
          <w:rFonts w:asciiTheme="minorHAnsi" w:hAnsiTheme="minorHAnsi" w:cstheme="minorHAnsi"/>
          <w:b/>
        </w:rPr>
      </w:pPr>
      <w:r w:rsidRPr="00260C07">
        <w:rPr>
          <w:rFonts w:asciiTheme="minorHAnsi" w:hAnsiTheme="minorHAnsi" w:cstheme="minorHAnsi"/>
          <w:b/>
        </w:rPr>
        <w:t>Contratante</w:t>
      </w:r>
      <w:r w:rsidRPr="00260C07">
        <w:rPr>
          <w:rFonts w:asciiTheme="minorHAnsi" w:hAnsiTheme="minorHAnsi" w:cstheme="minorHAnsi"/>
        </w:rPr>
        <w:t xml:space="preserve">: Corresponde a FIDUCIARIA CORFICOLOMBIANA como vocera y administradora del </w:t>
      </w:r>
      <w:r w:rsidRPr="00260C07">
        <w:rPr>
          <w:rFonts w:asciiTheme="minorHAnsi" w:hAnsiTheme="minorHAnsi" w:cstheme="minorHAnsi"/>
          <w:b/>
        </w:rPr>
        <w:t>PATRIMONIO AUTÓNOMO FIDEICOMISO OXI RIOFRIO, NIT 800.256.769-6.</w:t>
      </w:r>
    </w:p>
    <w:p w14:paraId="5B4D733E" w14:textId="77777777" w:rsidR="00F62441" w:rsidRPr="00260C07" w:rsidRDefault="00F62441" w:rsidP="00B45BFB">
      <w:pPr>
        <w:pStyle w:val="Prrafodelista"/>
        <w:numPr>
          <w:ilvl w:val="2"/>
          <w:numId w:val="28"/>
        </w:numPr>
        <w:tabs>
          <w:tab w:val="left" w:pos="623"/>
        </w:tabs>
        <w:spacing w:before="268" w:line="276" w:lineRule="auto"/>
        <w:ind w:left="623" w:right="-3"/>
        <w:rPr>
          <w:rFonts w:asciiTheme="minorHAnsi" w:hAnsiTheme="minorHAnsi" w:cstheme="minorHAnsi"/>
        </w:rPr>
      </w:pPr>
      <w:r w:rsidRPr="00260C07">
        <w:rPr>
          <w:rFonts w:asciiTheme="minorHAnsi" w:hAnsiTheme="minorHAnsi" w:cstheme="minorHAnsi"/>
          <w:b/>
        </w:rPr>
        <w:t xml:space="preserve">Contratista: </w:t>
      </w:r>
      <w:r w:rsidRPr="00260C07">
        <w:rPr>
          <w:rFonts w:asciiTheme="minorHAnsi" w:hAnsiTheme="minorHAnsi" w:cstheme="minorHAnsi"/>
        </w:rPr>
        <w:t>Persona jurídica o figura asociativa calificada que toma a su cargo, la ejecución del objeto contractual.</w:t>
      </w:r>
    </w:p>
    <w:p w14:paraId="454AF76D" w14:textId="77777777" w:rsidR="00F62441" w:rsidRPr="00260C07" w:rsidRDefault="00F62441" w:rsidP="00B45BFB">
      <w:pPr>
        <w:pStyle w:val="Prrafodelista"/>
        <w:numPr>
          <w:ilvl w:val="2"/>
          <w:numId w:val="28"/>
        </w:numPr>
        <w:tabs>
          <w:tab w:val="left" w:pos="623"/>
        </w:tabs>
        <w:spacing w:before="268" w:line="276" w:lineRule="auto"/>
        <w:ind w:left="623" w:right="-3"/>
        <w:rPr>
          <w:rFonts w:asciiTheme="minorHAnsi" w:hAnsiTheme="minorHAnsi" w:cstheme="minorHAnsi"/>
        </w:rPr>
      </w:pPr>
      <w:r w:rsidRPr="00260C07">
        <w:rPr>
          <w:rFonts w:asciiTheme="minorHAnsi" w:hAnsiTheme="minorHAnsi" w:cstheme="minorHAnsi"/>
          <w:b/>
        </w:rPr>
        <w:t>Contratista de suministro, proveedor de bienes y servicios, o contratista ejecutor:</w:t>
      </w:r>
      <w:r w:rsidRPr="00260C07">
        <w:rPr>
          <w:rFonts w:asciiTheme="minorHAnsi" w:hAnsiTheme="minorHAnsi" w:cstheme="minorHAnsi"/>
        </w:rPr>
        <w:t xml:space="preserve"> Personas, naturales o jurídicas, especializadas en la ejecución de proyectos de dotación de mobiliario escolar, </w:t>
      </w:r>
      <w:proofErr w:type="spellStart"/>
      <w:r w:rsidRPr="00260C07">
        <w:rPr>
          <w:rFonts w:asciiTheme="minorHAnsi" w:hAnsiTheme="minorHAnsi" w:cstheme="minorHAnsi"/>
        </w:rPr>
        <w:t>TIC´s</w:t>
      </w:r>
      <w:proofErr w:type="spellEnd"/>
      <w:r w:rsidRPr="00260C07">
        <w:rPr>
          <w:rFonts w:asciiTheme="minorHAnsi" w:hAnsiTheme="minorHAnsi" w:cstheme="minorHAnsi"/>
        </w:rPr>
        <w:t>, dotación artística o deportiva, o formación docente. Estarán bajo la verificación de la INTERVENTORÍA, en cuanto al avance y el cumplimiento de las obligaciones contenidas en los correspondientes contratos de suministro o dotación.</w:t>
      </w:r>
    </w:p>
    <w:p w14:paraId="1F887DE3" w14:textId="77777777" w:rsidR="00F62441" w:rsidRPr="00260C07" w:rsidRDefault="00F62441" w:rsidP="00B45BFB">
      <w:pPr>
        <w:pStyle w:val="Prrafodelista"/>
        <w:numPr>
          <w:ilvl w:val="2"/>
          <w:numId w:val="28"/>
        </w:numPr>
        <w:tabs>
          <w:tab w:val="left" w:pos="623"/>
        </w:tabs>
        <w:spacing w:before="268" w:line="276" w:lineRule="auto"/>
        <w:ind w:left="623" w:right="-3"/>
        <w:rPr>
          <w:rFonts w:asciiTheme="minorHAnsi" w:hAnsiTheme="minorHAnsi" w:cstheme="minorHAnsi"/>
        </w:rPr>
      </w:pPr>
      <w:r w:rsidRPr="00260C07">
        <w:rPr>
          <w:rFonts w:asciiTheme="minorHAnsi" w:hAnsiTheme="minorHAnsi" w:cstheme="minorHAnsi"/>
          <w:b/>
        </w:rPr>
        <w:t xml:space="preserve">Contrato derivado: </w:t>
      </w:r>
      <w:r w:rsidRPr="00260C07">
        <w:rPr>
          <w:rFonts w:asciiTheme="minorHAnsi" w:hAnsiTheme="minorHAnsi" w:cstheme="minorHAnsi"/>
        </w:rPr>
        <w:t>Todo contrato que se derive de la ejecución del Contrato de Fiducia y de la ejecución que tenga como fin el desarrollo de los proyectos del mecanismo de pago de impuestos, OBRAS POR IMPUESTOS.</w:t>
      </w:r>
    </w:p>
    <w:p w14:paraId="3C903779" w14:textId="27AFD4EE" w:rsidR="00F62441" w:rsidRPr="00260C07" w:rsidRDefault="00F62441" w:rsidP="00B45BFB">
      <w:pPr>
        <w:pStyle w:val="Prrafodelista"/>
        <w:numPr>
          <w:ilvl w:val="2"/>
          <w:numId w:val="28"/>
        </w:numPr>
        <w:tabs>
          <w:tab w:val="left" w:pos="623"/>
        </w:tabs>
        <w:spacing w:before="268" w:line="276" w:lineRule="auto"/>
        <w:ind w:left="623" w:right="-3"/>
        <w:rPr>
          <w:rFonts w:asciiTheme="minorHAnsi" w:hAnsiTheme="minorHAnsi" w:cstheme="minorHAnsi"/>
        </w:rPr>
      </w:pPr>
      <w:r w:rsidRPr="00260C07">
        <w:rPr>
          <w:rFonts w:asciiTheme="minorHAnsi" w:hAnsiTheme="minorHAnsi" w:cstheme="minorHAnsi"/>
          <w:b/>
        </w:rPr>
        <w:t>Contrato</w:t>
      </w:r>
      <w:r w:rsidRPr="00260C07">
        <w:rPr>
          <w:rFonts w:asciiTheme="minorHAnsi" w:hAnsiTheme="minorHAnsi" w:cstheme="minorHAnsi"/>
          <w:b/>
          <w:spacing w:val="-11"/>
        </w:rPr>
        <w:t xml:space="preserve"> </w:t>
      </w:r>
      <w:r w:rsidRPr="00260C07">
        <w:rPr>
          <w:rFonts w:asciiTheme="minorHAnsi" w:hAnsiTheme="minorHAnsi" w:cstheme="minorHAnsi"/>
          <w:b/>
        </w:rPr>
        <w:t>de</w:t>
      </w:r>
      <w:r w:rsidRPr="00260C07">
        <w:rPr>
          <w:rFonts w:asciiTheme="minorHAnsi" w:hAnsiTheme="minorHAnsi" w:cstheme="minorHAnsi"/>
          <w:b/>
          <w:spacing w:val="-11"/>
        </w:rPr>
        <w:t xml:space="preserve"> </w:t>
      </w:r>
      <w:r w:rsidRPr="00260C07">
        <w:rPr>
          <w:rFonts w:asciiTheme="minorHAnsi" w:hAnsiTheme="minorHAnsi" w:cstheme="minorHAnsi"/>
          <w:b/>
        </w:rPr>
        <w:t>fiducia</w:t>
      </w:r>
      <w:r w:rsidRPr="00260C07">
        <w:rPr>
          <w:rFonts w:asciiTheme="minorHAnsi" w:hAnsiTheme="minorHAnsi" w:cstheme="minorHAnsi"/>
          <w:b/>
          <w:spacing w:val="-12"/>
        </w:rPr>
        <w:t xml:space="preserve"> </w:t>
      </w:r>
      <w:r w:rsidRPr="00260C07">
        <w:rPr>
          <w:rFonts w:asciiTheme="minorHAnsi" w:hAnsiTheme="minorHAnsi" w:cstheme="minorHAnsi"/>
          <w:b/>
        </w:rPr>
        <w:t>mercantil:</w:t>
      </w:r>
      <w:r w:rsidRPr="00260C07">
        <w:rPr>
          <w:rFonts w:asciiTheme="minorHAnsi" w:hAnsiTheme="minorHAnsi" w:cstheme="minorHAnsi"/>
          <w:b/>
          <w:spacing w:val="-9"/>
        </w:rPr>
        <w:t xml:space="preserve"> </w:t>
      </w:r>
      <w:r w:rsidRPr="00260C07">
        <w:rPr>
          <w:rFonts w:asciiTheme="minorHAnsi" w:hAnsiTheme="minorHAnsi" w:cstheme="minorHAnsi"/>
        </w:rPr>
        <w:t>Es</w:t>
      </w:r>
      <w:r w:rsidRPr="00260C07">
        <w:rPr>
          <w:rFonts w:asciiTheme="minorHAnsi" w:hAnsiTheme="minorHAnsi" w:cstheme="minorHAnsi"/>
          <w:spacing w:val="-10"/>
        </w:rPr>
        <w:t xml:space="preserve"> </w:t>
      </w:r>
      <w:r w:rsidRPr="00260C07">
        <w:rPr>
          <w:rFonts w:asciiTheme="minorHAnsi" w:hAnsiTheme="minorHAnsi" w:cstheme="minorHAnsi"/>
        </w:rPr>
        <w:t>la</w:t>
      </w:r>
      <w:r w:rsidRPr="00260C07">
        <w:rPr>
          <w:rFonts w:asciiTheme="minorHAnsi" w:hAnsiTheme="minorHAnsi" w:cstheme="minorHAnsi"/>
          <w:spacing w:val="-12"/>
        </w:rPr>
        <w:t xml:space="preserve"> </w:t>
      </w:r>
      <w:r w:rsidRPr="00260C07">
        <w:rPr>
          <w:rFonts w:asciiTheme="minorHAnsi" w:hAnsiTheme="minorHAnsi" w:cstheme="minorHAnsi"/>
        </w:rPr>
        <w:t>formalización</w:t>
      </w:r>
      <w:r w:rsidRPr="00260C07">
        <w:rPr>
          <w:rFonts w:asciiTheme="minorHAnsi" w:hAnsiTheme="minorHAnsi" w:cstheme="minorHAnsi"/>
          <w:spacing w:val="-11"/>
        </w:rPr>
        <w:t xml:space="preserve"> </w:t>
      </w:r>
      <w:r w:rsidRPr="00260C07">
        <w:rPr>
          <w:rFonts w:asciiTheme="minorHAnsi" w:hAnsiTheme="minorHAnsi" w:cstheme="minorHAnsi"/>
        </w:rPr>
        <w:t>de</w:t>
      </w:r>
      <w:r w:rsidRPr="00260C07">
        <w:rPr>
          <w:rFonts w:asciiTheme="minorHAnsi" w:hAnsiTheme="minorHAnsi" w:cstheme="minorHAnsi"/>
          <w:spacing w:val="-12"/>
        </w:rPr>
        <w:t xml:space="preserve"> </w:t>
      </w:r>
      <w:r w:rsidRPr="00260C07">
        <w:rPr>
          <w:rFonts w:asciiTheme="minorHAnsi" w:hAnsiTheme="minorHAnsi" w:cstheme="minorHAnsi"/>
        </w:rPr>
        <w:t>un</w:t>
      </w:r>
      <w:r w:rsidRPr="00260C07">
        <w:rPr>
          <w:rFonts w:asciiTheme="minorHAnsi" w:hAnsiTheme="minorHAnsi" w:cstheme="minorHAnsi"/>
          <w:spacing w:val="-11"/>
        </w:rPr>
        <w:t xml:space="preserve"> </w:t>
      </w:r>
      <w:r w:rsidRPr="00260C07">
        <w:rPr>
          <w:rFonts w:asciiTheme="minorHAnsi" w:hAnsiTheme="minorHAnsi" w:cstheme="minorHAnsi"/>
        </w:rPr>
        <w:t>negocio</w:t>
      </w:r>
      <w:r w:rsidRPr="00260C07">
        <w:rPr>
          <w:rFonts w:asciiTheme="minorHAnsi" w:hAnsiTheme="minorHAnsi" w:cstheme="minorHAnsi"/>
          <w:spacing w:val="-9"/>
        </w:rPr>
        <w:t xml:space="preserve"> </w:t>
      </w:r>
      <w:r w:rsidRPr="00260C07">
        <w:rPr>
          <w:rFonts w:asciiTheme="minorHAnsi" w:hAnsiTheme="minorHAnsi" w:cstheme="minorHAnsi"/>
        </w:rPr>
        <w:t>jurídico</w:t>
      </w:r>
      <w:r w:rsidRPr="00260C07">
        <w:rPr>
          <w:rFonts w:asciiTheme="minorHAnsi" w:hAnsiTheme="minorHAnsi" w:cstheme="minorHAnsi"/>
          <w:spacing w:val="-11"/>
        </w:rPr>
        <w:t xml:space="preserve"> </w:t>
      </w:r>
      <w:r w:rsidRPr="00260C07">
        <w:rPr>
          <w:rFonts w:asciiTheme="minorHAnsi" w:hAnsiTheme="minorHAnsi" w:cstheme="minorHAnsi"/>
        </w:rPr>
        <w:t>en</w:t>
      </w:r>
      <w:r w:rsidRPr="00260C07">
        <w:rPr>
          <w:rFonts w:asciiTheme="minorHAnsi" w:hAnsiTheme="minorHAnsi" w:cstheme="minorHAnsi"/>
          <w:spacing w:val="-12"/>
        </w:rPr>
        <w:t xml:space="preserve"> </w:t>
      </w:r>
      <w:r w:rsidRPr="00260C07">
        <w:rPr>
          <w:rFonts w:asciiTheme="minorHAnsi" w:hAnsiTheme="minorHAnsi" w:cstheme="minorHAnsi"/>
        </w:rPr>
        <w:t>virtud</w:t>
      </w:r>
      <w:r w:rsidRPr="00260C07">
        <w:rPr>
          <w:rFonts w:asciiTheme="minorHAnsi" w:hAnsiTheme="minorHAnsi" w:cstheme="minorHAnsi"/>
          <w:spacing w:val="-11"/>
        </w:rPr>
        <w:t xml:space="preserve"> </w:t>
      </w:r>
      <w:r w:rsidRPr="00260C07">
        <w:rPr>
          <w:rFonts w:asciiTheme="minorHAnsi" w:hAnsiTheme="minorHAnsi" w:cstheme="minorHAnsi"/>
        </w:rPr>
        <w:t>del</w:t>
      </w:r>
      <w:r w:rsidRPr="00260C07">
        <w:rPr>
          <w:rFonts w:asciiTheme="minorHAnsi" w:hAnsiTheme="minorHAnsi" w:cstheme="minorHAnsi"/>
          <w:spacing w:val="-10"/>
        </w:rPr>
        <w:t xml:space="preserve"> </w:t>
      </w:r>
      <w:r w:rsidRPr="00260C07">
        <w:rPr>
          <w:rFonts w:asciiTheme="minorHAnsi" w:hAnsiTheme="minorHAnsi" w:cstheme="minorHAnsi"/>
        </w:rPr>
        <w:t>cual</w:t>
      </w:r>
      <w:r w:rsidRPr="00260C07">
        <w:rPr>
          <w:rFonts w:asciiTheme="minorHAnsi" w:hAnsiTheme="minorHAnsi" w:cstheme="minorHAnsi"/>
          <w:spacing w:val="-12"/>
        </w:rPr>
        <w:t xml:space="preserve"> </w:t>
      </w:r>
      <w:r w:rsidRPr="00260C07">
        <w:rPr>
          <w:rFonts w:asciiTheme="minorHAnsi" w:hAnsiTheme="minorHAnsi" w:cstheme="minorHAnsi"/>
        </w:rPr>
        <w:t>una persona, llamada fideicomitente, transfiere uno o más bienes especificados a otra, llamada fiduciario, quien se obliga a administrarlos o enajenarlos para cumplir una finalidad determinada por el constituyen</w:t>
      </w:r>
    </w:p>
    <w:p w14:paraId="2165E213" w14:textId="77777777" w:rsidR="00975A58" w:rsidRPr="00260C07" w:rsidRDefault="00975A58" w:rsidP="00B45BFB">
      <w:pPr>
        <w:pStyle w:val="Prrafodelista"/>
        <w:numPr>
          <w:ilvl w:val="0"/>
          <w:numId w:val="29"/>
        </w:numPr>
        <w:tabs>
          <w:tab w:val="left" w:pos="686"/>
          <w:tab w:val="left" w:pos="688"/>
        </w:tabs>
        <w:spacing w:before="268" w:line="276" w:lineRule="auto"/>
        <w:ind w:right="-3"/>
        <w:rPr>
          <w:rFonts w:asciiTheme="minorHAnsi" w:hAnsiTheme="minorHAnsi" w:cstheme="minorHAnsi"/>
        </w:rPr>
      </w:pPr>
      <w:r w:rsidRPr="00260C07">
        <w:rPr>
          <w:rFonts w:asciiTheme="minorHAnsi" w:hAnsiTheme="minorHAnsi" w:cstheme="minorHAnsi"/>
          <w:b/>
        </w:rPr>
        <w:t>Contribuyente / Fideicomitente</w:t>
      </w:r>
      <w:r w:rsidRPr="00260C07">
        <w:rPr>
          <w:rFonts w:asciiTheme="minorHAnsi" w:hAnsiTheme="minorHAnsi" w:cstheme="minorHAnsi"/>
        </w:rPr>
        <w:t>: Sociedades contribuyentes del impuesto de renta y complementarios, que participaron en los procesos de</w:t>
      </w:r>
      <w:r w:rsidRPr="00260C07">
        <w:rPr>
          <w:rFonts w:asciiTheme="minorHAnsi" w:hAnsiTheme="minorHAnsi" w:cstheme="minorHAnsi"/>
          <w:spacing w:val="-2"/>
        </w:rPr>
        <w:t xml:space="preserve"> </w:t>
      </w:r>
      <w:r w:rsidRPr="00260C07">
        <w:rPr>
          <w:rFonts w:asciiTheme="minorHAnsi" w:hAnsiTheme="minorHAnsi" w:cstheme="minorHAnsi"/>
        </w:rPr>
        <w:t>manifestación de interés y</w:t>
      </w:r>
      <w:r w:rsidRPr="00260C07">
        <w:rPr>
          <w:rFonts w:asciiTheme="minorHAnsi" w:hAnsiTheme="minorHAnsi" w:cstheme="minorHAnsi"/>
          <w:spacing w:val="-1"/>
        </w:rPr>
        <w:t xml:space="preserve"> </w:t>
      </w:r>
      <w:r w:rsidRPr="00260C07">
        <w:rPr>
          <w:rFonts w:asciiTheme="minorHAnsi" w:hAnsiTheme="minorHAnsi" w:cstheme="minorHAnsi"/>
        </w:rPr>
        <w:t>a la que le fueron vinculados al pago de impuesto de renta, a través del mecanismo de obras por impuestos. Para efectos del presente documento</w:t>
      </w:r>
      <w:r w:rsidRPr="00260C07">
        <w:rPr>
          <w:rFonts w:asciiTheme="minorHAnsi" w:hAnsiTheme="minorHAnsi" w:cstheme="minorHAnsi"/>
          <w:spacing w:val="16"/>
        </w:rPr>
        <w:t xml:space="preserve"> </w:t>
      </w:r>
      <w:r w:rsidRPr="00260C07">
        <w:rPr>
          <w:rFonts w:asciiTheme="minorHAnsi" w:hAnsiTheme="minorHAnsi" w:cstheme="minorHAnsi"/>
        </w:rPr>
        <w:t xml:space="preserve">son </w:t>
      </w:r>
      <w:r w:rsidRPr="00260C07">
        <w:rPr>
          <w:rFonts w:asciiTheme="minorHAnsi" w:hAnsiTheme="minorHAnsi" w:cstheme="minorHAnsi"/>
          <w:b/>
        </w:rPr>
        <w:t>INGENIO CARMELITA S.A., GAME S.A.S., GARRIDO ALVIR S.A.S., SEIXGAR S.A.S., GARRIDO VAM Y COMPAÑÍA SCA, LUMACVI S.A.S.</w:t>
      </w:r>
      <w:r w:rsidRPr="00260C07">
        <w:rPr>
          <w:rFonts w:asciiTheme="minorHAnsi" w:hAnsiTheme="minorHAnsi" w:cstheme="minorHAnsi"/>
        </w:rPr>
        <w:t>, Personas Jurídicas que fueron vinculadas al mecanismo de obras por impuestos mediante resolución emitida por la Agencia de Renovación del Territorio - ART, y por medio del cual hace el pago de hasta el 50% del impuesto</w:t>
      </w:r>
      <w:r w:rsidRPr="00260C07">
        <w:rPr>
          <w:rFonts w:asciiTheme="minorHAnsi" w:hAnsiTheme="minorHAnsi" w:cstheme="minorHAnsi"/>
          <w:spacing w:val="-3"/>
        </w:rPr>
        <w:t xml:space="preserve"> </w:t>
      </w:r>
      <w:r w:rsidRPr="00260C07">
        <w:rPr>
          <w:rFonts w:asciiTheme="minorHAnsi" w:hAnsiTheme="minorHAnsi" w:cstheme="minorHAnsi"/>
        </w:rPr>
        <w:t>de</w:t>
      </w:r>
      <w:r w:rsidRPr="00260C07">
        <w:rPr>
          <w:rFonts w:asciiTheme="minorHAnsi" w:hAnsiTheme="minorHAnsi" w:cstheme="minorHAnsi"/>
          <w:spacing w:val="-4"/>
        </w:rPr>
        <w:t xml:space="preserve"> </w:t>
      </w:r>
      <w:r w:rsidRPr="00260C07">
        <w:rPr>
          <w:rFonts w:asciiTheme="minorHAnsi" w:hAnsiTheme="minorHAnsi" w:cstheme="minorHAnsi"/>
        </w:rPr>
        <w:t>renta</w:t>
      </w:r>
      <w:r w:rsidRPr="00260C07">
        <w:rPr>
          <w:rFonts w:asciiTheme="minorHAnsi" w:hAnsiTheme="minorHAnsi" w:cstheme="minorHAnsi"/>
          <w:spacing w:val="-4"/>
        </w:rPr>
        <w:t xml:space="preserve"> </w:t>
      </w:r>
      <w:r w:rsidRPr="00260C07">
        <w:rPr>
          <w:rFonts w:asciiTheme="minorHAnsi" w:hAnsiTheme="minorHAnsi" w:cstheme="minorHAnsi"/>
        </w:rPr>
        <w:t>y</w:t>
      </w:r>
      <w:r w:rsidRPr="00260C07">
        <w:rPr>
          <w:rFonts w:asciiTheme="minorHAnsi" w:hAnsiTheme="minorHAnsi" w:cstheme="minorHAnsi"/>
          <w:spacing w:val="-6"/>
        </w:rPr>
        <w:t xml:space="preserve"> </w:t>
      </w:r>
      <w:r w:rsidRPr="00260C07">
        <w:rPr>
          <w:rFonts w:asciiTheme="minorHAnsi" w:hAnsiTheme="minorHAnsi" w:cstheme="minorHAnsi"/>
        </w:rPr>
        <w:t>complementarios.</w:t>
      </w:r>
      <w:r w:rsidRPr="00260C07">
        <w:rPr>
          <w:rFonts w:asciiTheme="minorHAnsi" w:hAnsiTheme="minorHAnsi" w:cstheme="minorHAnsi"/>
          <w:spacing w:val="-5"/>
        </w:rPr>
        <w:t xml:space="preserve"> </w:t>
      </w:r>
      <w:r w:rsidRPr="00260C07">
        <w:rPr>
          <w:rFonts w:asciiTheme="minorHAnsi" w:hAnsiTheme="minorHAnsi" w:cstheme="minorHAnsi"/>
        </w:rPr>
        <w:t>Establecido</w:t>
      </w:r>
      <w:r w:rsidRPr="00260C07">
        <w:rPr>
          <w:rFonts w:asciiTheme="minorHAnsi" w:hAnsiTheme="minorHAnsi" w:cstheme="minorHAnsi"/>
          <w:spacing w:val="-5"/>
        </w:rPr>
        <w:t xml:space="preserve"> </w:t>
      </w:r>
      <w:r w:rsidRPr="00260C07">
        <w:rPr>
          <w:rFonts w:asciiTheme="minorHAnsi" w:hAnsiTheme="minorHAnsi" w:cstheme="minorHAnsi"/>
        </w:rPr>
        <w:t>en</w:t>
      </w:r>
      <w:r w:rsidRPr="00260C07">
        <w:rPr>
          <w:rFonts w:asciiTheme="minorHAnsi" w:hAnsiTheme="minorHAnsi" w:cstheme="minorHAnsi"/>
          <w:spacing w:val="-5"/>
        </w:rPr>
        <w:t xml:space="preserve"> </w:t>
      </w:r>
      <w:r w:rsidRPr="00260C07">
        <w:rPr>
          <w:rFonts w:asciiTheme="minorHAnsi" w:hAnsiTheme="minorHAnsi" w:cstheme="minorHAnsi"/>
        </w:rPr>
        <w:t>el</w:t>
      </w:r>
      <w:r w:rsidRPr="00260C07">
        <w:rPr>
          <w:rFonts w:asciiTheme="minorHAnsi" w:hAnsiTheme="minorHAnsi" w:cstheme="minorHAnsi"/>
          <w:spacing w:val="-4"/>
        </w:rPr>
        <w:t xml:space="preserve"> </w:t>
      </w:r>
      <w:r w:rsidRPr="00260C07">
        <w:rPr>
          <w:rFonts w:asciiTheme="minorHAnsi" w:hAnsiTheme="minorHAnsi" w:cstheme="minorHAnsi"/>
        </w:rPr>
        <w:t>artículo</w:t>
      </w:r>
      <w:r w:rsidRPr="00260C07">
        <w:rPr>
          <w:rFonts w:asciiTheme="minorHAnsi" w:hAnsiTheme="minorHAnsi" w:cstheme="minorHAnsi"/>
          <w:spacing w:val="-6"/>
        </w:rPr>
        <w:t xml:space="preserve"> </w:t>
      </w:r>
      <w:r w:rsidRPr="00260C07">
        <w:rPr>
          <w:rFonts w:asciiTheme="minorHAnsi" w:hAnsiTheme="minorHAnsi" w:cstheme="minorHAnsi"/>
        </w:rPr>
        <w:t>238</w:t>
      </w:r>
      <w:r w:rsidRPr="00260C07">
        <w:rPr>
          <w:rFonts w:asciiTheme="minorHAnsi" w:hAnsiTheme="minorHAnsi" w:cstheme="minorHAnsi"/>
          <w:spacing w:val="-4"/>
        </w:rPr>
        <w:t xml:space="preserve"> </w:t>
      </w:r>
      <w:r w:rsidRPr="00260C07">
        <w:rPr>
          <w:rFonts w:asciiTheme="minorHAnsi" w:hAnsiTheme="minorHAnsi" w:cstheme="minorHAnsi"/>
        </w:rPr>
        <w:t>de</w:t>
      </w:r>
      <w:r w:rsidRPr="00260C07">
        <w:rPr>
          <w:rFonts w:asciiTheme="minorHAnsi" w:hAnsiTheme="minorHAnsi" w:cstheme="minorHAnsi"/>
          <w:spacing w:val="-4"/>
        </w:rPr>
        <w:t xml:space="preserve"> </w:t>
      </w:r>
      <w:r w:rsidRPr="00260C07">
        <w:rPr>
          <w:rFonts w:asciiTheme="minorHAnsi" w:hAnsiTheme="minorHAnsi" w:cstheme="minorHAnsi"/>
        </w:rPr>
        <w:t>la</w:t>
      </w:r>
      <w:r w:rsidRPr="00260C07">
        <w:rPr>
          <w:rFonts w:asciiTheme="minorHAnsi" w:hAnsiTheme="minorHAnsi" w:cstheme="minorHAnsi"/>
          <w:spacing w:val="-7"/>
        </w:rPr>
        <w:t xml:space="preserve"> </w:t>
      </w:r>
      <w:r w:rsidRPr="00260C07">
        <w:rPr>
          <w:rFonts w:asciiTheme="minorHAnsi" w:hAnsiTheme="minorHAnsi" w:cstheme="minorHAnsi"/>
        </w:rPr>
        <w:t>Ley</w:t>
      </w:r>
      <w:r w:rsidRPr="00260C07">
        <w:rPr>
          <w:rFonts w:asciiTheme="minorHAnsi" w:hAnsiTheme="minorHAnsi" w:cstheme="minorHAnsi"/>
          <w:spacing w:val="-4"/>
        </w:rPr>
        <w:t xml:space="preserve"> </w:t>
      </w:r>
      <w:r w:rsidRPr="00260C07">
        <w:rPr>
          <w:rFonts w:asciiTheme="minorHAnsi" w:hAnsiTheme="minorHAnsi" w:cstheme="minorHAnsi"/>
        </w:rPr>
        <w:t>1819</w:t>
      </w:r>
      <w:r w:rsidRPr="00260C07">
        <w:rPr>
          <w:rFonts w:asciiTheme="minorHAnsi" w:hAnsiTheme="minorHAnsi" w:cstheme="minorHAnsi"/>
          <w:spacing w:val="-4"/>
        </w:rPr>
        <w:t xml:space="preserve"> </w:t>
      </w:r>
      <w:r w:rsidRPr="00260C07">
        <w:rPr>
          <w:rFonts w:asciiTheme="minorHAnsi" w:hAnsiTheme="minorHAnsi" w:cstheme="minorHAnsi"/>
        </w:rPr>
        <w:t>de</w:t>
      </w:r>
      <w:r w:rsidRPr="00260C07">
        <w:rPr>
          <w:rFonts w:asciiTheme="minorHAnsi" w:hAnsiTheme="minorHAnsi" w:cstheme="minorHAnsi"/>
          <w:spacing w:val="-6"/>
        </w:rPr>
        <w:t xml:space="preserve"> </w:t>
      </w:r>
      <w:r w:rsidRPr="00260C07">
        <w:rPr>
          <w:rFonts w:asciiTheme="minorHAnsi" w:hAnsiTheme="minorHAnsi" w:cstheme="minorHAnsi"/>
        </w:rPr>
        <w:t xml:space="preserve">2016. </w:t>
      </w:r>
    </w:p>
    <w:p w14:paraId="5C9EB01E" w14:textId="77777777" w:rsidR="00975A58" w:rsidRPr="00260C07" w:rsidRDefault="00975A58" w:rsidP="00B45BFB">
      <w:pPr>
        <w:pStyle w:val="Prrafodelista"/>
        <w:numPr>
          <w:ilvl w:val="0"/>
          <w:numId w:val="29"/>
        </w:numPr>
        <w:tabs>
          <w:tab w:val="left" w:pos="686"/>
          <w:tab w:val="left" w:pos="688"/>
        </w:tabs>
        <w:spacing w:before="268" w:line="276" w:lineRule="auto"/>
        <w:ind w:right="-3"/>
        <w:rPr>
          <w:rFonts w:asciiTheme="minorHAnsi" w:hAnsiTheme="minorHAnsi" w:cstheme="minorHAnsi"/>
        </w:rPr>
      </w:pPr>
      <w:r w:rsidRPr="00260C07">
        <w:rPr>
          <w:rFonts w:asciiTheme="minorHAnsi" w:hAnsiTheme="minorHAnsi" w:cstheme="minorHAnsi"/>
          <w:b/>
          <w:color w:val="000000"/>
        </w:rPr>
        <w:t>Drive</w:t>
      </w:r>
      <w:r w:rsidRPr="00260C07">
        <w:rPr>
          <w:rFonts w:asciiTheme="minorHAnsi" w:hAnsiTheme="minorHAnsi" w:cstheme="minorHAnsi"/>
          <w:color w:val="000000"/>
        </w:rPr>
        <w:t xml:space="preserve">: Es el servicio en la nube de </w:t>
      </w:r>
      <w:proofErr w:type="spellStart"/>
      <w:r w:rsidRPr="00260C07">
        <w:rPr>
          <w:rFonts w:asciiTheme="minorHAnsi" w:hAnsiTheme="minorHAnsi" w:cstheme="minorHAnsi"/>
          <w:color w:val="000000"/>
        </w:rPr>
        <w:t>gmail</w:t>
      </w:r>
      <w:proofErr w:type="spellEnd"/>
      <w:r w:rsidRPr="00260C07">
        <w:rPr>
          <w:rFonts w:asciiTheme="minorHAnsi" w:hAnsiTheme="minorHAnsi" w:cstheme="minorHAnsi"/>
          <w:color w:val="000000"/>
        </w:rPr>
        <w:t xml:space="preserve"> </w:t>
      </w:r>
      <w:r w:rsidRPr="00260C07">
        <w:rPr>
          <w:rFonts w:asciiTheme="minorHAnsi" w:hAnsiTheme="minorHAnsi" w:cstheme="minorHAnsi"/>
        </w:rPr>
        <w:t>que conecta</w:t>
      </w:r>
      <w:r w:rsidRPr="00260C07">
        <w:rPr>
          <w:rFonts w:asciiTheme="minorHAnsi" w:hAnsiTheme="minorHAnsi" w:cstheme="minorHAnsi"/>
          <w:color w:val="000000"/>
        </w:rPr>
        <w:t xml:space="preserve"> a todos los archivos. En este orden, permite al usuario almacenar y proteger sus archivos, compartirlos con otros usuarios y obtener acceso a estos desde cualquier lugar de todos los dispositivos.</w:t>
      </w:r>
      <w:r w:rsidRPr="00260C07">
        <w:rPr>
          <w:rFonts w:asciiTheme="minorHAnsi" w:hAnsiTheme="minorHAnsi" w:cstheme="minorHAnsi"/>
          <w:color w:val="000000"/>
        </w:rPr>
        <w:tab/>
      </w:r>
    </w:p>
    <w:p w14:paraId="4ED75819" w14:textId="77777777" w:rsidR="00975A58" w:rsidRPr="00260C07" w:rsidRDefault="00975A58" w:rsidP="00B45BFB">
      <w:pPr>
        <w:pStyle w:val="Prrafodelista"/>
        <w:numPr>
          <w:ilvl w:val="0"/>
          <w:numId w:val="29"/>
        </w:numPr>
        <w:tabs>
          <w:tab w:val="left" w:pos="686"/>
          <w:tab w:val="left" w:pos="688"/>
        </w:tabs>
        <w:spacing w:before="268" w:line="276" w:lineRule="auto"/>
        <w:ind w:right="-3"/>
        <w:rPr>
          <w:rFonts w:asciiTheme="minorHAnsi" w:hAnsiTheme="minorHAnsi" w:cstheme="minorHAnsi"/>
        </w:rPr>
      </w:pPr>
      <w:r w:rsidRPr="00260C07">
        <w:rPr>
          <w:rFonts w:asciiTheme="minorHAnsi" w:hAnsiTheme="minorHAnsi" w:cstheme="minorHAnsi"/>
          <w:b/>
        </w:rPr>
        <w:t>Entidad Nacional Competente</w:t>
      </w:r>
      <w:r w:rsidRPr="00260C07">
        <w:rPr>
          <w:rFonts w:asciiTheme="minorHAnsi" w:hAnsiTheme="minorHAnsi" w:cstheme="minorHAnsi"/>
        </w:rPr>
        <w:t>: Será la encargada de recibir a satisfacción y en disposición para</w:t>
      </w:r>
      <w:r w:rsidRPr="00260C07">
        <w:rPr>
          <w:rFonts w:asciiTheme="minorHAnsi" w:hAnsiTheme="minorHAnsi" w:cstheme="minorHAnsi"/>
          <w:spacing w:val="17"/>
        </w:rPr>
        <w:t xml:space="preserve"> </w:t>
      </w:r>
      <w:r w:rsidRPr="00260C07">
        <w:rPr>
          <w:rFonts w:asciiTheme="minorHAnsi" w:hAnsiTheme="minorHAnsi" w:cstheme="minorHAnsi"/>
        </w:rPr>
        <w:t>uso el</w:t>
      </w:r>
      <w:r w:rsidRPr="00260C07">
        <w:rPr>
          <w:rFonts w:asciiTheme="minorHAnsi" w:hAnsiTheme="minorHAnsi" w:cstheme="minorHAnsi"/>
          <w:spacing w:val="15"/>
        </w:rPr>
        <w:t xml:space="preserve"> </w:t>
      </w:r>
      <w:r w:rsidRPr="00260C07">
        <w:rPr>
          <w:rFonts w:asciiTheme="minorHAnsi" w:hAnsiTheme="minorHAnsi" w:cstheme="minorHAnsi"/>
        </w:rPr>
        <w:t>objeto</w:t>
      </w:r>
      <w:r w:rsidRPr="00260C07">
        <w:rPr>
          <w:rFonts w:asciiTheme="minorHAnsi" w:hAnsiTheme="minorHAnsi" w:cstheme="minorHAnsi"/>
          <w:spacing w:val="16"/>
        </w:rPr>
        <w:t xml:space="preserve"> </w:t>
      </w:r>
      <w:r w:rsidRPr="00260C07">
        <w:rPr>
          <w:rFonts w:asciiTheme="minorHAnsi" w:hAnsiTheme="minorHAnsi" w:cstheme="minorHAnsi"/>
        </w:rPr>
        <w:t>del</w:t>
      </w:r>
      <w:r w:rsidRPr="00260C07">
        <w:rPr>
          <w:rFonts w:asciiTheme="minorHAnsi" w:hAnsiTheme="minorHAnsi" w:cstheme="minorHAnsi"/>
          <w:spacing w:val="15"/>
        </w:rPr>
        <w:t xml:space="preserve"> </w:t>
      </w:r>
      <w:r w:rsidRPr="00260C07">
        <w:rPr>
          <w:rFonts w:asciiTheme="minorHAnsi" w:hAnsiTheme="minorHAnsi" w:cstheme="minorHAnsi"/>
        </w:rPr>
        <w:t>proyecto,</w:t>
      </w:r>
      <w:r w:rsidRPr="00260C07">
        <w:rPr>
          <w:rFonts w:asciiTheme="minorHAnsi" w:hAnsiTheme="minorHAnsi" w:cstheme="minorHAnsi"/>
          <w:spacing w:val="15"/>
        </w:rPr>
        <w:t xml:space="preserve"> </w:t>
      </w:r>
      <w:r w:rsidRPr="00260C07">
        <w:rPr>
          <w:rFonts w:asciiTheme="minorHAnsi" w:hAnsiTheme="minorHAnsi" w:cstheme="minorHAnsi"/>
        </w:rPr>
        <w:t>de</w:t>
      </w:r>
      <w:r w:rsidRPr="00260C07">
        <w:rPr>
          <w:rFonts w:asciiTheme="minorHAnsi" w:hAnsiTheme="minorHAnsi" w:cstheme="minorHAnsi"/>
          <w:spacing w:val="15"/>
        </w:rPr>
        <w:t xml:space="preserve"> </w:t>
      </w:r>
      <w:r w:rsidRPr="00260C07">
        <w:rPr>
          <w:rFonts w:asciiTheme="minorHAnsi" w:hAnsiTheme="minorHAnsi" w:cstheme="minorHAnsi"/>
        </w:rPr>
        <w:t>asumir</w:t>
      </w:r>
      <w:r w:rsidRPr="00260C07">
        <w:rPr>
          <w:rFonts w:asciiTheme="minorHAnsi" w:hAnsiTheme="minorHAnsi" w:cstheme="minorHAnsi"/>
          <w:spacing w:val="14"/>
        </w:rPr>
        <w:t xml:space="preserve"> </w:t>
      </w:r>
      <w:r w:rsidRPr="00260C07">
        <w:rPr>
          <w:rFonts w:asciiTheme="minorHAnsi" w:hAnsiTheme="minorHAnsi" w:cstheme="minorHAnsi"/>
        </w:rPr>
        <w:t>la</w:t>
      </w:r>
      <w:r w:rsidRPr="00260C07">
        <w:rPr>
          <w:rFonts w:asciiTheme="minorHAnsi" w:hAnsiTheme="minorHAnsi" w:cstheme="minorHAnsi"/>
          <w:spacing w:val="14"/>
        </w:rPr>
        <w:t xml:space="preserve"> </w:t>
      </w:r>
      <w:r w:rsidRPr="00260C07">
        <w:rPr>
          <w:rFonts w:asciiTheme="minorHAnsi" w:hAnsiTheme="minorHAnsi" w:cstheme="minorHAnsi"/>
        </w:rPr>
        <w:t>supervisión</w:t>
      </w:r>
      <w:r w:rsidRPr="00260C07">
        <w:rPr>
          <w:rFonts w:asciiTheme="minorHAnsi" w:hAnsiTheme="minorHAnsi" w:cstheme="minorHAnsi"/>
          <w:spacing w:val="16"/>
        </w:rPr>
        <w:t xml:space="preserve"> </w:t>
      </w:r>
      <w:r w:rsidRPr="00260C07">
        <w:rPr>
          <w:rFonts w:asciiTheme="minorHAnsi" w:hAnsiTheme="minorHAnsi" w:cstheme="minorHAnsi"/>
        </w:rPr>
        <w:t>del</w:t>
      </w:r>
      <w:r w:rsidRPr="00260C07">
        <w:rPr>
          <w:rFonts w:asciiTheme="minorHAnsi" w:hAnsiTheme="minorHAnsi" w:cstheme="minorHAnsi"/>
          <w:spacing w:val="15"/>
        </w:rPr>
        <w:t xml:space="preserve"> </w:t>
      </w:r>
      <w:r w:rsidRPr="00260C07">
        <w:rPr>
          <w:rFonts w:asciiTheme="minorHAnsi" w:hAnsiTheme="minorHAnsi" w:cstheme="minorHAnsi"/>
        </w:rPr>
        <w:t>contrato</w:t>
      </w:r>
      <w:r w:rsidRPr="00260C07">
        <w:rPr>
          <w:rFonts w:asciiTheme="minorHAnsi" w:hAnsiTheme="minorHAnsi" w:cstheme="minorHAnsi"/>
          <w:spacing w:val="16"/>
        </w:rPr>
        <w:t xml:space="preserve"> </w:t>
      </w:r>
      <w:r w:rsidRPr="00260C07">
        <w:rPr>
          <w:rFonts w:asciiTheme="minorHAnsi" w:hAnsiTheme="minorHAnsi" w:cstheme="minorHAnsi"/>
        </w:rPr>
        <w:t>de</w:t>
      </w:r>
      <w:r w:rsidRPr="00260C07">
        <w:rPr>
          <w:rFonts w:asciiTheme="minorHAnsi" w:hAnsiTheme="minorHAnsi" w:cstheme="minorHAnsi"/>
          <w:spacing w:val="15"/>
        </w:rPr>
        <w:t xml:space="preserve"> </w:t>
      </w:r>
      <w:r w:rsidRPr="00260C07">
        <w:rPr>
          <w:rFonts w:asciiTheme="minorHAnsi" w:hAnsiTheme="minorHAnsi" w:cstheme="minorHAnsi"/>
        </w:rPr>
        <w:t>interventoría del  proyecto, y</w:t>
      </w:r>
      <w:r w:rsidRPr="00260C07">
        <w:rPr>
          <w:rFonts w:asciiTheme="minorHAnsi" w:hAnsiTheme="minorHAnsi" w:cstheme="minorHAnsi"/>
          <w:spacing w:val="-11"/>
        </w:rPr>
        <w:t xml:space="preserve"> </w:t>
      </w:r>
      <w:r w:rsidRPr="00260C07">
        <w:rPr>
          <w:rFonts w:asciiTheme="minorHAnsi" w:hAnsiTheme="minorHAnsi" w:cstheme="minorHAnsi"/>
        </w:rPr>
        <w:t>aprobar</w:t>
      </w:r>
      <w:r w:rsidRPr="00260C07">
        <w:rPr>
          <w:rFonts w:asciiTheme="minorHAnsi" w:hAnsiTheme="minorHAnsi" w:cstheme="minorHAnsi"/>
          <w:spacing w:val="-12"/>
        </w:rPr>
        <w:t xml:space="preserve"> </w:t>
      </w:r>
      <w:r w:rsidRPr="00260C07">
        <w:rPr>
          <w:rFonts w:asciiTheme="minorHAnsi" w:hAnsiTheme="minorHAnsi" w:cstheme="minorHAnsi"/>
        </w:rPr>
        <w:t>modificaciones</w:t>
      </w:r>
      <w:r w:rsidRPr="00260C07">
        <w:rPr>
          <w:rFonts w:asciiTheme="minorHAnsi" w:hAnsiTheme="minorHAnsi" w:cstheme="minorHAnsi"/>
          <w:spacing w:val="-12"/>
        </w:rPr>
        <w:t xml:space="preserve"> </w:t>
      </w:r>
      <w:r w:rsidRPr="00260C07">
        <w:rPr>
          <w:rFonts w:asciiTheme="minorHAnsi" w:hAnsiTheme="minorHAnsi" w:cstheme="minorHAnsi"/>
        </w:rPr>
        <w:t>al</w:t>
      </w:r>
      <w:r w:rsidRPr="00260C07">
        <w:rPr>
          <w:rFonts w:asciiTheme="minorHAnsi" w:hAnsiTheme="minorHAnsi" w:cstheme="minorHAnsi"/>
          <w:spacing w:val="-12"/>
        </w:rPr>
        <w:t xml:space="preserve"> </w:t>
      </w:r>
      <w:r w:rsidRPr="00260C07">
        <w:rPr>
          <w:rFonts w:asciiTheme="minorHAnsi" w:hAnsiTheme="minorHAnsi" w:cstheme="minorHAnsi"/>
        </w:rPr>
        <w:t>cronograma</w:t>
      </w:r>
      <w:r w:rsidRPr="00260C07">
        <w:rPr>
          <w:rFonts w:asciiTheme="minorHAnsi" w:hAnsiTheme="minorHAnsi" w:cstheme="minorHAnsi"/>
          <w:spacing w:val="-12"/>
        </w:rPr>
        <w:t xml:space="preserve"> </w:t>
      </w:r>
      <w:r w:rsidRPr="00260C07">
        <w:rPr>
          <w:rFonts w:asciiTheme="minorHAnsi" w:hAnsiTheme="minorHAnsi" w:cstheme="minorHAnsi"/>
        </w:rPr>
        <w:t>general</w:t>
      </w:r>
      <w:r w:rsidRPr="00260C07">
        <w:rPr>
          <w:rFonts w:asciiTheme="minorHAnsi" w:hAnsiTheme="minorHAnsi" w:cstheme="minorHAnsi"/>
          <w:spacing w:val="-12"/>
        </w:rPr>
        <w:t xml:space="preserve"> </w:t>
      </w:r>
      <w:r w:rsidRPr="00260C07">
        <w:rPr>
          <w:rFonts w:asciiTheme="minorHAnsi" w:hAnsiTheme="minorHAnsi" w:cstheme="minorHAnsi"/>
        </w:rPr>
        <w:t>en</w:t>
      </w:r>
      <w:r w:rsidRPr="00260C07">
        <w:rPr>
          <w:rFonts w:asciiTheme="minorHAnsi" w:hAnsiTheme="minorHAnsi" w:cstheme="minorHAnsi"/>
          <w:spacing w:val="-12"/>
        </w:rPr>
        <w:t xml:space="preserve"> </w:t>
      </w:r>
      <w:r w:rsidRPr="00260C07">
        <w:rPr>
          <w:rFonts w:asciiTheme="minorHAnsi" w:hAnsiTheme="minorHAnsi" w:cstheme="minorHAnsi"/>
        </w:rPr>
        <w:t>caso</w:t>
      </w:r>
      <w:r w:rsidRPr="00260C07">
        <w:rPr>
          <w:rFonts w:asciiTheme="minorHAnsi" w:hAnsiTheme="minorHAnsi" w:cstheme="minorHAnsi"/>
          <w:spacing w:val="-11"/>
        </w:rPr>
        <w:t xml:space="preserve"> </w:t>
      </w:r>
      <w:r w:rsidRPr="00260C07">
        <w:rPr>
          <w:rFonts w:asciiTheme="minorHAnsi" w:hAnsiTheme="minorHAnsi" w:cstheme="minorHAnsi"/>
        </w:rPr>
        <w:t>de</w:t>
      </w:r>
      <w:r w:rsidRPr="00260C07">
        <w:rPr>
          <w:rFonts w:asciiTheme="minorHAnsi" w:hAnsiTheme="minorHAnsi" w:cstheme="minorHAnsi"/>
          <w:spacing w:val="-11"/>
        </w:rPr>
        <w:t xml:space="preserve"> </w:t>
      </w:r>
      <w:r w:rsidRPr="00260C07">
        <w:rPr>
          <w:rFonts w:asciiTheme="minorHAnsi" w:hAnsiTheme="minorHAnsi" w:cstheme="minorHAnsi"/>
        </w:rPr>
        <w:t>fuerza</w:t>
      </w:r>
      <w:r w:rsidRPr="00260C07">
        <w:rPr>
          <w:rFonts w:asciiTheme="minorHAnsi" w:hAnsiTheme="minorHAnsi" w:cstheme="minorHAnsi"/>
          <w:spacing w:val="-12"/>
        </w:rPr>
        <w:t xml:space="preserve"> </w:t>
      </w:r>
      <w:r w:rsidRPr="00260C07">
        <w:rPr>
          <w:rFonts w:asciiTheme="minorHAnsi" w:hAnsiTheme="minorHAnsi" w:cstheme="minorHAnsi"/>
        </w:rPr>
        <w:t xml:space="preserve">mayor, de conformidad con lo establecido en el Decreto 1625 de 2016, Único Reglamentario en Materia Tributaria y demás normas concordantes. Para el presente caso, será el MINISTERIO DE EDUCACIÓN NACIONAL o quien este delegue para tal fin. </w:t>
      </w:r>
    </w:p>
    <w:p w14:paraId="365B91D2" w14:textId="77777777" w:rsidR="00975A58" w:rsidRPr="00260C07" w:rsidRDefault="00975A58" w:rsidP="00B45BFB">
      <w:pPr>
        <w:pStyle w:val="Textoindependiente"/>
        <w:numPr>
          <w:ilvl w:val="0"/>
          <w:numId w:val="29"/>
        </w:numPr>
        <w:spacing w:before="164" w:line="276" w:lineRule="auto"/>
        <w:ind w:right="-3"/>
        <w:jc w:val="both"/>
        <w:rPr>
          <w:rFonts w:asciiTheme="minorHAnsi" w:hAnsiTheme="minorHAnsi" w:cstheme="minorHAnsi"/>
        </w:rPr>
      </w:pPr>
      <w:r w:rsidRPr="00260C07">
        <w:rPr>
          <w:rFonts w:asciiTheme="minorHAnsi" w:hAnsiTheme="minorHAnsi" w:cstheme="minorHAnsi"/>
          <w:b/>
        </w:rPr>
        <w:t>Factor multiplicador:</w:t>
      </w:r>
      <w:r w:rsidRPr="00260C07">
        <w:rPr>
          <w:rFonts w:asciiTheme="minorHAnsi" w:hAnsiTheme="minorHAnsi" w:cstheme="minorHAnsi"/>
        </w:rPr>
        <w:t xml:space="preserve"> Es el factor que el proponente deberá calcular para estructurar su oferta económica, considerando principalmente, entre otros aspectos, las cargas por concepto de seguridad social, aportes parafiscales y prestacional, viáticos que no estén establecidos como reembolsables, gastos generados por la adquisición de herramientas, equipos, materiales o insumos necesarios para la </w:t>
      </w:r>
      <w:r w:rsidRPr="00260C07">
        <w:rPr>
          <w:rFonts w:asciiTheme="minorHAnsi" w:hAnsiTheme="minorHAnsi" w:cstheme="minorHAnsi"/>
        </w:rPr>
        <w:lastRenderedPageBreak/>
        <w:t>realización de la labor, gastos de administración, costos de financiamiento, gastos contingentes, impuestos, tasas y contribución, seguros y demás costos indirectos en que este incurra por la ejecución del contrato.</w:t>
      </w:r>
    </w:p>
    <w:p w14:paraId="71F5FDDA" w14:textId="77777777" w:rsidR="00975A58" w:rsidRPr="00260C07" w:rsidRDefault="00975A58" w:rsidP="00B45BFB">
      <w:pPr>
        <w:pStyle w:val="Textoindependiente"/>
        <w:numPr>
          <w:ilvl w:val="0"/>
          <w:numId w:val="29"/>
        </w:numPr>
        <w:spacing w:before="164" w:line="276" w:lineRule="auto"/>
        <w:ind w:right="-3"/>
        <w:jc w:val="both"/>
        <w:rPr>
          <w:rFonts w:asciiTheme="minorHAnsi" w:hAnsiTheme="minorHAnsi" w:cstheme="minorHAnsi"/>
        </w:rPr>
      </w:pPr>
      <w:r w:rsidRPr="00260C07">
        <w:rPr>
          <w:rFonts w:asciiTheme="minorHAnsi" w:hAnsiTheme="minorHAnsi" w:cstheme="minorHAnsi"/>
          <w:b/>
        </w:rPr>
        <w:t>Fecha de iniciación de la ejecución del contrato</w:t>
      </w:r>
      <w:r w:rsidRPr="00260C07">
        <w:rPr>
          <w:rFonts w:asciiTheme="minorHAnsi" w:hAnsiTheme="minorHAnsi" w:cstheme="minorHAnsi"/>
        </w:rPr>
        <w:t>: Fecha cierta en la cual se inicia el plazo de ejecución del contrato. Por regla general, inicia a partir de la suscripción del acta de inicio, salvo disposición contraria en el Contrato.</w:t>
      </w:r>
    </w:p>
    <w:p w14:paraId="051888DD" w14:textId="77777777" w:rsidR="00975A58" w:rsidRPr="00260C07" w:rsidRDefault="00975A58" w:rsidP="00B45BFB">
      <w:pPr>
        <w:pStyle w:val="Prrafodelista"/>
        <w:numPr>
          <w:ilvl w:val="1"/>
          <w:numId w:val="29"/>
        </w:numPr>
        <w:tabs>
          <w:tab w:val="left" w:pos="623"/>
        </w:tabs>
        <w:spacing w:before="268" w:line="276" w:lineRule="auto"/>
        <w:ind w:right="-3"/>
        <w:rPr>
          <w:rFonts w:asciiTheme="minorHAnsi" w:hAnsiTheme="minorHAnsi" w:cstheme="minorHAnsi"/>
        </w:rPr>
      </w:pPr>
      <w:r w:rsidRPr="00260C07">
        <w:rPr>
          <w:rFonts w:asciiTheme="minorHAnsi" w:hAnsiTheme="minorHAnsi" w:cstheme="minorHAnsi"/>
          <w:b/>
        </w:rPr>
        <w:t>Fecha de terminación de la ejecución del contrato</w:t>
      </w:r>
      <w:r w:rsidRPr="00260C07">
        <w:rPr>
          <w:rFonts w:asciiTheme="minorHAnsi" w:hAnsiTheme="minorHAnsi" w:cstheme="minorHAnsi"/>
        </w:rPr>
        <w:t>: Fecha cierta en que finaliza el plazo de ejecución del contrato, la cual constará en el acta de liquidación.</w:t>
      </w:r>
    </w:p>
    <w:p w14:paraId="194732B8" w14:textId="77777777" w:rsidR="00975A58" w:rsidRPr="00260C07" w:rsidRDefault="00975A58" w:rsidP="00B45BFB">
      <w:pPr>
        <w:pStyle w:val="Textoindependiente"/>
        <w:spacing w:before="1" w:line="276" w:lineRule="auto"/>
        <w:ind w:right="-3"/>
        <w:rPr>
          <w:rFonts w:asciiTheme="minorHAnsi" w:hAnsiTheme="minorHAnsi" w:cstheme="minorHAnsi"/>
        </w:rPr>
      </w:pPr>
    </w:p>
    <w:p w14:paraId="5B718BAB" w14:textId="77777777" w:rsidR="00975A58" w:rsidRPr="00260C07" w:rsidRDefault="00975A58" w:rsidP="00B45BFB">
      <w:pPr>
        <w:pStyle w:val="Prrafodelista"/>
        <w:numPr>
          <w:ilvl w:val="1"/>
          <w:numId w:val="29"/>
        </w:numPr>
        <w:tabs>
          <w:tab w:val="left" w:pos="623"/>
        </w:tabs>
        <w:spacing w:line="276" w:lineRule="auto"/>
        <w:ind w:right="-3"/>
        <w:rPr>
          <w:rFonts w:asciiTheme="minorHAnsi" w:hAnsiTheme="minorHAnsi" w:cstheme="minorHAnsi"/>
        </w:rPr>
      </w:pPr>
      <w:r w:rsidRPr="00260C07">
        <w:rPr>
          <w:rFonts w:asciiTheme="minorHAnsi" w:hAnsiTheme="minorHAnsi" w:cstheme="minorHAnsi"/>
          <w:b/>
        </w:rPr>
        <w:t xml:space="preserve">Fideicomitente: </w:t>
      </w:r>
      <w:r w:rsidRPr="00260C07">
        <w:rPr>
          <w:rFonts w:asciiTheme="minorHAnsi" w:hAnsiTheme="minorHAnsi" w:cstheme="minorHAnsi"/>
        </w:rPr>
        <w:t xml:space="preserve">Es la persona natural o jurídica contribuyente del impuesto sobre la renta y complementario que opta por pagar este tributo mediante el mecanismo de pago Obras por Impuestos establecido en el artículo 238 de la Ley 1819 de 2016 y normas concordantes. Para efectos del presente contrato son </w:t>
      </w:r>
      <w:r w:rsidRPr="00260C07">
        <w:rPr>
          <w:rFonts w:asciiTheme="minorHAnsi" w:hAnsiTheme="minorHAnsi" w:cstheme="minorHAnsi"/>
          <w:b/>
        </w:rPr>
        <w:t>INGENIO CARMELITA S.A, GAME S.A.S, GARRIDO ALVIR S.A.S, SEIXGAR S.A.S, GARRIDO VAM Y COMPAÑÍA SCA, LUMACVI S.A.S</w:t>
      </w:r>
      <w:r w:rsidRPr="00260C07">
        <w:rPr>
          <w:rFonts w:asciiTheme="minorHAnsi" w:hAnsiTheme="minorHAnsi" w:cstheme="minorHAnsi"/>
          <w:spacing w:val="-2"/>
        </w:rPr>
        <w:t>.</w:t>
      </w:r>
    </w:p>
    <w:p w14:paraId="61EA3606" w14:textId="77777777" w:rsidR="00975A58" w:rsidRPr="00260C07" w:rsidRDefault="00975A58" w:rsidP="00B45BFB">
      <w:pPr>
        <w:pStyle w:val="Prrafodelista"/>
        <w:numPr>
          <w:ilvl w:val="1"/>
          <w:numId w:val="29"/>
        </w:numPr>
        <w:tabs>
          <w:tab w:val="left" w:pos="623"/>
        </w:tabs>
        <w:spacing w:line="276" w:lineRule="auto"/>
        <w:ind w:right="-3"/>
        <w:rPr>
          <w:rFonts w:asciiTheme="minorHAnsi" w:hAnsiTheme="minorHAnsi" w:cstheme="minorHAnsi"/>
        </w:rPr>
      </w:pPr>
      <w:r w:rsidRPr="00260C07">
        <w:rPr>
          <w:rFonts w:asciiTheme="minorHAnsi" w:hAnsiTheme="minorHAnsi" w:cstheme="minorHAnsi"/>
          <w:b/>
        </w:rPr>
        <w:t>Fiduciaria</w:t>
      </w:r>
      <w:r w:rsidRPr="00260C07">
        <w:rPr>
          <w:rFonts w:asciiTheme="minorHAnsi" w:hAnsiTheme="minorHAnsi" w:cstheme="minorHAnsi"/>
        </w:rPr>
        <w:t xml:space="preserve">: Es la sociedad autorizada por la Superintendencia Financiera para llevar a cabo el contrato de fiducia con EL FIDEICOMITENTE, para la ejecución de los proyectos de obras por impuestos, fue contratada “FIDUCIARIA CORFICOLOMBIANA”., quien actúa como vocera y administradora del </w:t>
      </w:r>
      <w:r w:rsidRPr="00260C07">
        <w:rPr>
          <w:rFonts w:asciiTheme="minorHAnsi" w:hAnsiTheme="minorHAnsi" w:cstheme="minorHAnsi"/>
          <w:b/>
        </w:rPr>
        <w:t>PATRIMONIO AUTÓNOMO Fideicomiso OXI RIOFRIO</w:t>
      </w:r>
      <w:r w:rsidRPr="00260C07">
        <w:rPr>
          <w:rFonts w:asciiTheme="minorHAnsi" w:hAnsiTheme="minorHAnsi" w:cstheme="minorHAnsi"/>
        </w:rPr>
        <w:t>.</w:t>
      </w:r>
    </w:p>
    <w:p w14:paraId="1392DAD6" w14:textId="77777777" w:rsidR="00975A58" w:rsidRPr="00260C07" w:rsidRDefault="00975A58" w:rsidP="00B45BFB">
      <w:pPr>
        <w:pStyle w:val="Prrafodelista"/>
        <w:tabs>
          <w:tab w:val="left" w:pos="623"/>
        </w:tabs>
        <w:spacing w:line="276" w:lineRule="auto"/>
        <w:ind w:left="623" w:right="-3" w:firstLine="0"/>
        <w:rPr>
          <w:rFonts w:asciiTheme="minorHAnsi" w:hAnsiTheme="minorHAnsi" w:cstheme="minorHAnsi"/>
        </w:rPr>
      </w:pPr>
    </w:p>
    <w:p w14:paraId="5E88D736" w14:textId="71278128" w:rsidR="00975A58" w:rsidRPr="00260C07" w:rsidRDefault="00975A58" w:rsidP="00B45BFB">
      <w:pPr>
        <w:pStyle w:val="Prrafodelista"/>
        <w:numPr>
          <w:ilvl w:val="1"/>
          <w:numId w:val="29"/>
        </w:numPr>
        <w:tabs>
          <w:tab w:val="left" w:pos="623"/>
        </w:tabs>
        <w:spacing w:line="276" w:lineRule="auto"/>
        <w:ind w:right="-3"/>
        <w:rPr>
          <w:rFonts w:asciiTheme="minorHAnsi" w:hAnsiTheme="minorHAnsi" w:cstheme="minorHAnsi"/>
        </w:rPr>
      </w:pPr>
      <w:r w:rsidRPr="00260C07">
        <w:rPr>
          <w:rFonts w:asciiTheme="minorHAnsi" w:hAnsiTheme="minorHAnsi" w:cstheme="minorHAnsi"/>
          <w:b/>
          <w:highlight w:val="green"/>
        </w:rPr>
        <w:t>Garantía de Seriedad de la oferta</w:t>
      </w:r>
      <w:r w:rsidRPr="00260C07">
        <w:rPr>
          <w:rFonts w:asciiTheme="minorHAnsi" w:hAnsiTheme="minorHAnsi" w:cstheme="minorHAnsi"/>
          <w:highlight w:val="green"/>
        </w:rPr>
        <w:t>: Es</w:t>
      </w:r>
      <w:r w:rsidRPr="00260C07">
        <w:rPr>
          <w:rFonts w:asciiTheme="minorHAnsi" w:hAnsiTheme="minorHAnsi" w:cstheme="minorHAnsi"/>
        </w:rPr>
        <w:t xml:space="preserve"> el mecanismo de cobertura de riesgos que deberá ser presentada por los proponentes con su propuesta. La garantía de seriedad de oferta tiene carácter indemnizatorio. Lo anterior significa que se hace exigible por parte del contratante para</w:t>
      </w:r>
      <w:r w:rsidRPr="00260C07">
        <w:rPr>
          <w:rFonts w:asciiTheme="minorHAnsi" w:hAnsiTheme="minorHAnsi" w:cstheme="minorHAnsi"/>
          <w:spacing w:val="-5"/>
        </w:rPr>
        <w:t xml:space="preserve"> </w:t>
      </w:r>
      <w:r w:rsidRPr="00260C07">
        <w:rPr>
          <w:rFonts w:asciiTheme="minorHAnsi" w:hAnsiTheme="minorHAnsi" w:cstheme="minorHAnsi"/>
        </w:rPr>
        <w:t>reparar</w:t>
      </w:r>
      <w:r w:rsidRPr="00260C07">
        <w:rPr>
          <w:rFonts w:asciiTheme="minorHAnsi" w:hAnsiTheme="minorHAnsi" w:cstheme="minorHAnsi"/>
          <w:spacing w:val="-5"/>
        </w:rPr>
        <w:t xml:space="preserve"> </w:t>
      </w:r>
      <w:r w:rsidRPr="00260C07">
        <w:rPr>
          <w:rFonts w:asciiTheme="minorHAnsi" w:hAnsiTheme="minorHAnsi" w:cstheme="minorHAnsi"/>
        </w:rPr>
        <w:t>los</w:t>
      </w:r>
      <w:r w:rsidRPr="00260C07">
        <w:rPr>
          <w:rFonts w:asciiTheme="minorHAnsi" w:hAnsiTheme="minorHAnsi" w:cstheme="minorHAnsi"/>
          <w:spacing w:val="-4"/>
        </w:rPr>
        <w:t xml:space="preserve"> </w:t>
      </w:r>
      <w:r w:rsidRPr="00260C07">
        <w:rPr>
          <w:rFonts w:asciiTheme="minorHAnsi" w:hAnsiTheme="minorHAnsi" w:cstheme="minorHAnsi"/>
        </w:rPr>
        <w:t>perjuicios</w:t>
      </w:r>
      <w:r w:rsidRPr="00260C07">
        <w:rPr>
          <w:rFonts w:asciiTheme="minorHAnsi" w:hAnsiTheme="minorHAnsi" w:cstheme="minorHAnsi"/>
          <w:spacing w:val="-7"/>
        </w:rPr>
        <w:t xml:space="preserve"> </w:t>
      </w:r>
      <w:r w:rsidRPr="00260C07">
        <w:rPr>
          <w:rFonts w:asciiTheme="minorHAnsi" w:hAnsiTheme="minorHAnsi" w:cstheme="minorHAnsi"/>
        </w:rPr>
        <w:t>que</w:t>
      </w:r>
      <w:r w:rsidRPr="00260C07">
        <w:rPr>
          <w:rFonts w:asciiTheme="minorHAnsi" w:hAnsiTheme="minorHAnsi" w:cstheme="minorHAnsi"/>
          <w:spacing w:val="-4"/>
        </w:rPr>
        <w:t xml:space="preserve"> </w:t>
      </w:r>
      <w:r w:rsidRPr="00260C07">
        <w:rPr>
          <w:rFonts w:asciiTheme="minorHAnsi" w:hAnsiTheme="minorHAnsi" w:cstheme="minorHAnsi"/>
        </w:rPr>
        <w:t>se</w:t>
      </w:r>
      <w:r w:rsidRPr="00260C07">
        <w:rPr>
          <w:rFonts w:asciiTheme="minorHAnsi" w:hAnsiTheme="minorHAnsi" w:cstheme="minorHAnsi"/>
          <w:spacing w:val="-4"/>
        </w:rPr>
        <w:t xml:space="preserve"> </w:t>
      </w:r>
      <w:r w:rsidRPr="00260C07">
        <w:rPr>
          <w:rFonts w:asciiTheme="minorHAnsi" w:hAnsiTheme="minorHAnsi" w:cstheme="minorHAnsi"/>
        </w:rPr>
        <w:t>le</w:t>
      </w:r>
      <w:r w:rsidRPr="00260C07">
        <w:rPr>
          <w:rFonts w:asciiTheme="minorHAnsi" w:hAnsiTheme="minorHAnsi" w:cstheme="minorHAnsi"/>
          <w:spacing w:val="-4"/>
        </w:rPr>
        <w:t xml:space="preserve"> </w:t>
      </w:r>
      <w:r w:rsidRPr="00260C07">
        <w:rPr>
          <w:rFonts w:asciiTheme="minorHAnsi" w:hAnsiTheme="minorHAnsi" w:cstheme="minorHAnsi"/>
        </w:rPr>
        <w:t>hayan</w:t>
      </w:r>
      <w:r w:rsidRPr="00260C07">
        <w:rPr>
          <w:rFonts w:asciiTheme="minorHAnsi" w:hAnsiTheme="minorHAnsi" w:cstheme="minorHAnsi"/>
          <w:spacing w:val="-5"/>
        </w:rPr>
        <w:t xml:space="preserve"> </w:t>
      </w:r>
      <w:r w:rsidRPr="00260C07">
        <w:rPr>
          <w:rFonts w:asciiTheme="minorHAnsi" w:hAnsiTheme="minorHAnsi" w:cstheme="minorHAnsi"/>
        </w:rPr>
        <w:t>causados</w:t>
      </w:r>
      <w:r w:rsidRPr="00260C07">
        <w:rPr>
          <w:rFonts w:asciiTheme="minorHAnsi" w:hAnsiTheme="minorHAnsi" w:cstheme="minorHAnsi"/>
          <w:spacing w:val="-4"/>
        </w:rPr>
        <w:t xml:space="preserve"> </w:t>
      </w:r>
      <w:r w:rsidRPr="00260C07">
        <w:rPr>
          <w:rFonts w:asciiTheme="minorHAnsi" w:hAnsiTheme="minorHAnsi" w:cstheme="minorHAnsi"/>
        </w:rPr>
        <w:t>por</w:t>
      </w:r>
      <w:r w:rsidRPr="00260C07">
        <w:rPr>
          <w:rFonts w:asciiTheme="minorHAnsi" w:hAnsiTheme="minorHAnsi" w:cstheme="minorHAnsi"/>
          <w:spacing w:val="-4"/>
        </w:rPr>
        <w:t xml:space="preserve"> </w:t>
      </w:r>
      <w:r w:rsidRPr="00260C07">
        <w:rPr>
          <w:rFonts w:asciiTheme="minorHAnsi" w:hAnsiTheme="minorHAnsi" w:cstheme="minorHAnsi"/>
        </w:rPr>
        <w:t>las</w:t>
      </w:r>
      <w:r w:rsidRPr="00260C07">
        <w:rPr>
          <w:rFonts w:asciiTheme="minorHAnsi" w:hAnsiTheme="minorHAnsi" w:cstheme="minorHAnsi"/>
          <w:spacing w:val="-5"/>
        </w:rPr>
        <w:t xml:space="preserve"> </w:t>
      </w:r>
      <w:r w:rsidRPr="00260C07">
        <w:rPr>
          <w:rFonts w:asciiTheme="minorHAnsi" w:hAnsiTheme="minorHAnsi" w:cstheme="minorHAnsi"/>
        </w:rPr>
        <w:t>conductas</w:t>
      </w:r>
      <w:r w:rsidRPr="00260C07">
        <w:rPr>
          <w:rFonts w:asciiTheme="minorHAnsi" w:hAnsiTheme="minorHAnsi" w:cstheme="minorHAnsi"/>
          <w:spacing w:val="-4"/>
        </w:rPr>
        <w:t xml:space="preserve"> </w:t>
      </w:r>
      <w:r w:rsidRPr="00260C07">
        <w:rPr>
          <w:rFonts w:asciiTheme="minorHAnsi" w:hAnsiTheme="minorHAnsi" w:cstheme="minorHAnsi"/>
        </w:rPr>
        <w:t>objeto</w:t>
      </w:r>
      <w:r w:rsidRPr="00260C07">
        <w:rPr>
          <w:rFonts w:asciiTheme="minorHAnsi" w:hAnsiTheme="minorHAnsi" w:cstheme="minorHAnsi"/>
          <w:spacing w:val="-3"/>
        </w:rPr>
        <w:t xml:space="preserve"> </w:t>
      </w:r>
      <w:r w:rsidRPr="00260C07">
        <w:rPr>
          <w:rFonts w:asciiTheme="minorHAnsi" w:hAnsiTheme="minorHAnsi" w:cstheme="minorHAnsi"/>
        </w:rPr>
        <w:t>de</w:t>
      </w:r>
      <w:r w:rsidRPr="00260C07">
        <w:rPr>
          <w:rFonts w:asciiTheme="minorHAnsi" w:hAnsiTheme="minorHAnsi" w:cstheme="minorHAnsi"/>
          <w:spacing w:val="-4"/>
        </w:rPr>
        <w:t xml:space="preserve"> </w:t>
      </w:r>
      <w:r w:rsidRPr="00260C07">
        <w:rPr>
          <w:rFonts w:asciiTheme="minorHAnsi" w:hAnsiTheme="minorHAnsi" w:cstheme="minorHAnsi"/>
        </w:rPr>
        <w:t>la</w:t>
      </w:r>
      <w:r w:rsidRPr="00260C07">
        <w:rPr>
          <w:rFonts w:asciiTheme="minorHAnsi" w:hAnsiTheme="minorHAnsi" w:cstheme="minorHAnsi"/>
          <w:spacing w:val="-4"/>
        </w:rPr>
        <w:t xml:space="preserve"> </w:t>
      </w:r>
      <w:r w:rsidRPr="00260C07">
        <w:rPr>
          <w:rFonts w:asciiTheme="minorHAnsi" w:hAnsiTheme="minorHAnsi" w:cstheme="minorHAnsi"/>
        </w:rPr>
        <w:t>cobertura. Con esta garantía se protege al contratante de la</w:t>
      </w:r>
      <w:r w:rsidRPr="00260C07">
        <w:rPr>
          <w:rFonts w:asciiTheme="minorHAnsi" w:hAnsiTheme="minorHAnsi" w:cstheme="minorHAnsi"/>
          <w:spacing w:val="-2"/>
        </w:rPr>
        <w:t xml:space="preserve"> </w:t>
      </w:r>
      <w:r w:rsidRPr="00260C07">
        <w:rPr>
          <w:rFonts w:asciiTheme="minorHAnsi" w:hAnsiTheme="minorHAnsi" w:cstheme="minorHAnsi"/>
        </w:rPr>
        <w:t xml:space="preserve">ocurrencia de uno de los siguientes riesgos: I) La no ampliación de la vigencia de la garantía de seriedad de la oferta. II) El retiro de la propuesta después de vencido el plazo fijado para la presentación de las ofertas. III) La no suscripción del contrato sin justa causa por parte del adjudicatario. IV) La falta de otorgamiento por parte del proponente seleccionado de la garantía de cumplimiento del </w:t>
      </w:r>
      <w:r w:rsidRPr="00260C07">
        <w:rPr>
          <w:rFonts w:asciiTheme="minorHAnsi" w:hAnsiTheme="minorHAnsi" w:cstheme="minorHAnsi"/>
          <w:spacing w:val="-2"/>
        </w:rPr>
        <w:t>contrato.</w:t>
      </w:r>
    </w:p>
    <w:p w14:paraId="42B51154" w14:textId="77777777" w:rsidR="00975A58" w:rsidRPr="00260C07" w:rsidRDefault="00975A58" w:rsidP="00B45BFB">
      <w:pPr>
        <w:pStyle w:val="Prrafodelista"/>
        <w:numPr>
          <w:ilvl w:val="1"/>
          <w:numId w:val="29"/>
        </w:numPr>
        <w:tabs>
          <w:tab w:val="left" w:pos="623"/>
        </w:tabs>
        <w:spacing w:before="268" w:line="276" w:lineRule="auto"/>
        <w:ind w:right="-3"/>
        <w:rPr>
          <w:rFonts w:asciiTheme="minorHAnsi" w:hAnsiTheme="minorHAnsi" w:cstheme="minorHAnsi"/>
        </w:rPr>
      </w:pPr>
      <w:r w:rsidRPr="00260C07">
        <w:rPr>
          <w:rFonts w:asciiTheme="minorHAnsi" w:hAnsiTheme="minorHAnsi" w:cstheme="minorHAnsi"/>
          <w:b/>
        </w:rPr>
        <w:t>Gerente</w:t>
      </w:r>
      <w:r w:rsidRPr="00260C07">
        <w:rPr>
          <w:rFonts w:asciiTheme="minorHAnsi" w:hAnsiTheme="minorHAnsi" w:cstheme="minorHAnsi"/>
          <w:b/>
          <w:spacing w:val="-2"/>
        </w:rPr>
        <w:t xml:space="preserve"> </w:t>
      </w:r>
      <w:r w:rsidRPr="00260C07">
        <w:rPr>
          <w:rFonts w:asciiTheme="minorHAnsi" w:hAnsiTheme="minorHAnsi" w:cstheme="minorHAnsi"/>
          <w:b/>
        </w:rPr>
        <w:t>del</w:t>
      </w:r>
      <w:r w:rsidRPr="00260C07">
        <w:rPr>
          <w:rFonts w:asciiTheme="minorHAnsi" w:hAnsiTheme="minorHAnsi" w:cstheme="minorHAnsi"/>
          <w:b/>
          <w:spacing w:val="-4"/>
        </w:rPr>
        <w:t xml:space="preserve"> </w:t>
      </w:r>
      <w:r w:rsidRPr="00260C07">
        <w:rPr>
          <w:rFonts w:asciiTheme="minorHAnsi" w:hAnsiTheme="minorHAnsi" w:cstheme="minorHAnsi"/>
          <w:b/>
        </w:rPr>
        <w:t>proyecto:</w:t>
      </w:r>
      <w:r w:rsidRPr="00260C07">
        <w:rPr>
          <w:rFonts w:asciiTheme="minorHAnsi" w:hAnsiTheme="minorHAnsi" w:cstheme="minorHAnsi"/>
          <w:b/>
          <w:spacing w:val="-4"/>
        </w:rPr>
        <w:t xml:space="preserve"> </w:t>
      </w:r>
      <w:r w:rsidRPr="00260C07">
        <w:rPr>
          <w:rFonts w:asciiTheme="minorHAnsi" w:hAnsiTheme="minorHAnsi" w:cstheme="minorHAnsi"/>
        </w:rPr>
        <w:t>Es la persona natural o jurídica responsable de la administración y ejecución del proyecto garantizando su desarrollo conforme con lo registrado en el banco de proyectos de inversión en las Zonas Más Afectadas por el Conflicto Armado-ZOMAC del Sistema Unificado de Inversiones y Finanzas Públicas –SUIFP. Sus funciones están consagradas en el Decreto 1915 de 2017 y el Decreto 2469 de 2018 (artículo 6).</w:t>
      </w:r>
    </w:p>
    <w:p w14:paraId="37668DC5" w14:textId="77777777" w:rsidR="00975A58" w:rsidRPr="00260C07" w:rsidRDefault="00975A58" w:rsidP="00B45BFB">
      <w:pPr>
        <w:pStyle w:val="Prrafodelista"/>
        <w:tabs>
          <w:tab w:val="left" w:pos="623"/>
        </w:tabs>
        <w:spacing w:before="268" w:line="276" w:lineRule="auto"/>
        <w:ind w:left="623" w:right="-3" w:firstLine="0"/>
        <w:rPr>
          <w:rFonts w:asciiTheme="minorHAnsi" w:hAnsiTheme="minorHAnsi" w:cstheme="minorHAnsi"/>
        </w:rPr>
      </w:pPr>
      <w:r w:rsidRPr="00260C07">
        <w:rPr>
          <w:rFonts w:asciiTheme="minorHAnsi" w:hAnsiTheme="minorHAnsi" w:cstheme="minorHAnsi"/>
        </w:rPr>
        <w:t>Para lo anterior, la gerencia deberá realizar la gestión precontractual y contractual de los bienes y servicios requeridos, así como ordenar a la fiducia el desembolso de los pagos a los beneficiarios, previo cumplimiento de las condiciones pactadas en cada contrato y el visto bueno de la interventoría. Para el caso concreto, el Gerente de los proyectos es “INGENIO CARMELITA S.A”, en su calidad de contribuyente, de acuerdo con las disposiciones de los Decretos 1915 de 2017 y Decreto 2469 de 2018, en este último caso, en su artículo 6.</w:t>
      </w:r>
    </w:p>
    <w:p w14:paraId="745998A1" w14:textId="77777777" w:rsidR="00975A58" w:rsidRPr="00260C07" w:rsidRDefault="00975A58" w:rsidP="00B45BFB">
      <w:pPr>
        <w:pStyle w:val="Prrafodelista"/>
        <w:numPr>
          <w:ilvl w:val="1"/>
          <w:numId w:val="29"/>
        </w:numPr>
        <w:tabs>
          <w:tab w:val="left" w:pos="623"/>
        </w:tabs>
        <w:spacing w:before="268" w:line="276" w:lineRule="auto"/>
        <w:ind w:right="-3"/>
        <w:rPr>
          <w:rFonts w:asciiTheme="minorHAnsi" w:hAnsiTheme="minorHAnsi" w:cstheme="minorHAnsi"/>
        </w:rPr>
      </w:pPr>
      <w:r w:rsidRPr="00260C07">
        <w:rPr>
          <w:rFonts w:asciiTheme="minorHAnsi" w:hAnsiTheme="minorHAnsi" w:cstheme="minorHAnsi"/>
          <w:b/>
        </w:rPr>
        <w:t>Gerente designado de proyecto:</w:t>
      </w:r>
      <w:r w:rsidRPr="00260C07">
        <w:rPr>
          <w:rFonts w:asciiTheme="minorHAnsi" w:hAnsiTheme="minorHAnsi" w:cstheme="minorHAnsi"/>
        </w:rPr>
        <w:t xml:space="preserve"> Persona natural designada por el Contribuyente, quien será la responsable de liderar la administración y ejecución del proyecto, garantizando el cumplimiento de los </w:t>
      </w:r>
      <w:r w:rsidRPr="00260C07">
        <w:rPr>
          <w:rFonts w:asciiTheme="minorHAnsi" w:hAnsiTheme="minorHAnsi" w:cstheme="minorHAnsi"/>
        </w:rPr>
        <w:lastRenderedPageBreak/>
        <w:t>lineamientos normativos que reglamenta el mecanismo de Obras por Impuestos.</w:t>
      </w:r>
    </w:p>
    <w:p w14:paraId="13A32F82" w14:textId="77777777" w:rsidR="004D63CB" w:rsidRPr="00260C07" w:rsidRDefault="00975A58" w:rsidP="00B45BFB">
      <w:pPr>
        <w:pStyle w:val="Prrafodelista"/>
        <w:numPr>
          <w:ilvl w:val="1"/>
          <w:numId w:val="29"/>
        </w:numPr>
        <w:tabs>
          <w:tab w:val="left" w:pos="623"/>
        </w:tabs>
        <w:spacing w:before="268" w:line="276" w:lineRule="auto"/>
        <w:ind w:right="-3"/>
        <w:rPr>
          <w:rFonts w:asciiTheme="minorHAnsi" w:hAnsiTheme="minorHAnsi" w:cstheme="minorHAnsi"/>
        </w:rPr>
      </w:pPr>
      <w:r w:rsidRPr="00260C07">
        <w:rPr>
          <w:rFonts w:asciiTheme="minorHAnsi" w:hAnsiTheme="minorHAnsi" w:cstheme="minorHAnsi"/>
          <w:b/>
        </w:rPr>
        <w:t>Hipervínculo:</w:t>
      </w:r>
      <w:r w:rsidRPr="00260C07">
        <w:rPr>
          <w:rFonts w:asciiTheme="minorHAnsi" w:hAnsiTheme="minorHAnsi" w:cstheme="minorHAnsi"/>
          <w:b/>
          <w:spacing w:val="-3"/>
        </w:rPr>
        <w:t xml:space="preserve"> </w:t>
      </w:r>
      <w:r w:rsidRPr="00260C07">
        <w:rPr>
          <w:rFonts w:asciiTheme="minorHAnsi" w:hAnsiTheme="minorHAnsi" w:cstheme="minorHAnsi"/>
        </w:rPr>
        <w:t xml:space="preserve">Vínculo asociado a un elemento de un documento con hipertexto, que apunta a un elemento de otro texto u otro elemento multimedia. </w:t>
      </w:r>
    </w:p>
    <w:p w14:paraId="6ED26F76" w14:textId="77777777" w:rsidR="004D63CB" w:rsidRPr="00260C07" w:rsidRDefault="00975A58" w:rsidP="00B45BFB">
      <w:pPr>
        <w:pStyle w:val="Prrafodelista"/>
        <w:numPr>
          <w:ilvl w:val="1"/>
          <w:numId w:val="29"/>
        </w:numPr>
        <w:tabs>
          <w:tab w:val="left" w:pos="623"/>
        </w:tabs>
        <w:spacing w:before="268" w:line="276" w:lineRule="auto"/>
        <w:ind w:right="-3"/>
        <w:rPr>
          <w:rFonts w:asciiTheme="minorHAnsi" w:hAnsiTheme="minorHAnsi" w:cstheme="minorHAnsi"/>
        </w:rPr>
      </w:pPr>
      <w:r w:rsidRPr="00260C07">
        <w:rPr>
          <w:rFonts w:asciiTheme="minorHAnsi" w:hAnsiTheme="minorHAnsi" w:cstheme="minorHAnsi"/>
          <w:b/>
        </w:rPr>
        <w:t xml:space="preserve">Interventoría/Interventor del proyecto: </w:t>
      </w:r>
      <w:r w:rsidRPr="00260C07">
        <w:rPr>
          <w:rFonts w:asciiTheme="minorHAnsi" w:hAnsiTheme="minorHAnsi" w:cstheme="minorHAnsi"/>
        </w:rPr>
        <w:t>Es la persona jurídica o natural responsable del seguimiento técnico,</w:t>
      </w:r>
      <w:r w:rsidRPr="00260C07">
        <w:rPr>
          <w:rFonts w:asciiTheme="minorHAnsi" w:hAnsiTheme="minorHAnsi" w:cstheme="minorHAnsi"/>
          <w:spacing w:val="-3"/>
        </w:rPr>
        <w:t xml:space="preserve"> </w:t>
      </w:r>
      <w:r w:rsidRPr="00260C07">
        <w:rPr>
          <w:rFonts w:asciiTheme="minorHAnsi" w:hAnsiTheme="minorHAnsi" w:cstheme="minorHAnsi"/>
        </w:rPr>
        <w:t>administrativo,</w:t>
      </w:r>
      <w:r w:rsidRPr="00260C07">
        <w:rPr>
          <w:rFonts w:asciiTheme="minorHAnsi" w:hAnsiTheme="minorHAnsi" w:cstheme="minorHAnsi"/>
          <w:spacing w:val="-3"/>
        </w:rPr>
        <w:t xml:space="preserve"> </w:t>
      </w:r>
      <w:r w:rsidRPr="00260C07">
        <w:rPr>
          <w:rFonts w:asciiTheme="minorHAnsi" w:hAnsiTheme="minorHAnsi" w:cstheme="minorHAnsi"/>
        </w:rPr>
        <w:t>financiero,</w:t>
      </w:r>
      <w:r w:rsidRPr="00260C07">
        <w:rPr>
          <w:rFonts w:asciiTheme="minorHAnsi" w:hAnsiTheme="minorHAnsi" w:cstheme="minorHAnsi"/>
          <w:spacing w:val="-3"/>
        </w:rPr>
        <w:t xml:space="preserve"> </w:t>
      </w:r>
      <w:r w:rsidRPr="00260C07">
        <w:rPr>
          <w:rFonts w:asciiTheme="minorHAnsi" w:hAnsiTheme="minorHAnsi" w:cstheme="minorHAnsi"/>
        </w:rPr>
        <w:t>contable,</w:t>
      </w:r>
      <w:r w:rsidRPr="00260C07">
        <w:rPr>
          <w:rFonts w:asciiTheme="minorHAnsi" w:hAnsiTheme="minorHAnsi" w:cstheme="minorHAnsi"/>
          <w:spacing w:val="-3"/>
        </w:rPr>
        <w:t xml:space="preserve"> </w:t>
      </w:r>
      <w:r w:rsidRPr="00260C07">
        <w:rPr>
          <w:rFonts w:asciiTheme="minorHAnsi" w:hAnsiTheme="minorHAnsi" w:cstheme="minorHAnsi"/>
        </w:rPr>
        <w:t>social,</w:t>
      </w:r>
      <w:r w:rsidRPr="00260C07">
        <w:rPr>
          <w:rFonts w:asciiTheme="minorHAnsi" w:hAnsiTheme="minorHAnsi" w:cstheme="minorHAnsi"/>
          <w:spacing w:val="-3"/>
        </w:rPr>
        <w:t xml:space="preserve"> </w:t>
      </w:r>
      <w:r w:rsidRPr="00260C07">
        <w:rPr>
          <w:rFonts w:asciiTheme="minorHAnsi" w:hAnsiTheme="minorHAnsi" w:cstheme="minorHAnsi"/>
        </w:rPr>
        <w:t>ambiental</w:t>
      </w:r>
      <w:r w:rsidRPr="00260C07">
        <w:rPr>
          <w:rFonts w:asciiTheme="minorHAnsi" w:hAnsiTheme="minorHAnsi" w:cstheme="minorHAnsi"/>
          <w:spacing w:val="-3"/>
        </w:rPr>
        <w:t xml:space="preserve"> </w:t>
      </w:r>
      <w:r w:rsidRPr="00260C07">
        <w:rPr>
          <w:rFonts w:asciiTheme="minorHAnsi" w:hAnsiTheme="minorHAnsi" w:cstheme="minorHAnsi"/>
        </w:rPr>
        <w:t>y</w:t>
      </w:r>
      <w:r w:rsidRPr="00260C07">
        <w:rPr>
          <w:rFonts w:asciiTheme="minorHAnsi" w:hAnsiTheme="minorHAnsi" w:cstheme="minorHAnsi"/>
          <w:spacing w:val="-2"/>
        </w:rPr>
        <w:t xml:space="preserve"> </w:t>
      </w:r>
      <w:r w:rsidRPr="00260C07">
        <w:rPr>
          <w:rFonts w:asciiTheme="minorHAnsi" w:hAnsiTheme="minorHAnsi" w:cstheme="minorHAnsi"/>
        </w:rPr>
        <w:t>jurídico</w:t>
      </w:r>
      <w:r w:rsidRPr="00260C07">
        <w:rPr>
          <w:rFonts w:asciiTheme="minorHAnsi" w:hAnsiTheme="minorHAnsi" w:cstheme="minorHAnsi"/>
          <w:spacing w:val="-1"/>
        </w:rPr>
        <w:t xml:space="preserve"> </w:t>
      </w:r>
      <w:r w:rsidRPr="00260C07">
        <w:rPr>
          <w:rFonts w:asciiTheme="minorHAnsi" w:hAnsiTheme="minorHAnsi" w:cstheme="minorHAnsi"/>
        </w:rPr>
        <w:t>requerido</w:t>
      </w:r>
      <w:r w:rsidRPr="00260C07">
        <w:rPr>
          <w:rFonts w:asciiTheme="minorHAnsi" w:hAnsiTheme="minorHAnsi" w:cstheme="minorHAnsi"/>
          <w:spacing w:val="-1"/>
        </w:rPr>
        <w:t xml:space="preserve"> </w:t>
      </w:r>
      <w:r w:rsidRPr="00260C07">
        <w:rPr>
          <w:rFonts w:asciiTheme="minorHAnsi" w:hAnsiTheme="minorHAnsi" w:cstheme="minorHAnsi"/>
        </w:rPr>
        <w:t>durante</w:t>
      </w:r>
      <w:r w:rsidRPr="00260C07">
        <w:rPr>
          <w:rFonts w:asciiTheme="minorHAnsi" w:hAnsiTheme="minorHAnsi" w:cstheme="minorHAnsi"/>
          <w:spacing w:val="-1"/>
        </w:rPr>
        <w:t xml:space="preserve"> </w:t>
      </w:r>
      <w:r w:rsidRPr="00260C07">
        <w:rPr>
          <w:rFonts w:asciiTheme="minorHAnsi" w:hAnsiTheme="minorHAnsi" w:cstheme="minorHAnsi"/>
        </w:rPr>
        <w:t>la ejecución</w:t>
      </w:r>
      <w:r w:rsidRPr="00260C07">
        <w:rPr>
          <w:rFonts w:asciiTheme="minorHAnsi" w:hAnsiTheme="minorHAnsi" w:cstheme="minorHAnsi"/>
          <w:spacing w:val="-3"/>
        </w:rPr>
        <w:t xml:space="preserve"> </w:t>
      </w:r>
      <w:r w:rsidRPr="00260C07">
        <w:rPr>
          <w:rFonts w:asciiTheme="minorHAnsi" w:hAnsiTheme="minorHAnsi" w:cstheme="minorHAnsi"/>
        </w:rPr>
        <w:t>del</w:t>
      </w:r>
      <w:r w:rsidRPr="00260C07">
        <w:rPr>
          <w:rFonts w:asciiTheme="minorHAnsi" w:hAnsiTheme="minorHAnsi" w:cstheme="minorHAnsi"/>
          <w:spacing w:val="-5"/>
        </w:rPr>
        <w:t xml:space="preserve"> </w:t>
      </w:r>
      <w:r w:rsidRPr="00260C07">
        <w:rPr>
          <w:rFonts w:asciiTheme="minorHAnsi" w:hAnsiTheme="minorHAnsi" w:cstheme="minorHAnsi"/>
        </w:rPr>
        <w:t>proyecto.</w:t>
      </w:r>
      <w:r w:rsidRPr="00260C07">
        <w:rPr>
          <w:rFonts w:asciiTheme="minorHAnsi" w:hAnsiTheme="minorHAnsi" w:cstheme="minorHAnsi"/>
          <w:spacing w:val="-5"/>
        </w:rPr>
        <w:t xml:space="preserve"> </w:t>
      </w:r>
      <w:r w:rsidRPr="00260C07">
        <w:rPr>
          <w:rFonts w:asciiTheme="minorHAnsi" w:hAnsiTheme="minorHAnsi" w:cstheme="minorHAnsi"/>
        </w:rPr>
        <w:t>Es</w:t>
      </w:r>
      <w:r w:rsidRPr="00260C07">
        <w:rPr>
          <w:rFonts w:asciiTheme="minorHAnsi" w:hAnsiTheme="minorHAnsi" w:cstheme="minorHAnsi"/>
          <w:spacing w:val="-2"/>
        </w:rPr>
        <w:t xml:space="preserve"> </w:t>
      </w:r>
      <w:r w:rsidRPr="00260C07">
        <w:rPr>
          <w:rFonts w:asciiTheme="minorHAnsi" w:hAnsiTheme="minorHAnsi" w:cstheme="minorHAnsi"/>
        </w:rPr>
        <w:t>la</w:t>
      </w:r>
      <w:r w:rsidRPr="00260C07">
        <w:rPr>
          <w:rFonts w:asciiTheme="minorHAnsi" w:hAnsiTheme="minorHAnsi" w:cstheme="minorHAnsi"/>
          <w:spacing w:val="-2"/>
        </w:rPr>
        <w:t xml:space="preserve"> </w:t>
      </w:r>
      <w:r w:rsidRPr="00260C07">
        <w:rPr>
          <w:rFonts w:asciiTheme="minorHAnsi" w:hAnsiTheme="minorHAnsi" w:cstheme="minorHAnsi"/>
        </w:rPr>
        <w:t>persona</w:t>
      </w:r>
      <w:r w:rsidRPr="00260C07">
        <w:rPr>
          <w:rFonts w:asciiTheme="minorHAnsi" w:hAnsiTheme="minorHAnsi" w:cstheme="minorHAnsi"/>
          <w:spacing w:val="-2"/>
        </w:rPr>
        <w:t xml:space="preserve"> </w:t>
      </w:r>
      <w:r w:rsidRPr="00260C07">
        <w:rPr>
          <w:rFonts w:asciiTheme="minorHAnsi" w:hAnsiTheme="minorHAnsi" w:cstheme="minorHAnsi"/>
        </w:rPr>
        <w:t>encargada</w:t>
      </w:r>
      <w:r w:rsidRPr="00260C07">
        <w:rPr>
          <w:rFonts w:asciiTheme="minorHAnsi" w:hAnsiTheme="minorHAnsi" w:cstheme="minorHAnsi"/>
          <w:spacing w:val="-5"/>
        </w:rPr>
        <w:t xml:space="preserve"> </w:t>
      </w:r>
      <w:r w:rsidRPr="00260C07">
        <w:rPr>
          <w:rFonts w:asciiTheme="minorHAnsi" w:hAnsiTheme="minorHAnsi" w:cstheme="minorHAnsi"/>
        </w:rPr>
        <w:t>de</w:t>
      </w:r>
      <w:r w:rsidRPr="00260C07">
        <w:rPr>
          <w:rFonts w:asciiTheme="minorHAnsi" w:hAnsiTheme="minorHAnsi" w:cstheme="minorHAnsi"/>
          <w:spacing w:val="-4"/>
        </w:rPr>
        <w:t xml:space="preserve"> </w:t>
      </w:r>
      <w:r w:rsidRPr="00260C07">
        <w:rPr>
          <w:rFonts w:asciiTheme="minorHAnsi" w:hAnsiTheme="minorHAnsi" w:cstheme="minorHAnsi"/>
        </w:rPr>
        <w:t>velar</w:t>
      </w:r>
      <w:r w:rsidRPr="00260C07">
        <w:rPr>
          <w:rFonts w:asciiTheme="minorHAnsi" w:hAnsiTheme="minorHAnsi" w:cstheme="minorHAnsi"/>
          <w:spacing w:val="-2"/>
        </w:rPr>
        <w:t xml:space="preserve"> </w:t>
      </w:r>
      <w:r w:rsidRPr="00260C07">
        <w:rPr>
          <w:rFonts w:asciiTheme="minorHAnsi" w:hAnsiTheme="minorHAnsi" w:cstheme="minorHAnsi"/>
        </w:rPr>
        <w:t>por</w:t>
      </w:r>
      <w:r w:rsidRPr="00260C07">
        <w:rPr>
          <w:rFonts w:asciiTheme="minorHAnsi" w:hAnsiTheme="minorHAnsi" w:cstheme="minorHAnsi"/>
          <w:spacing w:val="-4"/>
        </w:rPr>
        <w:t xml:space="preserve"> </w:t>
      </w:r>
      <w:r w:rsidRPr="00260C07">
        <w:rPr>
          <w:rFonts w:asciiTheme="minorHAnsi" w:hAnsiTheme="minorHAnsi" w:cstheme="minorHAnsi"/>
        </w:rPr>
        <w:t>el</w:t>
      </w:r>
      <w:r w:rsidRPr="00260C07">
        <w:rPr>
          <w:rFonts w:asciiTheme="minorHAnsi" w:hAnsiTheme="minorHAnsi" w:cstheme="minorHAnsi"/>
          <w:spacing w:val="-2"/>
        </w:rPr>
        <w:t xml:space="preserve"> </w:t>
      </w:r>
      <w:r w:rsidRPr="00260C07">
        <w:rPr>
          <w:rFonts w:asciiTheme="minorHAnsi" w:hAnsiTheme="minorHAnsi" w:cstheme="minorHAnsi"/>
        </w:rPr>
        <w:t>cumplimiento</w:t>
      </w:r>
      <w:r w:rsidRPr="00260C07">
        <w:rPr>
          <w:rFonts w:asciiTheme="minorHAnsi" w:hAnsiTheme="minorHAnsi" w:cstheme="minorHAnsi"/>
          <w:spacing w:val="-3"/>
        </w:rPr>
        <w:t xml:space="preserve"> </w:t>
      </w:r>
      <w:r w:rsidRPr="00260C07">
        <w:rPr>
          <w:rFonts w:asciiTheme="minorHAnsi" w:hAnsiTheme="minorHAnsi" w:cstheme="minorHAnsi"/>
        </w:rPr>
        <w:t>y</w:t>
      </w:r>
      <w:r w:rsidRPr="00260C07">
        <w:rPr>
          <w:rFonts w:asciiTheme="minorHAnsi" w:hAnsiTheme="minorHAnsi" w:cstheme="minorHAnsi"/>
          <w:spacing w:val="-2"/>
        </w:rPr>
        <w:t xml:space="preserve"> </w:t>
      </w:r>
      <w:r w:rsidRPr="00260C07">
        <w:rPr>
          <w:rFonts w:asciiTheme="minorHAnsi" w:hAnsiTheme="minorHAnsi" w:cstheme="minorHAnsi"/>
        </w:rPr>
        <w:t>desarrollo</w:t>
      </w:r>
      <w:r w:rsidRPr="00260C07">
        <w:rPr>
          <w:rFonts w:asciiTheme="minorHAnsi" w:hAnsiTheme="minorHAnsi" w:cstheme="minorHAnsi"/>
          <w:spacing w:val="-1"/>
        </w:rPr>
        <w:t xml:space="preserve"> </w:t>
      </w:r>
      <w:r w:rsidRPr="00260C07">
        <w:rPr>
          <w:rFonts w:asciiTheme="minorHAnsi" w:hAnsiTheme="minorHAnsi" w:cstheme="minorHAnsi"/>
        </w:rPr>
        <w:t>del proyecto, a la luz de lo dispuesto en el artículo 1.6.5.3.4.8. del Decreto 1915 de 2017 y lo establecido dentro al Manual Operativo Obras por Impuestos de la ART. Su contratación se realiza de acuerdo con los lineamientos emitidos por la Entidad Nacional Competente.</w:t>
      </w:r>
    </w:p>
    <w:p w14:paraId="229E461D" w14:textId="5F7035F2" w:rsidR="00975A58" w:rsidRPr="00260C07" w:rsidRDefault="00975A58" w:rsidP="00B45BFB">
      <w:pPr>
        <w:pStyle w:val="Prrafodelista"/>
        <w:numPr>
          <w:ilvl w:val="1"/>
          <w:numId w:val="29"/>
        </w:numPr>
        <w:tabs>
          <w:tab w:val="left" w:pos="623"/>
        </w:tabs>
        <w:spacing w:before="268" w:line="276" w:lineRule="auto"/>
        <w:ind w:right="-3"/>
        <w:rPr>
          <w:rFonts w:asciiTheme="minorHAnsi" w:hAnsiTheme="minorHAnsi" w:cstheme="minorHAnsi"/>
        </w:rPr>
      </w:pPr>
      <w:r w:rsidRPr="00260C07">
        <w:rPr>
          <w:rFonts w:asciiTheme="minorHAnsi" w:hAnsiTheme="minorHAnsi" w:cstheme="minorHAnsi"/>
          <w:b/>
        </w:rPr>
        <w:t>Licitación</w:t>
      </w:r>
      <w:r w:rsidRPr="00260C07">
        <w:rPr>
          <w:rFonts w:asciiTheme="minorHAnsi" w:hAnsiTheme="minorHAnsi" w:cstheme="minorHAnsi"/>
          <w:b/>
          <w:spacing w:val="-8"/>
        </w:rPr>
        <w:t xml:space="preserve"> </w:t>
      </w:r>
      <w:r w:rsidRPr="00260C07">
        <w:rPr>
          <w:rFonts w:asciiTheme="minorHAnsi" w:hAnsiTheme="minorHAnsi" w:cstheme="minorHAnsi"/>
          <w:b/>
        </w:rPr>
        <w:t>Privada</w:t>
      </w:r>
      <w:r w:rsidRPr="00260C07">
        <w:rPr>
          <w:rFonts w:asciiTheme="minorHAnsi" w:hAnsiTheme="minorHAnsi" w:cstheme="minorHAnsi"/>
          <w:b/>
          <w:spacing w:val="-9"/>
        </w:rPr>
        <w:t xml:space="preserve"> </w:t>
      </w:r>
      <w:r w:rsidRPr="00260C07">
        <w:rPr>
          <w:rFonts w:asciiTheme="minorHAnsi" w:hAnsiTheme="minorHAnsi" w:cstheme="minorHAnsi"/>
          <w:b/>
        </w:rPr>
        <w:t>Abierta:</w:t>
      </w:r>
      <w:r w:rsidRPr="00260C07">
        <w:rPr>
          <w:rFonts w:asciiTheme="minorHAnsi" w:hAnsiTheme="minorHAnsi" w:cstheme="minorHAnsi"/>
          <w:b/>
          <w:spacing w:val="-9"/>
        </w:rPr>
        <w:t xml:space="preserve"> </w:t>
      </w:r>
      <w:r w:rsidRPr="00260C07">
        <w:rPr>
          <w:rFonts w:asciiTheme="minorHAnsi" w:hAnsiTheme="minorHAnsi" w:cstheme="minorHAnsi"/>
        </w:rPr>
        <w:t>Denominación</w:t>
      </w:r>
      <w:r w:rsidRPr="00260C07">
        <w:rPr>
          <w:rFonts w:asciiTheme="minorHAnsi" w:hAnsiTheme="minorHAnsi" w:cstheme="minorHAnsi"/>
          <w:spacing w:val="-11"/>
        </w:rPr>
        <w:t xml:space="preserve"> </w:t>
      </w:r>
      <w:r w:rsidRPr="00260C07">
        <w:rPr>
          <w:rFonts w:asciiTheme="minorHAnsi" w:hAnsiTheme="minorHAnsi" w:cstheme="minorHAnsi"/>
        </w:rPr>
        <w:t>o</w:t>
      </w:r>
      <w:r w:rsidRPr="00260C07">
        <w:rPr>
          <w:rFonts w:asciiTheme="minorHAnsi" w:hAnsiTheme="minorHAnsi" w:cstheme="minorHAnsi"/>
          <w:spacing w:val="-6"/>
        </w:rPr>
        <w:t xml:space="preserve"> </w:t>
      </w:r>
      <w:r w:rsidRPr="00260C07">
        <w:rPr>
          <w:rFonts w:asciiTheme="minorHAnsi" w:hAnsiTheme="minorHAnsi" w:cstheme="minorHAnsi"/>
        </w:rPr>
        <w:t>nombre</w:t>
      </w:r>
      <w:r w:rsidRPr="00260C07">
        <w:rPr>
          <w:rFonts w:asciiTheme="minorHAnsi" w:hAnsiTheme="minorHAnsi" w:cstheme="minorHAnsi"/>
          <w:spacing w:val="-9"/>
        </w:rPr>
        <w:t xml:space="preserve"> </w:t>
      </w:r>
      <w:r w:rsidRPr="00260C07">
        <w:rPr>
          <w:rFonts w:asciiTheme="minorHAnsi" w:hAnsiTheme="minorHAnsi" w:cstheme="minorHAnsi"/>
        </w:rPr>
        <w:t>otorgado</w:t>
      </w:r>
      <w:r w:rsidRPr="00260C07">
        <w:rPr>
          <w:rFonts w:asciiTheme="minorHAnsi" w:hAnsiTheme="minorHAnsi" w:cstheme="minorHAnsi"/>
          <w:spacing w:val="-9"/>
        </w:rPr>
        <w:t xml:space="preserve"> </w:t>
      </w:r>
      <w:r w:rsidRPr="00260C07">
        <w:rPr>
          <w:rFonts w:asciiTheme="minorHAnsi" w:hAnsiTheme="minorHAnsi" w:cstheme="minorHAnsi"/>
        </w:rPr>
        <w:t>al</w:t>
      </w:r>
      <w:r w:rsidRPr="00260C07">
        <w:rPr>
          <w:rFonts w:asciiTheme="minorHAnsi" w:hAnsiTheme="minorHAnsi" w:cstheme="minorHAnsi"/>
          <w:spacing w:val="-8"/>
        </w:rPr>
        <w:t xml:space="preserve"> </w:t>
      </w:r>
      <w:r w:rsidRPr="00260C07">
        <w:rPr>
          <w:rFonts w:asciiTheme="minorHAnsi" w:hAnsiTheme="minorHAnsi" w:cstheme="minorHAnsi"/>
        </w:rPr>
        <w:t>tipo</w:t>
      </w:r>
      <w:r w:rsidRPr="00260C07">
        <w:rPr>
          <w:rFonts w:asciiTheme="minorHAnsi" w:hAnsiTheme="minorHAnsi" w:cstheme="minorHAnsi"/>
          <w:spacing w:val="-6"/>
        </w:rPr>
        <w:t xml:space="preserve"> </w:t>
      </w:r>
      <w:r w:rsidRPr="00260C07">
        <w:rPr>
          <w:rFonts w:asciiTheme="minorHAnsi" w:hAnsiTheme="minorHAnsi" w:cstheme="minorHAnsi"/>
        </w:rPr>
        <w:t>de</w:t>
      </w:r>
      <w:r w:rsidRPr="00260C07">
        <w:rPr>
          <w:rFonts w:asciiTheme="minorHAnsi" w:hAnsiTheme="minorHAnsi" w:cstheme="minorHAnsi"/>
          <w:spacing w:val="-9"/>
        </w:rPr>
        <w:t xml:space="preserve"> </w:t>
      </w:r>
      <w:r w:rsidRPr="00260C07">
        <w:rPr>
          <w:rFonts w:asciiTheme="minorHAnsi" w:hAnsiTheme="minorHAnsi" w:cstheme="minorHAnsi"/>
        </w:rPr>
        <w:t>proceso</w:t>
      </w:r>
      <w:r w:rsidRPr="00260C07">
        <w:rPr>
          <w:rFonts w:asciiTheme="minorHAnsi" w:hAnsiTheme="minorHAnsi" w:cstheme="minorHAnsi"/>
          <w:spacing w:val="-6"/>
        </w:rPr>
        <w:t xml:space="preserve"> </w:t>
      </w:r>
      <w:r w:rsidRPr="00260C07">
        <w:rPr>
          <w:rFonts w:asciiTheme="minorHAnsi" w:hAnsiTheme="minorHAnsi" w:cstheme="minorHAnsi"/>
        </w:rPr>
        <w:t>de</w:t>
      </w:r>
      <w:r w:rsidRPr="00260C07">
        <w:rPr>
          <w:rFonts w:asciiTheme="minorHAnsi" w:hAnsiTheme="minorHAnsi" w:cstheme="minorHAnsi"/>
          <w:spacing w:val="-7"/>
        </w:rPr>
        <w:t xml:space="preserve"> </w:t>
      </w:r>
      <w:r w:rsidRPr="00260C07">
        <w:rPr>
          <w:rFonts w:asciiTheme="minorHAnsi" w:hAnsiTheme="minorHAnsi" w:cstheme="minorHAnsi"/>
        </w:rPr>
        <w:t>selección que se debe llevar a cabo para la selección de los contratistas en virtud del mecanismo de Obras por Impuestos a la luz de lo dispuesto en el artículo 1.6.5.3.4.6 del Decreto 1915 de 2017, por el cual se adiciona el título 5 de la parte 6 del libro 1 al Decreto 1625 de 2016, Único Reglamentario en Materia Tributaria.</w:t>
      </w:r>
      <w:r w:rsidRPr="00260C07">
        <w:rPr>
          <w:rFonts w:asciiTheme="minorHAnsi" w:hAnsiTheme="minorHAnsi" w:cstheme="minorHAnsi"/>
          <w:spacing w:val="-4"/>
        </w:rPr>
        <w:t xml:space="preserve"> </w:t>
      </w:r>
      <w:r w:rsidRPr="00260C07">
        <w:rPr>
          <w:rFonts w:asciiTheme="minorHAnsi" w:hAnsiTheme="minorHAnsi" w:cstheme="minorHAnsi"/>
        </w:rPr>
        <w:t>Se</w:t>
      </w:r>
      <w:r w:rsidRPr="00260C07">
        <w:rPr>
          <w:rFonts w:asciiTheme="minorHAnsi" w:hAnsiTheme="minorHAnsi" w:cstheme="minorHAnsi"/>
          <w:spacing w:val="-4"/>
        </w:rPr>
        <w:t xml:space="preserve"> </w:t>
      </w:r>
      <w:r w:rsidRPr="00260C07">
        <w:rPr>
          <w:rFonts w:asciiTheme="minorHAnsi" w:hAnsiTheme="minorHAnsi" w:cstheme="minorHAnsi"/>
        </w:rPr>
        <w:t>trata</w:t>
      </w:r>
      <w:r w:rsidRPr="00260C07">
        <w:rPr>
          <w:rFonts w:asciiTheme="minorHAnsi" w:hAnsiTheme="minorHAnsi" w:cstheme="minorHAnsi"/>
          <w:spacing w:val="-5"/>
        </w:rPr>
        <w:t xml:space="preserve"> </w:t>
      </w:r>
      <w:r w:rsidRPr="00260C07">
        <w:rPr>
          <w:rFonts w:asciiTheme="minorHAnsi" w:hAnsiTheme="minorHAnsi" w:cstheme="minorHAnsi"/>
        </w:rPr>
        <w:t>de</w:t>
      </w:r>
      <w:r w:rsidRPr="00260C07">
        <w:rPr>
          <w:rFonts w:asciiTheme="minorHAnsi" w:hAnsiTheme="minorHAnsi" w:cstheme="minorHAnsi"/>
          <w:spacing w:val="-2"/>
        </w:rPr>
        <w:t xml:space="preserve"> </w:t>
      </w:r>
      <w:r w:rsidRPr="00260C07">
        <w:rPr>
          <w:rFonts w:asciiTheme="minorHAnsi" w:hAnsiTheme="minorHAnsi" w:cstheme="minorHAnsi"/>
        </w:rPr>
        <w:t>un</w:t>
      </w:r>
      <w:r w:rsidRPr="00260C07">
        <w:rPr>
          <w:rFonts w:asciiTheme="minorHAnsi" w:hAnsiTheme="minorHAnsi" w:cstheme="minorHAnsi"/>
          <w:spacing w:val="-3"/>
        </w:rPr>
        <w:t xml:space="preserve"> </w:t>
      </w:r>
      <w:r w:rsidRPr="00260C07">
        <w:rPr>
          <w:rFonts w:asciiTheme="minorHAnsi" w:hAnsiTheme="minorHAnsi" w:cstheme="minorHAnsi"/>
        </w:rPr>
        <w:t>proceso</w:t>
      </w:r>
      <w:r w:rsidRPr="00260C07">
        <w:rPr>
          <w:rFonts w:asciiTheme="minorHAnsi" w:hAnsiTheme="minorHAnsi" w:cstheme="minorHAnsi"/>
          <w:spacing w:val="-1"/>
        </w:rPr>
        <w:t xml:space="preserve"> </w:t>
      </w:r>
      <w:r w:rsidRPr="00260C07">
        <w:rPr>
          <w:rFonts w:asciiTheme="minorHAnsi" w:hAnsiTheme="minorHAnsi" w:cstheme="minorHAnsi"/>
        </w:rPr>
        <w:t>de</w:t>
      </w:r>
      <w:r w:rsidRPr="00260C07">
        <w:rPr>
          <w:rFonts w:asciiTheme="minorHAnsi" w:hAnsiTheme="minorHAnsi" w:cstheme="minorHAnsi"/>
          <w:spacing w:val="-4"/>
        </w:rPr>
        <w:t xml:space="preserve"> </w:t>
      </w:r>
      <w:r w:rsidRPr="00260C07">
        <w:rPr>
          <w:rFonts w:asciiTheme="minorHAnsi" w:hAnsiTheme="minorHAnsi" w:cstheme="minorHAnsi"/>
        </w:rPr>
        <w:t>selección</w:t>
      </w:r>
      <w:r w:rsidRPr="00260C07">
        <w:rPr>
          <w:rFonts w:asciiTheme="minorHAnsi" w:hAnsiTheme="minorHAnsi" w:cstheme="minorHAnsi"/>
          <w:spacing w:val="-3"/>
        </w:rPr>
        <w:t xml:space="preserve"> </w:t>
      </w:r>
      <w:r w:rsidRPr="00260C07">
        <w:rPr>
          <w:rFonts w:asciiTheme="minorHAnsi" w:hAnsiTheme="minorHAnsi" w:cstheme="minorHAnsi"/>
        </w:rPr>
        <w:t>regulado</w:t>
      </w:r>
      <w:r w:rsidRPr="00260C07">
        <w:rPr>
          <w:rFonts w:asciiTheme="minorHAnsi" w:hAnsiTheme="minorHAnsi" w:cstheme="minorHAnsi"/>
          <w:spacing w:val="-1"/>
        </w:rPr>
        <w:t xml:space="preserve"> </w:t>
      </w:r>
      <w:r w:rsidRPr="00260C07">
        <w:rPr>
          <w:rFonts w:asciiTheme="minorHAnsi" w:hAnsiTheme="minorHAnsi" w:cstheme="minorHAnsi"/>
        </w:rPr>
        <w:t>por</w:t>
      </w:r>
      <w:r w:rsidRPr="00260C07">
        <w:rPr>
          <w:rFonts w:asciiTheme="minorHAnsi" w:hAnsiTheme="minorHAnsi" w:cstheme="minorHAnsi"/>
          <w:spacing w:val="-2"/>
        </w:rPr>
        <w:t xml:space="preserve"> </w:t>
      </w:r>
      <w:r w:rsidRPr="00260C07">
        <w:rPr>
          <w:rFonts w:asciiTheme="minorHAnsi" w:hAnsiTheme="minorHAnsi" w:cstheme="minorHAnsi"/>
        </w:rPr>
        <w:t>la</w:t>
      </w:r>
      <w:r w:rsidRPr="00260C07">
        <w:rPr>
          <w:rFonts w:asciiTheme="minorHAnsi" w:hAnsiTheme="minorHAnsi" w:cstheme="minorHAnsi"/>
          <w:spacing w:val="-2"/>
        </w:rPr>
        <w:t xml:space="preserve"> </w:t>
      </w:r>
      <w:r w:rsidRPr="00260C07">
        <w:rPr>
          <w:rFonts w:asciiTheme="minorHAnsi" w:hAnsiTheme="minorHAnsi" w:cstheme="minorHAnsi"/>
        </w:rPr>
        <w:t>legislación</w:t>
      </w:r>
      <w:r w:rsidRPr="00260C07">
        <w:rPr>
          <w:rFonts w:asciiTheme="minorHAnsi" w:hAnsiTheme="minorHAnsi" w:cstheme="minorHAnsi"/>
          <w:spacing w:val="-6"/>
        </w:rPr>
        <w:t xml:space="preserve"> </w:t>
      </w:r>
      <w:r w:rsidRPr="00260C07">
        <w:rPr>
          <w:rFonts w:asciiTheme="minorHAnsi" w:hAnsiTheme="minorHAnsi" w:cstheme="minorHAnsi"/>
        </w:rPr>
        <w:t>privada,</w:t>
      </w:r>
      <w:r w:rsidRPr="00260C07">
        <w:rPr>
          <w:rFonts w:asciiTheme="minorHAnsi" w:hAnsiTheme="minorHAnsi" w:cstheme="minorHAnsi"/>
          <w:spacing w:val="-5"/>
        </w:rPr>
        <w:t xml:space="preserve"> </w:t>
      </w:r>
      <w:r w:rsidRPr="00260C07">
        <w:rPr>
          <w:rFonts w:asciiTheme="minorHAnsi" w:hAnsiTheme="minorHAnsi" w:cstheme="minorHAnsi"/>
        </w:rPr>
        <w:t>sin</w:t>
      </w:r>
      <w:r w:rsidRPr="00260C07">
        <w:rPr>
          <w:rFonts w:asciiTheme="minorHAnsi" w:hAnsiTheme="minorHAnsi" w:cstheme="minorHAnsi"/>
          <w:spacing w:val="-5"/>
        </w:rPr>
        <w:t xml:space="preserve"> </w:t>
      </w:r>
      <w:r w:rsidRPr="00260C07">
        <w:rPr>
          <w:rFonts w:asciiTheme="minorHAnsi" w:hAnsiTheme="minorHAnsi" w:cstheme="minorHAnsi"/>
        </w:rPr>
        <w:t>perjuicio</w:t>
      </w:r>
      <w:r w:rsidRPr="00260C07">
        <w:rPr>
          <w:rFonts w:asciiTheme="minorHAnsi" w:hAnsiTheme="minorHAnsi" w:cstheme="minorHAnsi"/>
          <w:spacing w:val="-2"/>
        </w:rPr>
        <w:t xml:space="preserve"> </w:t>
      </w:r>
      <w:r w:rsidRPr="00260C07">
        <w:rPr>
          <w:rFonts w:asciiTheme="minorHAnsi" w:hAnsiTheme="minorHAnsi" w:cstheme="minorHAnsi"/>
        </w:rPr>
        <w:t>de la</w:t>
      </w:r>
      <w:r w:rsidRPr="00260C07">
        <w:rPr>
          <w:rFonts w:asciiTheme="minorHAnsi" w:hAnsiTheme="minorHAnsi" w:cstheme="minorHAnsi"/>
          <w:spacing w:val="-7"/>
        </w:rPr>
        <w:t xml:space="preserve"> </w:t>
      </w:r>
      <w:r w:rsidRPr="00260C07">
        <w:rPr>
          <w:rFonts w:asciiTheme="minorHAnsi" w:hAnsiTheme="minorHAnsi" w:cstheme="minorHAnsi"/>
        </w:rPr>
        <w:t>inclusión</w:t>
      </w:r>
      <w:r w:rsidRPr="00260C07">
        <w:rPr>
          <w:rFonts w:asciiTheme="minorHAnsi" w:hAnsiTheme="minorHAnsi" w:cstheme="minorHAnsi"/>
          <w:spacing w:val="-7"/>
        </w:rPr>
        <w:t xml:space="preserve"> </w:t>
      </w:r>
      <w:r w:rsidRPr="00260C07">
        <w:rPr>
          <w:rFonts w:asciiTheme="minorHAnsi" w:hAnsiTheme="minorHAnsi" w:cstheme="minorHAnsi"/>
        </w:rPr>
        <w:t>de</w:t>
      </w:r>
      <w:r w:rsidRPr="00260C07">
        <w:rPr>
          <w:rFonts w:asciiTheme="minorHAnsi" w:hAnsiTheme="minorHAnsi" w:cstheme="minorHAnsi"/>
          <w:spacing w:val="-6"/>
        </w:rPr>
        <w:t xml:space="preserve"> </w:t>
      </w:r>
      <w:r w:rsidRPr="00260C07">
        <w:rPr>
          <w:rFonts w:asciiTheme="minorHAnsi" w:hAnsiTheme="minorHAnsi" w:cstheme="minorHAnsi"/>
        </w:rPr>
        <w:t>los</w:t>
      </w:r>
      <w:r w:rsidRPr="00260C07">
        <w:rPr>
          <w:rFonts w:asciiTheme="minorHAnsi" w:hAnsiTheme="minorHAnsi" w:cstheme="minorHAnsi"/>
          <w:spacing w:val="-7"/>
        </w:rPr>
        <w:t xml:space="preserve"> </w:t>
      </w:r>
      <w:r w:rsidRPr="00260C07">
        <w:rPr>
          <w:rFonts w:asciiTheme="minorHAnsi" w:hAnsiTheme="minorHAnsi" w:cstheme="minorHAnsi"/>
        </w:rPr>
        <w:t>principios</w:t>
      </w:r>
      <w:r w:rsidRPr="00260C07">
        <w:rPr>
          <w:rFonts w:asciiTheme="minorHAnsi" w:hAnsiTheme="minorHAnsi" w:cstheme="minorHAnsi"/>
          <w:spacing w:val="-7"/>
        </w:rPr>
        <w:t xml:space="preserve"> </w:t>
      </w:r>
      <w:r w:rsidRPr="00260C07">
        <w:rPr>
          <w:rFonts w:asciiTheme="minorHAnsi" w:hAnsiTheme="minorHAnsi" w:cstheme="minorHAnsi"/>
        </w:rPr>
        <w:t>de</w:t>
      </w:r>
      <w:r w:rsidRPr="00260C07">
        <w:rPr>
          <w:rFonts w:asciiTheme="minorHAnsi" w:hAnsiTheme="minorHAnsi" w:cstheme="minorHAnsi"/>
          <w:spacing w:val="-6"/>
        </w:rPr>
        <w:t xml:space="preserve"> </w:t>
      </w:r>
      <w:r w:rsidRPr="00260C07">
        <w:rPr>
          <w:rFonts w:asciiTheme="minorHAnsi" w:hAnsiTheme="minorHAnsi" w:cstheme="minorHAnsi"/>
        </w:rPr>
        <w:t>publicidad,</w:t>
      </w:r>
      <w:r w:rsidRPr="00260C07">
        <w:rPr>
          <w:rFonts w:asciiTheme="minorHAnsi" w:hAnsiTheme="minorHAnsi" w:cstheme="minorHAnsi"/>
          <w:spacing w:val="-6"/>
        </w:rPr>
        <w:t xml:space="preserve"> </w:t>
      </w:r>
      <w:r w:rsidRPr="00260C07">
        <w:rPr>
          <w:rFonts w:asciiTheme="minorHAnsi" w:hAnsiTheme="minorHAnsi" w:cstheme="minorHAnsi"/>
        </w:rPr>
        <w:t>selección,</w:t>
      </w:r>
      <w:r w:rsidRPr="00260C07">
        <w:rPr>
          <w:rFonts w:asciiTheme="minorHAnsi" w:hAnsiTheme="minorHAnsi" w:cstheme="minorHAnsi"/>
          <w:spacing w:val="-9"/>
        </w:rPr>
        <w:t xml:space="preserve"> </w:t>
      </w:r>
      <w:r w:rsidRPr="00260C07">
        <w:rPr>
          <w:rFonts w:asciiTheme="minorHAnsi" w:hAnsiTheme="minorHAnsi" w:cstheme="minorHAnsi"/>
        </w:rPr>
        <w:t>objetiva</w:t>
      </w:r>
      <w:r w:rsidRPr="00260C07">
        <w:rPr>
          <w:rFonts w:asciiTheme="minorHAnsi" w:hAnsiTheme="minorHAnsi" w:cstheme="minorHAnsi"/>
          <w:spacing w:val="-7"/>
        </w:rPr>
        <w:t xml:space="preserve"> </w:t>
      </w:r>
      <w:r w:rsidRPr="00260C07">
        <w:rPr>
          <w:rFonts w:asciiTheme="minorHAnsi" w:hAnsiTheme="minorHAnsi" w:cstheme="minorHAnsi"/>
        </w:rPr>
        <w:t>y</w:t>
      </w:r>
      <w:r w:rsidRPr="00260C07">
        <w:rPr>
          <w:rFonts w:asciiTheme="minorHAnsi" w:hAnsiTheme="minorHAnsi" w:cstheme="minorHAnsi"/>
          <w:spacing w:val="-6"/>
        </w:rPr>
        <w:t xml:space="preserve"> </w:t>
      </w:r>
      <w:r w:rsidRPr="00260C07">
        <w:rPr>
          <w:rFonts w:asciiTheme="minorHAnsi" w:hAnsiTheme="minorHAnsi" w:cstheme="minorHAnsi"/>
        </w:rPr>
        <w:t>buena</w:t>
      </w:r>
      <w:r w:rsidRPr="00260C07">
        <w:rPr>
          <w:rFonts w:asciiTheme="minorHAnsi" w:hAnsiTheme="minorHAnsi" w:cstheme="minorHAnsi"/>
          <w:spacing w:val="-7"/>
        </w:rPr>
        <w:t xml:space="preserve"> </w:t>
      </w:r>
      <w:r w:rsidRPr="00260C07">
        <w:rPr>
          <w:rFonts w:asciiTheme="minorHAnsi" w:hAnsiTheme="minorHAnsi" w:cstheme="minorHAnsi"/>
        </w:rPr>
        <w:t>fe</w:t>
      </w:r>
      <w:r w:rsidRPr="00260C07">
        <w:rPr>
          <w:rFonts w:asciiTheme="minorHAnsi" w:hAnsiTheme="minorHAnsi" w:cstheme="minorHAnsi"/>
          <w:spacing w:val="-6"/>
        </w:rPr>
        <w:t xml:space="preserve"> </w:t>
      </w:r>
      <w:r w:rsidRPr="00260C07">
        <w:rPr>
          <w:rFonts w:asciiTheme="minorHAnsi" w:hAnsiTheme="minorHAnsi" w:cstheme="minorHAnsi"/>
        </w:rPr>
        <w:t>contractual</w:t>
      </w:r>
      <w:r w:rsidRPr="00260C07">
        <w:rPr>
          <w:rFonts w:asciiTheme="minorHAnsi" w:hAnsiTheme="minorHAnsi" w:cstheme="minorHAnsi"/>
          <w:spacing w:val="-7"/>
        </w:rPr>
        <w:t xml:space="preserve"> </w:t>
      </w:r>
      <w:r w:rsidRPr="00260C07">
        <w:rPr>
          <w:rFonts w:asciiTheme="minorHAnsi" w:hAnsiTheme="minorHAnsi" w:cstheme="minorHAnsi"/>
        </w:rPr>
        <w:t>durante el desarrollo de la selección del contratista.</w:t>
      </w:r>
    </w:p>
    <w:p w14:paraId="2CF4839A" w14:textId="77777777" w:rsidR="00975A58" w:rsidRPr="00260C07" w:rsidRDefault="00975A58" w:rsidP="00B45BFB">
      <w:pPr>
        <w:pStyle w:val="Prrafodelista"/>
        <w:numPr>
          <w:ilvl w:val="0"/>
          <w:numId w:val="29"/>
        </w:numPr>
        <w:tabs>
          <w:tab w:val="left" w:pos="623"/>
        </w:tabs>
        <w:spacing w:before="165" w:line="276" w:lineRule="auto"/>
        <w:ind w:right="-3"/>
        <w:rPr>
          <w:rFonts w:asciiTheme="minorHAnsi" w:hAnsiTheme="minorHAnsi" w:cstheme="minorHAnsi"/>
        </w:rPr>
      </w:pPr>
      <w:r w:rsidRPr="00260C07">
        <w:rPr>
          <w:rFonts w:asciiTheme="minorHAnsi" w:hAnsiTheme="minorHAnsi" w:cstheme="minorHAnsi"/>
          <w:b/>
          <w:color w:val="000000"/>
        </w:rPr>
        <w:t>MEN:</w:t>
      </w:r>
      <w:r w:rsidRPr="00260C07">
        <w:rPr>
          <w:rFonts w:asciiTheme="minorHAnsi" w:hAnsiTheme="minorHAnsi" w:cstheme="minorHAnsi"/>
          <w:color w:val="000000"/>
        </w:rPr>
        <w:t xml:space="preserve"> Ministerio de Educación Nacional.</w:t>
      </w:r>
    </w:p>
    <w:p w14:paraId="3B698635" w14:textId="77777777" w:rsidR="00975A58" w:rsidRPr="00260C07" w:rsidRDefault="00975A58" w:rsidP="00B45BFB">
      <w:pPr>
        <w:pStyle w:val="Prrafodelista"/>
        <w:numPr>
          <w:ilvl w:val="0"/>
          <w:numId w:val="29"/>
        </w:numPr>
        <w:tabs>
          <w:tab w:val="left" w:pos="623"/>
        </w:tabs>
        <w:spacing w:before="165" w:line="276" w:lineRule="auto"/>
        <w:ind w:right="-3"/>
        <w:rPr>
          <w:rFonts w:asciiTheme="minorHAnsi" w:hAnsiTheme="minorHAnsi" w:cstheme="minorHAnsi"/>
        </w:rPr>
      </w:pPr>
      <w:r w:rsidRPr="00260C07">
        <w:rPr>
          <w:rFonts w:asciiTheme="minorHAnsi" w:hAnsiTheme="minorHAnsi" w:cstheme="minorHAnsi"/>
          <w:b/>
          <w:color w:val="000000"/>
        </w:rPr>
        <w:t>Mobiliario institucional:</w:t>
      </w:r>
      <w:r w:rsidRPr="00260C07">
        <w:rPr>
          <w:rFonts w:asciiTheme="minorHAnsi" w:hAnsiTheme="minorHAnsi" w:cstheme="minorHAnsi"/>
          <w:color w:val="000000"/>
        </w:rPr>
        <w:t xml:space="preserve"> Se considera mobiliario institucional todos aquellos muebles que se encuentran en edificaciones de uso masivo como colegios, universidades, centros comerciales, oficinas gubernamentales, hospitales y establecimientos carcelarios, entre otros:</w:t>
      </w:r>
    </w:p>
    <w:p w14:paraId="5A4E823C" w14:textId="77777777" w:rsidR="00975A58" w:rsidRPr="00260C07" w:rsidRDefault="00975A58" w:rsidP="00B45BFB">
      <w:pPr>
        <w:pBdr>
          <w:top w:val="nil"/>
          <w:left w:val="nil"/>
          <w:bottom w:val="nil"/>
          <w:right w:val="nil"/>
          <w:between w:val="nil"/>
        </w:pBdr>
        <w:spacing w:line="276" w:lineRule="auto"/>
        <w:ind w:right="-3"/>
        <w:rPr>
          <w:rFonts w:asciiTheme="minorHAnsi" w:hAnsiTheme="minorHAnsi" w:cstheme="minorHAnsi"/>
          <w:color w:val="000000"/>
        </w:rPr>
      </w:pPr>
    </w:p>
    <w:p w14:paraId="10E70F9E" w14:textId="77777777" w:rsidR="00975A58" w:rsidRPr="00260C07" w:rsidRDefault="00975A58" w:rsidP="00B45BFB">
      <w:pPr>
        <w:pStyle w:val="Prrafodelista"/>
        <w:widowControl/>
        <w:numPr>
          <w:ilvl w:val="0"/>
          <w:numId w:val="30"/>
        </w:numPr>
        <w:pBdr>
          <w:top w:val="nil"/>
          <w:left w:val="nil"/>
          <w:bottom w:val="nil"/>
          <w:right w:val="nil"/>
          <w:between w:val="nil"/>
        </w:pBdr>
        <w:autoSpaceDE/>
        <w:autoSpaceDN/>
        <w:spacing w:line="276" w:lineRule="auto"/>
        <w:ind w:right="-3"/>
        <w:rPr>
          <w:rFonts w:asciiTheme="minorHAnsi" w:hAnsiTheme="minorHAnsi" w:cstheme="minorHAnsi"/>
          <w:color w:val="000000"/>
        </w:rPr>
      </w:pPr>
      <w:r w:rsidRPr="00260C07">
        <w:rPr>
          <w:rFonts w:asciiTheme="minorHAnsi" w:hAnsiTheme="minorHAnsi" w:cstheme="minorHAnsi"/>
          <w:color w:val="000000"/>
        </w:rPr>
        <w:t xml:space="preserve">Mobiliario oficina abierta e institucional: Elementos desarrollados como mobiliario para la vida cotidiana en las diferentes áreas de edificaciones de gestión, productivas, comerciales o </w:t>
      </w:r>
      <w:r w:rsidRPr="00260C07">
        <w:rPr>
          <w:rFonts w:asciiTheme="minorHAnsi" w:hAnsiTheme="minorHAnsi" w:cstheme="minorHAnsi"/>
        </w:rPr>
        <w:t>fábricas</w:t>
      </w:r>
      <w:r w:rsidRPr="00260C07">
        <w:rPr>
          <w:rFonts w:asciiTheme="minorHAnsi" w:hAnsiTheme="minorHAnsi" w:cstheme="minorHAnsi"/>
          <w:color w:val="000000"/>
        </w:rPr>
        <w:t>; con materiales o combinaciones de metal, madera y plástico producidos a gran escala, como sillas, mesas, puestos de trabajo, archivadores, mesas de juntas, camas no medicalizadas, camas no empotradas, armarios, mesas y sillas no empotradas entre otros.</w:t>
      </w:r>
    </w:p>
    <w:p w14:paraId="0B4ECF62" w14:textId="77777777" w:rsidR="00975A58" w:rsidRPr="00260C07" w:rsidRDefault="00975A58" w:rsidP="00B45BFB">
      <w:pPr>
        <w:pStyle w:val="Prrafodelista"/>
        <w:widowControl/>
        <w:numPr>
          <w:ilvl w:val="0"/>
          <w:numId w:val="30"/>
        </w:numPr>
        <w:pBdr>
          <w:top w:val="nil"/>
          <w:left w:val="nil"/>
          <w:bottom w:val="nil"/>
          <w:right w:val="nil"/>
          <w:between w:val="nil"/>
        </w:pBdr>
        <w:autoSpaceDE/>
        <w:autoSpaceDN/>
        <w:spacing w:line="276" w:lineRule="auto"/>
        <w:ind w:right="-3"/>
        <w:rPr>
          <w:rFonts w:asciiTheme="minorHAnsi" w:hAnsiTheme="minorHAnsi" w:cstheme="minorHAnsi"/>
          <w:color w:val="000000"/>
        </w:rPr>
      </w:pPr>
      <w:r w:rsidRPr="00260C07">
        <w:rPr>
          <w:rFonts w:asciiTheme="minorHAnsi" w:hAnsiTheme="minorHAnsi" w:cstheme="minorHAnsi"/>
          <w:color w:val="000000"/>
        </w:rPr>
        <w:t xml:space="preserve">Mobiliario </w:t>
      </w:r>
      <w:proofErr w:type="spellStart"/>
      <w:r w:rsidRPr="00260C07">
        <w:rPr>
          <w:rFonts w:asciiTheme="minorHAnsi" w:hAnsiTheme="minorHAnsi" w:cstheme="minorHAnsi"/>
          <w:color w:val="000000"/>
        </w:rPr>
        <w:t>retail</w:t>
      </w:r>
      <w:proofErr w:type="spellEnd"/>
      <w:r w:rsidRPr="00260C07">
        <w:rPr>
          <w:rFonts w:asciiTheme="minorHAnsi" w:hAnsiTheme="minorHAnsi" w:cstheme="minorHAnsi"/>
          <w:color w:val="000000"/>
        </w:rPr>
        <w:t>: elementos desarrollados como mobiliario para exhibición y publicidad comercial en puntos de venta de grandes superficies con materiales o combinaciones de metal, madera y plástico producidos a gran escala.</w:t>
      </w:r>
    </w:p>
    <w:p w14:paraId="697691CE" w14:textId="77777777" w:rsidR="00975A58" w:rsidRPr="00260C07" w:rsidRDefault="00975A58" w:rsidP="00B45BFB">
      <w:pPr>
        <w:pStyle w:val="Prrafodelista"/>
        <w:widowControl/>
        <w:numPr>
          <w:ilvl w:val="0"/>
          <w:numId w:val="30"/>
        </w:numPr>
        <w:pBdr>
          <w:top w:val="nil"/>
          <w:left w:val="nil"/>
          <w:bottom w:val="nil"/>
          <w:right w:val="nil"/>
          <w:between w:val="nil"/>
        </w:pBdr>
        <w:autoSpaceDE/>
        <w:autoSpaceDN/>
        <w:spacing w:line="276" w:lineRule="auto"/>
        <w:ind w:right="-3"/>
        <w:rPr>
          <w:rFonts w:asciiTheme="minorHAnsi" w:hAnsiTheme="minorHAnsi" w:cstheme="minorHAnsi"/>
          <w:color w:val="000000"/>
        </w:rPr>
      </w:pPr>
      <w:r w:rsidRPr="00260C07">
        <w:rPr>
          <w:rFonts w:asciiTheme="minorHAnsi" w:hAnsiTheme="minorHAnsi" w:cstheme="minorHAnsi"/>
          <w:color w:val="000000"/>
        </w:rPr>
        <w:t>Mobiliario puntos de venta: elementos desarrollados como mobiliario para puntos comerciales en áreas arquitectónicas especiales, como centros o distritos comerciales ajustadas para atender clientes con identidad corporativa de marca con materiales o combinaciones de metal, madera y plástico producidos a gran escala.</w:t>
      </w:r>
    </w:p>
    <w:p w14:paraId="04C47650" w14:textId="77777777" w:rsidR="00975A58" w:rsidRPr="00260C07" w:rsidRDefault="00975A58" w:rsidP="00B45BFB">
      <w:pPr>
        <w:widowControl/>
        <w:pBdr>
          <w:top w:val="nil"/>
          <w:left w:val="nil"/>
          <w:bottom w:val="nil"/>
          <w:right w:val="nil"/>
          <w:between w:val="nil"/>
        </w:pBdr>
        <w:autoSpaceDE/>
        <w:autoSpaceDN/>
        <w:spacing w:line="276" w:lineRule="auto"/>
        <w:ind w:left="720" w:right="-3"/>
        <w:jc w:val="both"/>
        <w:rPr>
          <w:rFonts w:asciiTheme="minorHAnsi" w:hAnsiTheme="minorHAnsi" w:cstheme="minorHAnsi"/>
          <w:color w:val="000000"/>
        </w:rPr>
      </w:pPr>
    </w:p>
    <w:p w14:paraId="7FFB92CE" w14:textId="77777777" w:rsidR="00975A58" w:rsidRPr="00260C07" w:rsidRDefault="00975A58" w:rsidP="00B45BFB">
      <w:pPr>
        <w:widowControl/>
        <w:pBdr>
          <w:top w:val="nil"/>
          <w:left w:val="nil"/>
          <w:bottom w:val="nil"/>
          <w:right w:val="nil"/>
          <w:between w:val="nil"/>
        </w:pBdr>
        <w:autoSpaceDE/>
        <w:autoSpaceDN/>
        <w:spacing w:line="276" w:lineRule="auto"/>
        <w:ind w:left="720" w:right="-3"/>
        <w:jc w:val="both"/>
        <w:rPr>
          <w:rFonts w:asciiTheme="minorHAnsi" w:hAnsiTheme="minorHAnsi" w:cstheme="minorHAnsi"/>
          <w:color w:val="000000"/>
        </w:rPr>
      </w:pPr>
      <w:r w:rsidRPr="00260C07">
        <w:rPr>
          <w:rFonts w:asciiTheme="minorHAnsi" w:hAnsiTheme="minorHAnsi" w:cstheme="minorHAnsi"/>
          <w:color w:val="000000"/>
        </w:rPr>
        <w:t>Este concepto debe ser aplicado de manera integral en las diferentes fases de la evaluación.</w:t>
      </w:r>
    </w:p>
    <w:p w14:paraId="713BEE6E" w14:textId="77777777" w:rsidR="00975A58" w:rsidRPr="00260C07" w:rsidRDefault="00975A58" w:rsidP="00B45BFB">
      <w:pPr>
        <w:widowControl/>
        <w:pBdr>
          <w:top w:val="nil"/>
          <w:left w:val="nil"/>
          <w:bottom w:val="nil"/>
          <w:right w:val="nil"/>
          <w:between w:val="nil"/>
        </w:pBdr>
        <w:autoSpaceDE/>
        <w:autoSpaceDN/>
        <w:spacing w:line="276" w:lineRule="auto"/>
        <w:ind w:left="720" w:right="-3"/>
        <w:jc w:val="both"/>
        <w:rPr>
          <w:rFonts w:asciiTheme="minorHAnsi" w:hAnsiTheme="minorHAnsi" w:cstheme="minorHAnsi"/>
        </w:rPr>
      </w:pPr>
      <w:r w:rsidRPr="00260C07">
        <w:rPr>
          <w:rFonts w:asciiTheme="minorHAnsi" w:hAnsiTheme="minorHAnsi" w:cstheme="minorHAnsi"/>
        </w:rPr>
        <w:t xml:space="preserve"> </w:t>
      </w:r>
    </w:p>
    <w:p w14:paraId="2336ED12" w14:textId="77777777" w:rsidR="00975A58" w:rsidRPr="00260C07" w:rsidRDefault="00975A58" w:rsidP="00B45BFB">
      <w:pPr>
        <w:pStyle w:val="Prrafodelista"/>
        <w:numPr>
          <w:ilvl w:val="1"/>
          <w:numId w:val="29"/>
        </w:numPr>
        <w:tabs>
          <w:tab w:val="left" w:pos="623"/>
        </w:tabs>
        <w:spacing w:line="276" w:lineRule="auto"/>
        <w:ind w:right="-3"/>
        <w:rPr>
          <w:rFonts w:asciiTheme="minorHAnsi" w:hAnsiTheme="minorHAnsi" w:cstheme="minorHAnsi"/>
        </w:rPr>
      </w:pPr>
      <w:r w:rsidRPr="00260C07">
        <w:rPr>
          <w:rFonts w:asciiTheme="minorHAnsi" w:hAnsiTheme="minorHAnsi" w:cstheme="minorHAnsi"/>
          <w:b/>
        </w:rPr>
        <w:t xml:space="preserve">Objeto: </w:t>
      </w:r>
      <w:r w:rsidRPr="00260C07">
        <w:rPr>
          <w:rFonts w:asciiTheme="minorHAnsi" w:hAnsiTheme="minorHAnsi" w:cstheme="minorHAnsi"/>
        </w:rPr>
        <w:t>Actividades a ejecutar como consecuencia de la selección del contratista en el presente proceso licitatorio.</w:t>
      </w:r>
    </w:p>
    <w:p w14:paraId="0D318FCD" w14:textId="77777777" w:rsidR="00975A58" w:rsidRPr="00260C07" w:rsidRDefault="00975A58" w:rsidP="00B45BFB">
      <w:pPr>
        <w:pStyle w:val="Prrafodelista"/>
        <w:tabs>
          <w:tab w:val="left" w:pos="623"/>
        </w:tabs>
        <w:spacing w:line="276" w:lineRule="auto"/>
        <w:ind w:left="623" w:right="-3" w:firstLine="0"/>
        <w:rPr>
          <w:rFonts w:asciiTheme="minorHAnsi" w:hAnsiTheme="minorHAnsi" w:cstheme="minorHAnsi"/>
        </w:rPr>
      </w:pPr>
    </w:p>
    <w:p w14:paraId="4E7CE164" w14:textId="77777777" w:rsidR="004D63CB" w:rsidRPr="00260C07" w:rsidRDefault="00975A58" w:rsidP="00B45BFB">
      <w:pPr>
        <w:pStyle w:val="Prrafodelista"/>
        <w:numPr>
          <w:ilvl w:val="1"/>
          <w:numId w:val="29"/>
        </w:numPr>
        <w:tabs>
          <w:tab w:val="left" w:pos="623"/>
        </w:tabs>
        <w:spacing w:line="276" w:lineRule="auto"/>
        <w:ind w:right="-3"/>
        <w:rPr>
          <w:rFonts w:asciiTheme="minorHAnsi" w:hAnsiTheme="minorHAnsi" w:cstheme="minorHAnsi"/>
        </w:rPr>
      </w:pPr>
      <w:r w:rsidRPr="00260C07">
        <w:rPr>
          <w:rFonts w:asciiTheme="minorHAnsi" w:hAnsiTheme="minorHAnsi" w:cstheme="minorHAnsi"/>
          <w:b/>
        </w:rPr>
        <w:t>Obras</w:t>
      </w:r>
      <w:r w:rsidRPr="00260C07">
        <w:rPr>
          <w:rFonts w:asciiTheme="minorHAnsi" w:hAnsiTheme="minorHAnsi" w:cstheme="minorHAnsi"/>
          <w:b/>
          <w:spacing w:val="-5"/>
        </w:rPr>
        <w:t xml:space="preserve"> </w:t>
      </w:r>
      <w:r w:rsidRPr="00260C07">
        <w:rPr>
          <w:rFonts w:asciiTheme="minorHAnsi" w:hAnsiTheme="minorHAnsi" w:cstheme="minorHAnsi"/>
          <w:b/>
        </w:rPr>
        <w:t>por</w:t>
      </w:r>
      <w:r w:rsidRPr="00260C07">
        <w:rPr>
          <w:rFonts w:asciiTheme="minorHAnsi" w:hAnsiTheme="minorHAnsi" w:cstheme="minorHAnsi"/>
          <w:b/>
          <w:spacing w:val="-5"/>
        </w:rPr>
        <w:t xml:space="preserve"> </w:t>
      </w:r>
      <w:r w:rsidRPr="00260C07">
        <w:rPr>
          <w:rFonts w:asciiTheme="minorHAnsi" w:hAnsiTheme="minorHAnsi" w:cstheme="minorHAnsi"/>
          <w:b/>
        </w:rPr>
        <w:t>impuestos:</w:t>
      </w:r>
      <w:r w:rsidRPr="00260C07">
        <w:rPr>
          <w:rFonts w:asciiTheme="minorHAnsi" w:hAnsiTheme="minorHAnsi" w:cstheme="minorHAnsi"/>
          <w:b/>
          <w:spacing w:val="-5"/>
        </w:rPr>
        <w:t xml:space="preserve"> </w:t>
      </w:r>
      <w:r w:rsidRPr="00260C07">
        <w:rPr>
          <w:rFonts w:asciiTheme="minorHAnsi" w:hAnsiTheme="minorHAnsi" w:cstheme="minorHAnsi"/>
          <w:color w:val="000000"/>
        </w:rPr>
        <w:t xml:space="preserve">Instrumento por medio del cual los contribuyentes de impuesto de renta y </w:t>
      </w:r>
      <w:r w:rsidRPr="00260C07">
        <w:rPr>
          <w:rFonts w:asciiTheme="minorHAnsi" w:hAnsiTheme="minorHAnsi" w:cstheme="minorHAnsi"/>
          <w:color w:val="000000"/>
        </w:rPr>
        <w:lastRenderedPageBreak/>
        <w:t>complementarios extinguen dichas obligaciones tributarias a través de la inversión directa en la ejecución de proyectos dentro de las Zonas Más Afectadas por el Conflicto Armado - ZOMAC; los municipios en los que se implementan los Programas de Desarrollo con Enfoque Territorial - PDET; y los Departamentos Amazónicos con población inferior a 85.000 habitantes con corte a 31 de diciembre de 2022.</w:t>
      </w:r>
    </w:p>
    <w:p w14:paraId="27DFA035" w14:textId="77777777" w:rsidR="004D63CB" w:rsidRPr="00260C07" w:rsidRDefault="004D63CB" w:rsidP="00B45BFB">
      <w:pPr>
        <w:pStyle w:val="Prrafodelista"/>
        <w:spacing w:line="276" w:lineRule="auto"/>
        <w:ind w:right="-3"/>
        <w:rPr>
          <w:rFonts w:asciiTheme="minorHAnsi" w:hAnsiTheme="minorHAnsi" w:cstheme="minorHAnsi"/>
          <w:color w:val="000000"/>
        </w:rPr>
      </w:pPr>
    </w:p>
    <w:p w14:paraId="5CB7A152" w14:textId="2A064B20" w:rsidR="004D63CB" w:rsidRPr="00260C07" w:rsidRDefault="00975A58" w:rsidP="00B45BFB">
      <w:pPr>
        <w:pStyle w:val="Prrafodelista"/>
        <w:tabs>
          <w:tab w:val="left" w:pos="623"/>
        </w:tabs>
        <w:spacing w:line="276" w:lineRule="auto"/>
        <w:ind w:left="623" w:right="-3" w:firstLine="0"/>
        <w:rPr>
          <w:rFonts w:asciiTheme="minorHAnsi" w:hAnsiTheme="minorHAnsi" w:cstheme="minorHAnsi"/>
        </w:rPr>
      </w:pPr>
      <w:r w:rsidRPr="00260C07">
        <w:rPr>
          <w:rFonts w:asciiTheme="minorHAnsi" w:hAnsiTheme="minorHAnsi" w:cstheme="minorHAnsi"/>
          <w:color w:val="000000"/>
        </w:rPr>
        <w:t>Lo anterior, de conformidad con lo dispuesto en la Ley 1819 de 2016, el Decreto 1915 de 2017, el Decreto 2469 de 2018, el Decreto 1458 de 2023 y el Manual Operativo de Obras por Impuestos.</w:t>
      </w:r>
    </w:p>
    <w:p w14:paraId="2ED5EBE2" w14:textId="77777777" w:rsidR="004D63CB" w:rsidRPr="00260C07" w:rsidRDefault="004D63CB" w:rsidP="00B45BFB">
      <w:pPr>
        <w:pStyle w:val="Prrafodelista"/>
        <w:tabs>
          <w:tab w:val="left" w:pos="623"/>
        </w:tabs>
        <w:spacing w:line="276" w:lineRule="auto"/>
        <w:ind w:left="623" w:right="-3" w:firstLine="0"/>
        <w:rPr>
          <w:rFonts w:asciiTheme="minorHAnsi" w:hAnsiTheme="minorHAnsi" w:cstheme="minorHAnsi"/>
          <w:color w:val="000000"/>
        </w:rPr>
      </w:pPr>
    </w:p>
    <w:p w14:paraId="1FA806C1" w14:textId="0BB4B6CF" w:rsidR="00975A58" w:rsidRPr="00260C07" w:rsidRDefault="00975A58" w:rsidP="00B45BFB">
      <w:pPr>
        <w:pStyle w:val="Prrafodelista"/>
        <w:tabs>
          <w:tab w:val="left" w:pos="623"/>
        </w:tabs>
        <w:spacing w:line="276" w:lineRule="auto"/>
        <w:ind w:left="623" w:right="-3" w:firstLine="0"/>
        <w:rPr>
          <w:rFonts w:asciiTheme="minorHAnsi" w:hAnsiTheme="minorHAnsi" w:cstheme="minorHAnsi"/>
          <w:color w:val="000000"/>
        </w:rPr>
      </w:pPr>
      <w:r w:rsidRPr="00260C07">
        <w:rPr>
          <w:rFonts w:asciiTheme="minorHAnsi" w:hAnsiTheme="minorHAnsi" w:cstheme="minorHAnsi"/>
          <w:b/>
        </w:rPr>
        <w:t xml:space="preserve">Oferta económica: </w:t>
      </w:r>
      <w:r w:rsidRPr="00260C07">
        <w:rPr>
          <w:rFonts w:asciiTheme="minorHAnsi" w:hAnsiTheme="minorHAnsi" w:cstheme="minorHAnsi"/>
        </w:rPr>
        <w:t>Es el componente económico de la propuesta presentada por el proponente para el presente proceso licitatorio.</w:t>
      </w:r>
    </w:p>
    <w:p w14:paraId="0C17D23D" w14:textId="77777777" w:rsidR="00975A58" w:rsidRPr="00260C07" w:rsidRDefault="00975A58" w:rsidP="00B45BFB">
      <w:pPr>
        <w:pStyle w:val="Prrafodelista"/>
        <w:tabs>
          <w:tab w:val="left" w:pos="623"/>
        </w:tabs>
        <w:spacing w:line="276" w:lineRule="auto"/>
        <w:ind w:left="720" w:right="-3" w:firstLine="0"/>
        <w:rPr>
          <w:rFonts w:asciiTheme="minorHAnsi" w:hAnsiTheme="minorHAnsi" w:cstheme="minorHAnsi"/>
          <w:color w:val="000000"/>
        </w:rPr>
      </w:pPr>
    </w:p>
    <w:p w14:paraId="08E92383" w14:textId="77777777" w:rsidR="00975A58" w:rsidRPr="00260C07" w:rsidRDefault="00975A58" w:rsidP="00B45BFB">
      <w:pPr>
        <w:pStyle w:val="Prrafodelista"/>
        <w:numPr>
          <w:ilvl w:val="0"/>
          <w:numId w:val="31"/>
        </w:numPr>
        <w:tabs>
          <w:tab w:val="left" w:pos="623"/>
        </w:tabs>
        <w:spacing w:line="276" w:lineRule="auto"/>
        <w:ind w:right="-3"/>
        <w:rPr>
          <w:rFonts w:asciiTheme="minorHAnsi" w:hAnsiTheme="minorHAnsi" w:cstheme="minorHAnsi"/>
          <w:color w:val="000000"/>
        </w:rPr>
      </w:pPr>
      <w:r w:rsidRPr="00260C07">
        <w:rPr>
          <w:rFonts w:asciiTheme="minorHAnsi" w:hAnsiTheme="minorHAnsi" w:cstheme="minorHAnsi"/>
          <w:b/>
        </w:rPr>
        <w:t>Oferta</w:t>
      </w:r>
      <w:r w:rsidRPr="00260C07">
        <w:rPr>
          <w:rFonts w:asciiTheme="minorHAnsi" w:hAnsiTheme="minorHAnsi" w:cstheme="minorHAnsi"/>
          <w:b/>
          <w:spacing w:val="-6"/>
        </w:rPr>
        <w:t xml:space="preserve"> </w:t>
      </w:r>
      <w:r w:rsidRPr="00260C07">
        <w:rPr>
          <w:rFonts w:asciiTheme="minorHAnsi" w:hAnsiTheme="minorHAnsi" w:cstheme="minorHAnsi"/>
          <w:b/>
        </w:rPr>
        <w:t>o</w:t>
      </w:r>
      <w:r w:rsidRPr="00260C07">
        <w:rPr>
          <w:rFonts w:asciiTheme="minorHAnsi" w:hAnsiTheme="minorHAnsi" w:cstheme="minorHAnsi"/>
          <w:b/>
          <w:spacing w:val="-9"/>
        </w:rPr>
        <w:t xml:space="preserve"> </w:t>
      </w:r>
      <w:r w:rsidRPr="00260C07">
        <w:rPr>
          <w:rFonts w:asciiTheme="minorHAnsi" w:hAnsiTheme="minorHAnsi" w:cstheme="minorHAnsi"/>
          <w:b/>
        </w:rPr>
        <w:t>propuesta:</w:t>
      </w:r>
      <w:r w:rsidRPr="00260C07">
        <w:rPr>
          <w:rFonts w:asciiTheme="minorHAnsi" w:hAnsiTheme="minorHAnsi" w:cstheme="minorHAnsi"/>
          <w:b/>
          <w:spacing w:val="-8"/>
        </w:rPr>
        <w:t xml:space="preserve"> </w:t>
      </w:r>
      <w:r w:rsidRPr="00260C07">
        <w:rPr>
          <w:rFonts w:asciiTheme="minorHAnsi" w:hAnsiTheme="minorHAnsi" w:cstheme="minorHAnsi"/>
        </w:rPr>
        <w:t>Es</w:t>
      </w:r>
      <w:r w:rsidRPr="00260C07">
        <w:rPr>
          <w:rFonts w:asciiTheme="minorHAnsi" w:hAnsiTheme="minorHAnsi" w:cstheme="minorHAnsi"/>
          <w:spacing w:val="-8"/>
        </w:rPr>
        <w:t xml:space="preserve"> </w:t>
      </w:r>
      <w:r w:rsidRPr="00260C07">
        <w:rPr>
          <w:rFonts w:asciiTheme="minorHAnsi" w:hAnsiTheme="minorHAnsi" w:cstheme="minorHAnsi"/>
        </w:rPr>
        <w:t>el</w:t>
      </w:r>
      <w:r w:rsidRPr="00260C07">
        <w:rPr>
          <w:rFonts w:asciiTheme="minorHAnsi" w:hAnsiTheme="minorHAnsi" w:cstheme="minorHAnsi"/>
          <w:spacing w:val="-8"/>
        </w:rPr>
        <w:t xml:space="preserve"> </w:t>
      </w:r>
      <w:r w:rsidRPr="00260C07">
        <w:rPr>
          <w:rFonts w:asciiTheme="minorHAnsi" w:hAnsiTheme="minorHAnsi" w:cstheme="minorHAnsi"/>
        </w:rPr>
        <w:t>proyecto</w:t>
      </w:r>
      <w:r w:rsidRPr="00260C07">
        <w:rPr>
          <w:rFonts w:asciiTheme="minorHAnsi" w:hAnsiTheme="minorHAnsi" w:cstheme="minorHAnsi"/>
          <w:spacing w:val="-6"/>
        </w:rPr>
        <w:t xml:space="preserve"> </w:t>
      </w:r>
      <w:r w:rsidRPr="00260C07">
        <w:rPr>
          <w:rFonts w:asciiTheme="minorHAnsi" w:hAnsiTheme="minorHAnsi" w:cstheme="minorHAnsi"/>
        </w:rPr>
        <w:t>de</w:t>
      </w:r>
      <w:r w:rsidRPr="00260C07">
        <w:rPr>
          <w:rFonts w:asciiTheme="minorHAnsi" w:hAnsiTheme="minorHAnsi" w:cstheme="minorHAnsi"/>
          <w:spacing w:val="-7"/>
        </w:rPr>
        <w:t xml:space="preserve"> </w:t>
      </w:r>
      <w:r w:rsidRPr="00260C07">
        <w:rPr>
          <w:rFonts w:asciiTheme="minorHAnsi" w:hAnsiTheme="minorHAnsi" w:cstheme="minorHAnsi"/>
        </w:rPr>
        <w:t>negocio</w:t>
      </w:r>
      <w:r w:rsidRPr="00260C07">
        <w:rPr>
          <w:rFonts w:asciiTheme="minorHAnsi" w:hAnsiTheme="minorHAnsi" w:cstheme="minorHAnsi"/>
          <w:spacing w:val="-6"/>
        </w:rPr>
        <w:t xml:space="preserve"> </w:t>
      </w:r>
      <w:r w:rsidRPr="00260C07">
        <w:rPr>
          <w:rFonts w:asciiTheme="minorHAnsi" w:hAnsiTheme="minorHAnsi" w:cstheme="minorHAnsi"/>
        </w:rPr>
        <w:t>jurídico</w:t>
      </w:r>
      <w:r w:rsidRPr="00260C07">
        <w:rPr>
          <w:rFonts w:asciiTheme="minorHAnsi" w:hAnsiTheme="minorHAnsi" w:cstheme="minorHAnsi"/>
          <w:spacing w:val="-6"/>
        </w:rPr>
        <w:t xml:space="preserve"> </w:t>
      </w:r>
      <w:r w:rsidRPr="00260C07">
        <w:rPr>
          <w:rFonts w:asciiTheme="minorHAnsi" w:hAnsiTheme="minorHAnsi" w:cstheme="minorHAnsi"/>
        </w:rPr>
        <w:t>que</w:t>
      </w:r>
      <w:r w:rsidRPr="00260C07">
        <w:rPr>
          <w:rFonts w:asciiTheme="minorHAnsi" w:hAnsiTheme="minorHAnsi" w:cstheme="minorHAnsi"/>
          <w:spacing w:val="-7"/>
        </w:rPr>
        <w:t xml:space="preserve"> </w:t>
      </w:r>
      <w:r w:rsidRPr="00260C07">
        <w:rPr>
          <w:rFonts w:asciiTheme="minorHAnsi" w:hAnsiTheme="minorHAnsi" w:cstheme="minorHAnsi"/>
        </w:rPr>
        <w:t>una</w:t>
      </w:r>
      <w:r w:rsidRPr="00260C07">
        <w:rPr>
          <w:rFonts w:asciiTheme="minorHAnsi" w:hAnsiTheme="minorHAnsi" w:cstheme="minorHAnsi"/>
          <w:spacing w:val="-6"/>
        </w:rPr>
        <w:t xml:space="preserve"> </w:t>
      </w:r>
      <w:r w:rsidRPr="00260C07">
        <w:rPr>
          <w:rFonts w:asciiTheme="minorHAnsi" w:hAnsiTheme="minorHAnsi" w:cstheme="minorHAnsi"/>
        </w:rPr>
        <w:t>persona</w:t>
      </w:r>
      <w:r w:rsidRPr="00260C07">
        <w:rPr>
          <w:rFonts w:asciiTheme="minorHAnsi" w:hAnsiTheme="minorHAnsi" w:cstheme="minorHAnsi"/>
          <w:spacing w:val="-8"/>
        </w:rPr>
        <w:t xml:space="preserve"> </w:t>
      </w:r>
      <w:r w:rsidRPr="00260C07">
        <w:rPr>
          <w:rFonts w:asciiTheme="minorHAnsi" w:hAnsiTheme="minorHAnsi" w:cstheme="minorHAnsi"/>
        </w:rPr>
        <w:t>formula</w:t>
      </w:r>
      <w:r w:rsidRPr="00260C07">
        <w:rPr>
          <w:rFonts w:asciiTheme="minorHAnsi" w:hAnsiTheme="minorHAnsi" w:cstheme="minorHAnsi"/>
          <w:spacing w:val="-8"/>
        </w:rPr>
        <w:t xml:space="preserve"> </w:t>
      </w:r>
      <w:r w:rsidRPr="00260C07">
        <w:rPr>
          <w:rFonts w:asciiTheme="minorHAnsi" w:hAnsiTheme="minorHAnsi" w:cstheme="minorHAnsi"/>
        </w:rPr>
        <w:t>a</w:t>
      </w:r>
      <w:r w:rsidRPr="00260C07">
        <w:rPr>
          <w:rFonts w:asciiTheme="minorHAnsi" w:hAnsiTheme="minorHAnsi" w:cstheme="minorHAnsi"/>
          <w:spacing w:val="-8"/>
        </w:rPr>
        <w:t xml:space="preserve"> </w:t>
      </w:r>
      <w:r w:rsidRPr="00260C07">
        <w:rPr>
          <w:rFonts w:asciiTheme="minorHAnsi" w:hAnsiTheme="minorHAnsi" w:cstheme="minorHAnsi"/>
        </w:rPr>
        <w:t>otra,</w:t>
      </w:r>
      <w:r w:rsidRPr="00260C07">
        <w:rPr>
          <w:rFonts w:asciiTheme="minorHAnsi" w:hAnsiTheme="minorHAnsi" w:cstheme="minorHAnsi"/>
          <w:spacing w:val="-8"/>
        </w:rPr>
        <w:t xml:space="preserve"> </w:t>
      </w:r>
      <w:r w:rsidRPr="00260C07">
        <w:rPr>
          <w:rFonts w:asciiTheme="minorHAnsi" w:hAnsiTheme="minorHAnsi" w:cstheme="minorHAnsi"/>
        </w:rPr>
        <w:t>la</w:t>
      </w:r>
      <w:r w:rsidRPr="00260C07">
        <w:rPr>
          <w:rFonts w:asciiTheme="minorHAnsi" w:hAnsiTheme="minorHAnsi" w:cstheme="minorHAnsi"/>
          <w:spacing w:val="-10"/>
        </w:rPr>
        <w:t xml:space="preserve"> </w:t>
      </w:r>
      <w:r w:rsidRPr="00260C07">
        <w:rPr>
          <w:rFonts w:asciiTheme="minorHAnsi" w:hAnsiTheme="minorHAnsi" w:cstheme="minorHAnsi"/>
        </w:rPr>
        <w:t>cual deberá contener los elementos esenciales del negocio y ser comunicada al destinatario. Entendiéndose comunicada cuando se envíe por el medio establecido en el presente documento para hacerla conocer del destinatario. La propuesta será irrevocable. De consiguiente,</w:t>
      </w:r>
      <w:r w:rsidRPr="00260C07">
        <w:rPr>
          <w:rFonts w:asciiTheme="minorHAnsi" w:hAnsiTheme="minorHAnsi" w:cstheme="minorHAnsi"/>
          <w:spacing w:val="-13"/>
        </w:rPr>
        <w:t xml:space="preserve"> </w:t>
      </w:r>
      <w:r w:rsidRPr="00260C07">
        <w:rPr>
          <w:rFonts w:asciiTheme="minorHAnsi" w:hAnsiTheme="minorHAnsi" w:cstheme="minorHAnsi"/>
        </w:rPr>
        <w:t>una</w:t>
      </w:r>
      <w:r w:rsidRPr="00260C07">
        <w:rPr>
          <w:rFonts w:asciiTheme="minorHAnsi" w:hAnsiTheme="minorHAnsi" w:cstheme="minorHAnsi"/>
          <w:spacing w:val="-12"/>
        </w:rPr>
        <w:t xml:space="preserve"> </w:t>
      </w:r>
      <w:r w:rsidRPr="00260C07">
        <w:rPr>
          <w:rFonts w:asciiTheme="minorHAnsi" w:hAnsiTheme="minorHAnsi" w:cstheme="minorHAnsi"/>
        </w:rPr>
        <w:t>vez</w:t>
      </w:r>
      <w:r w:rsidRPr="00260C07">
        <w:rPr>
          <w:rFonts w:asciiTheme="minorHAnsi" w:hAnsiTheme="minorHAnsi" w:cstheme="minorHAnsi"/>
          <w:spacing w:val="-13"/>
        </w:rPr>
        <w:t xml:space="preserve"> </w:t>
      </w:r>
      <w:r w:rsidRPr="00260C07">
        <w:rPr>
          <w:rFonts w:asciiTheme="minorHAnsi" w:hAnsiTheme="minorHAnsi" w:cstheme="minorHAnsi"/>
        </w:rPr>
        <w:t>comunicada,</w:t>
      </w:r>
      <w:r w:rsidRPr="00260C07">
        <w:rPr>
          <w:rFonts w:asciiTheme="minorHAnsi" w:hAnsiTheme="minorHAnsi" w:cstheme="minorHAnsi"/>
          <w:spacing w:val="-12"/>
        </w:rPr>
        <w:t xml:space="preserve"> </w:t>
      </w:r>
      <w:r w:rsidRPr="00260C07">
        <w:rPr>
          <w:rFonts w:asciiTheme="minorHAnsi" w:hAnsiTheme="minorHAnsi" w:cstheme="minorHAnsi"/>
        </w:rPr>
        <w:t>no</w:t>
      </w:r>
      <w:r w:rsidRPr="00260C07">
        <w:rPr>
          <w:rFonts w:asciiTheme="minorHAnsi" w:hAnsiTheme="minorHAnsi" w:cstheme="minorHAnsi"/>
          <w:spacing w:val="-13"/>
        </w:rPr>
        <w:t xml:space="preserve"> </w:t>
      </w:r>
      <w:r w:rsidRPr="00260C07">
        <w:rPr>
          <w:rFonts w:asciiTheme="minorHAnsi" w:hAnsiTheme="minorHAnsi" w:cstheme="minorHAnsi"/>
        </w:rPr>
        <w:t>podrá</w:t>
      </w:r>
      <w:r w:rsidRPr="00260C07">
        <w:rPr>
          <w:rFonts w:asciiTheme="minorHAnsi" w:hAnsiTheme="minorHAnsi" w:cstheme="minorHAnsi"/>
          <w:spacing w:val="-12"/>
        </w:rPr>
        <w:t xml:space="preserve"> </w:t>
      </w:r>
      <w:r w:rsidRPr="00260C07">
        <w:rPr>
          <w:rFonts w:asciiTheme="minorHAnsi" w:hAnsiTheme="minorHAnsi" w:cstheme="minorHAnsi"/>
        </w:rPr>
        <w:t>retractarse</w:t>
      </w:r>
      <w:r w:rsidRPr="00260C07">
        <w:rPr>
          <w:rFonts w:asciiTheme="minorHAnsi" w:hAnsiTheme="minorHAnsi" w:cstheme="minorHAnsi"/>
          <w:spacing w:val="-13"/>
        </w:rPr>
        <w:t xml:space="preserve"> </w:t>
      </w:r>
      <w:r w:rsidRPr="00260C07">
        <w:rPr>
          <w:rFonts w:asciiTheme="minorHAnsi" w:hAnsiTheme="minorHAnsi" w:cstheme="minorHAnsi"/>
        </w:rPr>
        <w:t>el</w:t>
      </w:r>
      <w:r w:rsidRPr="00260C07">
        <w:rPr>
          <w:rFonts w:asciiTheme="minorHAnsi" w:hAnsiTheme="minorHAnsi" w:cstheme="minorHAnsi"/>
          <w:spacing w:val="-12"/>
        </w:rPr>
        <w:t xml:space="preserve"> </w:t>
      </w:r>
      <w:r w:rsidRPr="00260C07">
        <w:rPr>
          <w:rFonts w:asciiTheme="minorHAnsi" w:hAnsiTheme="minorHAnsi" w:cstheme="minorHAnsi"/>
        </w:rPr>
        <w:t>proponente,</w:t>
      </w:r>
      <w:r w:rsidRPr="00260C07">
        <w:rPr>
          <w:rFonts w:asciiTheme="minorHAnsi" w:hAnsiTheme="minorHAnsi" w:cstheme="minorHAnsi"/>
          <w:spacing w:val="-12"/>
        </w:rPr>
        <w:t xml:space="preserve"> </w:t>
      </w:r>
      <w:r w:rsidRPr="00260C07">
        <w:rPr>
          <w:rFonts w:asciiTheme="minorHAnsi" w:hAnsiTheme="minorHAnsi" w:cstheme="minorHAnsi"/>
        </w:rPr>
        <w:t>so</w:t>
      </w:r>
      <w:r w:rsidRPr="00260C07">
        <w:rPr>
          <w:rFonts w:asciiTheme="minorHAnsi" w:hAnsiTheme="minorHAnsi" w:cstheme="minorHAnsi"/>
          <w:spacing w:val="-13"/>
        </w:rPr>
        <w:t xml:space="preserve"> </w:t>
      </w:r>
      <w:r w:rsidRPr="00260C07">
        <w:rPr>
          <w:rFonts w:asciiTheme="minorHAnsi" w:hAnsiTheme="minorHAnsi" w:cstheme="minorHAnsi"/>
        </w:rPr>
        <w:t>pena</w:t>
      </w:r>
      <w:r w:rsidRPr="00260C07">
        <w:rPr>
          <w:rFonts w:asciiTheme="minorHAnsi" w:hAnsiTheme="minorHAnsi" w:cstheme="minorHAnsi"/>
          <w:spacing w:val="-12"/>
        </w:rPr>
        <w:t xml:space="preserve"> </w:t>
      </w:r>
      <w:r w:rsidRPr="00260C07">
        <w:rPr>
          <w:rFonts w:asciiTheme="minorHAnsi" w:hAnsiTheme="minorHAnsi" w:cstheme="minorHAnsi"/>
        </w:rPr>
        <w:t>de</w:t>
      </w:r>
      <w:r w:rsidRPr="00260C07">
        <w:rPr>
          <w:rFonts w:asciiTheme="minorHAnsi" w:hAnsiTheme="minorHAnsi" w:cstheme="minorHAnsi"/>
          <w:spacing w:val="-13"/>
        </w:rPr>
        <w:t xml:space="preserve"> </w:t>
      </w:r>
      <w:r w:rsidRPr="00260C07">
        <w:rPr>
          <w:rFonts w:asciiTheme="minorHAnsi" w:hAnsiTheme="minorHAnsi" w:cstheme="minorHAnsi"/>
        </w:rPr>
        <w:t>indemnizar los perjuicios que con su revocación cause al destinatario, lo anterior, en consonancia con lo establecido en los artículos 845 y 846 del Código de Comercio.</w:t>
      </w:r>
    </w:p>
    <w:p w14:paraId="730418A7" w14:textId="77777777" w:rsidR="00975A58" w:rsidRPr="00260C07" w:rsidRDefault="00975A58" w:rsidP="00B45BFB">
      <w:pPr>
        <w:pStyle w:val="Prrafodelista"/>
        <w:spacing w:line="276" w:lineRule="auto"/>
        <w:ind w:right="-3"/>
        <w:rPr>
          <w:rFonts w:asciiTheme="minorHAnsi" w:hAnsiTheme="minorHAnsi" w:cstheme="minorHAnsi"/>
          <w:b/>
        </w:rPr>
      </w:pPr>
    </w:p>
    <w:p w14:paraId="4F4226F4" w14:textId="77777777" w:rsidR="004D63CB" w:rsidRPr="00260C07" w:rsidRDefault="00975A58" w:rsidP="00B45BFB">
      <w:pPr>
        <w:pStyle w:val="Prrafodelista"/>
        <w:numPr>
          <w:ilvl w:val="0"/>
          <w:numId w:val="31"/>
        </w:numPr>
        <w:tabs>
          <w:tab w:val="left" w:pos="623"/>
        </w:tabs>
        <w:spacing w:line="276" w:lineRule="auto"/>
        <w:ind w:right="-3"/>
        <w:rPr>
          <w:rFonts w:asciiTheme="minorHAnsi" w:hAnsiTheme="minorHAnsi" w:cstheme="minorHAnsi"/>
          <w:color w:val="000000"/>
        </w:rPr>
      </w:pPr>
      <w:r w:rsidRPr="00260C07">
        <w:rPr>
          <w:rFonts w:asciiTheme="minorHAnsi" w:hAnsiTheme="minorHAnsi" w:cstheme="minorHAnsi"/>
          <w:b/>
        </w:rPr>
        <w:t>PDET:</w:t>
      </w:r>
      <w:r w:rsidRPr="00260C07">
        <w:rPr>
          <w:rFonts w:asciiTheme="minorHAnsi" w:hAnsiTheme="minorHAnsi" w:cstheme="minorHAnsi"/>
          <w:b/>
          <w:spacing w:val="-4"/>
        </w:rPr>
        <w:t xml:space="preserve"> </w:t>
      </w:r>
      <w:r w:rsidRPr="00260C07">
        <w:rPr>
          <w:rFonts w:asciiTheme="minorHAnsi" w:hAnsiTheme="minorHAnsi" w:cstheme="minorHAnsi"/>
          <w:color w:val="000000"/>
        </w:rPr>
        <w:t>Los Programas de Desarrollo con Enfoque Territorial son instrumentos de planificación y gestión, para implementar de manera prioritaria los planes sectoriales y programas, en el marco de la Reforma Rural Integral (RRI) y las medidas pertinentes que establece el Acuerdo Final, en articulación con los planes territoriales, en los municipios priorizados en el Decreto Ley 893 de 2017. Hacen parte 170 municipios.</w:t>
      </w:r>
    </w:p>
    <w:p w14:paraId="37DD3C87" w14:textId="77777777" w:rsidR="004D63CB" w:rsidRPr="00260C07" w:rsidRDefault="004D63CB" w:rsidP="00B45BFB">
      <w:pPr>
        <w:pStyle w:val="Prrafodelista"/>
        <w:spacing w:line="276" w:lineRule="auto"/>
        <w:ind w:right="-3"/>
        <w:rPr>
          <w:rFonts w:asciiTheme="minorHAnsi" w:hAnsiTheme="minorHAnsi" w:cstheme="minorHAnsi"/>
          <w:b/>
          <w:color w:val="000000"/>
        </w:rPr>
      </w:pPr>
    </w:p>
    <w:p w14:paraId="4621AC0B" w14:textId="77777777" w:rsidR="004D63CB" w:rsidRPr="00260C07" w:rsidRDefault="00975A58" w:rsidP="00B45BFB">
      <w:pPr>
        <w:pStyle w:val="Prrafodelista"/>
        <w:numPr>
          <w:ilvl w:val="0"/>
          <w:numId w:val="31"/>
        </w:numPr>
        <w:tabs>
          <w:tab w:val="left" w:pos="623"/>
        </w:tabs>
        <w:spacing w:line="276" w:lineRule="auto"/>
        <w:ind w:right="-3"/>
        <w:rPr>
          <w:rFonts w:asciiTheme="minorHAnsi" w:hAnsiTheme="minorHAnsi" w:cstheme="minorHAnsi"/>
          <w:color w:val="000000"/>
        </w:rPr>
      </w:pPr>
      <w:r w:rsidRPr="00260C07">
        <w:rPr>
          <w:rFonts w:asciiTheme="minorHAnsi" w:hAnsiTheme="minorHAnsi" w:cstheme="minorHAnsi"/>
          <w:b/>
          <w:color w:val="000000"/>
        </w:rPr>
        <w:t>Plazo de ejecución:</w:t>
      </w:r>
      <w:r w:rsidRPr="00260C07">
        <w:rPr>
          <w:rFonts w:asciiTheme="minorHAnsi" w:hAnsiTheme="minorHAnsi" w:cstheme="minorHAnsi"/>
          <w:color w:val="000000"/>
        </w:rPr>
        <w:t xml:space="preserve"> Periodo definido para la ejecución y cumplimiento del objeto del contrato.</w:t>
      </w:r>
    </w:p>
    <w:p w14:paraId="14D1F8FE" w14:textId="77777777" w:rsidR="004D63CB" w:rsidRPr="00260C07" w:rsidRDefault="004D63CB" w:rsidP="00B45BFB">
      <w:pPr>
        <w:pStyle w:val="Prrafodelista"/>
        <w:spacing w:line="276" w:lineRule="auto"/>
        <w:ind w:right="-3"/>
        <w:rPr>
          <w:rFonts w:asciiTheme="minorHAnsi" w:hAnsiTheme="minorHAnsi" w:cstheme="minorHAnsi"/>
          <w:b/>
          <w:color w:val="000000"/>
        </w:rPr>
      </w:pPr>
    </w:p>
    <w:p w14:paraId="2D7E9580" w14:textId="77777777" w:rsidR="004D63CB" w:rsidRPr="00260C07" w:rsidRDefault="00975A58" w:rsidP="00B45BFB">
      <w:pPr>
        <w:pStyle w:val="Prrafodelista"/>
        <w:numPr>
          <w:ilvl w:val="0"/>
          <w:numId w:val="31"/>
        </w:numPr>
        <w:tabs>
          <w:tab w:val="left" w:pos="623"/>
        </w:tabs>
        <w:spacing w:line="276" w:lineRule="auto"/>
        <w:ind w:right="-3"/>
        <w:rPr>
          <w:rFonts w:asciiTheme="minorHAnsi" w:hAnsiTheme="minorHAnsi" w:cstheme="minorHAnsi"/>
          <w:color w:val="000000"/>
        </w:rPr>
      </w:pPr>
      <w:r w:rsidRPr="00260C07">
        <w:rPr>
          <w:rFonts w:asciiTheme="minorHAnsi" w:hAnsiTheme="minorHAnsi" w:cstheme="minorHAnsi"/>
          <w:b/>
          <w:color w:val="000000"/>
        </w:rPr>
        <w:t>Primer orden de elegibilidad:</w:t>
      </w:r>
      <w:r w:rsidRPr="00260C07">
        <w:rPr>
          <w:rFonts w:asciiTheme="minorHAnsi" w:hAnsiTheme="minorHAnsi" w:cstheme="minorHAnsi"/>
          <w:color w:val="000000"/>
        </w:rPr>
        <w:t xml:space="preserve"> Es la posición que ocupa el proponente que, habiendo cumplido con los requisitos habilitantes, obtiene el puntaje más alto, luego de efectuarse la calificación de la evaluación ponderable de las propuestas presentadas conforme a lo previsto en estos Términos de Referencia.</w:t>
      </w:r>
    </w:p>
    <w:p w14:paraId="6C3A28AA" w14:textId="77777777" w:rsidR="004D63CB" w:rsidRPr="00260C07" w:rsidRDefault="004D63CB" w:rsidP="00B45BFB">
      <w:pPr>
        <w:pStyle w:val="Prrafodelista"/>
        <w:spacing w:line="276" w:lineRule="auto"/>
        <w:ind w:right="-3"/>
        <w:rPr>
          <w:rFonts w:asciiTheme="minorHAnsi" w:hAnsiTheme="minorHAnsi" w:cstheme="minorHAnsi"/>
          <w:b/>
          <w:color w:val="000000"/>
        </w:rPr>
      </w:pPr>
    </w:p>
    <w:p w14:paraId="6114FFED" w14:textId="77777777" w:rsidR="004D63CB" w:rsidRPr="00260C07" w:rsidRDefault="00975A58" w:rsidP="00B45BFB">
      <w:pPr>
        <w:pStyle w:val="Prrafodelista"/>
        <w:numPr>
          <w:ilvl w:val="0"/>
          <w:numId w:val="31"/>
        </w:numPr>
        <w:tabs>
          <w:tab w:val="left" w:pos="623"/>
        </w:tabs>
        <w:spacing w:line="276" w:lineRule="auto"/>
        <w:ind w:right="-3"/>
        <w:rPr>
          <w:rFonts w:asciiTheme="minorHAnsi" w:hAnsiTheme="minorHAnsi" w:cstheme="minorHAnsi"/>
          <w:color w:val="000000"/>
        </w:rPr>
      </w:pPr>
      <w:r w:rsidRPr="00260C07">
        <w:rPr>
          <w:rFonts w:asciiTheme="minorHAnsi" w:hAnsiTheme="minorHAnsi" w:cstheme="minorHAnsi"/>
          <w:b/>
          <w:color w:val="000000"/>
        </w:rPr>
        <w:t xml:space="preserve">Proponente u oferente: </w:t>
      </w:r>
      <w:r w:rsidRPr="00260C07">
        <w:rPr>
          <w:rFonts w:asciiTheme="minorHAnsi" w:hAnsiTheme="minorHAnsi" w:cstheme="minorHAnsi"/>
          <w:color w:val="000000"/>
        </w:rPr>
        <w:t>Persona, natural o jurídica nacional, que presenta su propuesta de forma individual o como figura asociativa (consorcio, unión temporal o promesa de sociedad futura), para participar en la licitación privada abierta que se rige por estos términos de referencia.</w:t>
      </w:r>
    </w:p>
    <w:p w14:paraId="7DAB1A8F" w14:textId="77777777" w:rsidR="004D63CB" w:rsidRPr="00260C07" w:rsidRDefault="004D63CB" w:rsidP="00B45BFB">
      <w:pPr>
        <w:pStyle w:val="Prrafodelista"/>
        <w:spacing w:line="276" w:lineRule="auto"/>
        <w:ind w:right="-3"/>
        <w:rPr>
          <w:rFonts w:asciiTheme="minorHAnsi" w:hAnsiTheme="minorHAnsi" w:cstheme="minorHAnsi"/>
          <w:b/>
          <w:color w:val="000000"/>
        </w:rPr>
      </w:pPr>
    </w:p>
    <w:p w14:paraId="66CEF4F6" w14:textId="77777777" w:rsidR="004D63CB" w:rsidRPr="00260C07" w:rsidRDefault="00975A58" w:rsidP="00B45BFB">
      <w:pPr>
        <w:pStyle w:val="Prrafodelista"/>
        <w:numPr>
          <w:ilvl w:val="0"/>
          <w:numId w:val="31"/>
        </w:numPr>
        <w:tabs>
          <w:tab w:val="left" w:pos="623"/>
        </w:tabs>
        <w:spacing w:line="276" w:lineRule="auto"/>
        <w:ind w:right="-3"/>
        <w:rPr>
          <w:rFonts w:asciiTheme="minorHAnsi" w:hAnsiTheme="minorHAnsi" w:cstheme="minorHAnsi"/>
          <w:color w:val="000000"/>
        </w:rPr>
      </w:pPr>
      <w:r w:rsidRPr="00260C07">
        <w:rPr>
          <w:rFonts w:asciiTheme="minorHAnsi" w:hAnsiTheme="minorHAnsi" w:cstheme="minorHAnsi"/>
          <w:b/>
          <w:color w:val="000000"/>
        </w:rPr>
        <w:t>Proponente seleccionado o proponente adjudicatario:</w:t>
      </w:r>
      <w:r w:rsidRPr="00260C07">
        <w:rPr>
          <w:rFonts w:asciiTheme="minorHAnsi" w:hAnsiTheme="minorHAnsi" w:cstheme="minorHAnsi"/>
          <w:color w:val="000000"/>
        </w:rPr>
        <w:t xml:space="preserve"> Será el proponente habilitado jurídica, financiera y técnicamente, calificado con el mayor puntaje establecido en los Términos de Referencia con quien se celebrará el respectivo contrato.</w:t>
      </w:r>
    </w:p>
    <w:p w14:paraId="2C986C84" w14:textId="77777777" w:rsidR="004D63CB" w:rsidRPr="00260C07" w:rsidRDefault="004D63CB" w:rsidP="00B45BFB">
      <w:pPr>
        <w:pStyle w:val="Prrafodelista"/>
        <w:spacing w:line="276" w:lineRule="auto"/>
        <w:ind w:right="-3"/>
        <w:rPr>
          <w:rFonts w:asciiTheme="minorHAnsi" w:hAnsiTheme="minorHAnsi" w:cstheme="minorHAnsi"/>
          <w:b/>
          <w:color w:val="000000"/>
        </w:rPr>
      </w:pPr>
    </w:p>
    <w:p w14:paraId="41DD8559" w14:textId="77777777" w:rsidR="004D63CB" w:rsidRPr="00260C07" w:rsidRDefault="00975A58" w:rsidP="00B45BFB">
      <w:pPr>
        <w:pStyle w:val="Prrafodelista"/>
        <w:numPr>
          <w:ilvl w:val="0"/>
          <w:numId w:val="31"/>
        </w:numPr>
        <w:tabs>
          <w:tab w:val="left" w:pos="623"/>
        </w:tabs>
        <w:spacing w:line="276" w:lineRule="auto"/>
        <w:ind w:right="-3"/>
        <w:rPr>
          <w:rFonts w:asciiTheme="minorHAnsi" w:hAnsiTheme="minorHAnsi" w:cstheme="minorHAnsi"/>
          <w:color w:val="000000"/>
        </w:rPr>
      </w:pPr>
      <w:r w:rsidRPr="00260C07">
        <w:rPr>
          <w:rFonts w:asciiTheme="minorHAnsi" w:hAnsiTheme="minorHAnsi" w:cstheme="minorHAnsi"/>
          <w:b/>
          <w:color w:val="000000"/>
        </w:rPr>
        <w:t>Proponente habilitado:</w:t>
      </w:r>
      <w:r w:rsidRPr="00260C07">
        <w:rPr>
          <w:rFonts w:asciiTheme="minorHAnsi" w:hAnsiTheme="minorHAnsi" w:cstheme="minorHAnsi"/>
          <w:color w:val="000000"/>
        </w:rPr>
        <w:t xml:space="preserve"> Es aquella propuesta presentada por un proponente que cumple con las condiciones establecidas como requisitos habilitantes en los términos de referencia y que podrán continuar con el proceso de evaluación de requisitos ponderables.</w:t>
      </w:r>
    </w:p>
    <w:p w14:paraId="6A518A03" w14:textId="77777777" w:rsidR="004D63CB" w:rsidRPr="00260C07" w:rsidRDefault="004D63CB" w:rsidP="00B45BFB">
      <w:pPr>
        <w:pStyle w:val="Prrafodelista"/>
        <w:spacing w:line="276" w:lineRule="auto"/>
        <w:ind w:right="-3"/>
        <w:rPr>
          <w:rFonts w:asciiTheme="minorHAnsi" w:hAnsiTheme="minorHAnsi" w:cstheme="minorHAnsi"/>
          <w:b/>
          <w:color w:val="000000"/>
        </w:rPr>
      </w:pPr>
    </w:p>
    <w:p w14:paraId="5EDB96FF" w14:textId="77777777" w:rsidR="004D63CB" w:rsidRPr="00260C07" w:rsidRDefault="00975A58" w:rsidP="00B45BFB">
      <w:pPr>
        <w:pStyle w:val="Prrafodelista"/>
        <w:numPr>
          <w:ilvl w:val="0"/>
          <w:numId w:val="31"/>
        </w:numPr>
        <w:tabs>
          <w:tab w:val="left" w:pos="623"/>
        </w:tabs>
        <w:spacing w:line="276" w:lineRule="auto"/>
        <w:ind w:right="-3"/>
        <w:rPr>
          <w:rFonts w:asciiTheme="minorHAnsi" w:hAnsiTheme="minorHAnsi" w:cstheme="minorHAnsi"/>
          <w:color w:val="000000"/>
        </w:rPr>
      </w:pPr>
      <w:r w:rsidRPr="00260C07">
        <w:rPr>
          <w:rFonts w:asciiTheme="minorHAnsi" w:hAnsiTheme="minorHAnsi" w:cstheme="minorHAnsi"/>
          <w:b/>
          <w:color w:val="000000"/>
        </w:rPr>
        <w:t>Propuesta:</w:t>
      </w:r>
      <w:r w:rsidRPr="00260C07">
        <w:rPr>
          <w:rFonts w:asciiTheme="minorHAnsi" w:hAnsiTheme="minorHAnsi" w:cstheme="minorHAnsi"/>
          <w:color w:val="000000"/>
        </w:rPr>
        <w:t xml:space="preserve"> Se entiende por tal, la agrupación integral de documentos presentados por un proponente </w:t>
      </w:r>
      <w:r w:rsidRPr="00260C07">
        <w:rPr>
          <w:rFonts w:asciiTheme="minorHAnsi" w:hAnsiTheme="minorHAnsi" w:cstheme="minorHAnsi"/>
          <w:color w:val="000000"/>
        </w:rPr>
        <w:lastRenderedPageBreak/>
        <w:t>dentro de un proceso de selección, siempre que reúna los requisitos establecidos en los términos de la Licitación Privada Abierta.</w:t>
      </w:r>
    </w:p>
    <w:p w14:paraId="293CA747" w14:textId="77777777" w:rsidR="004D63CB" w:rsidRPr="00260C07" w:rsidRDefault="004D63CB" w:rsidP="00B45BFB">
      <w:pPr>
        <w:pStyle w:val="Prrafodelista"/>
        <w:spacing w:line="276" w:lineRule="auto"/>
        <w:ind w:right="-3"/>
        <w:rPr>
          <w:rFonts w:asciiTheme="minorHAnsi" w:hAnsiTheme="minorHAnsi" w:cstheme="minorHAnsi"/>
          <w:b/>
          <w:color w:val="000000"/>
        </w:rPr>
      </w:pPr>
    </w:p>
    <w:p w14:paraId="434AB17F" w14:textId="77777777" w:rsidR="004D63CB" w:rsidRPr="00260C07" w:rsidRDefault="00975A58" w:rsidP="00B45BFB">
      <w:pPr>
        <w:pStyle w:val="Prrafodelista"/>
        <w:numPr>
          <w:ilvl w:val="0"/>
          <w:numId w:val="31"/>
        </w:numPr>
        <w:tabs>
          <w:tab w:val="left" w:pos="623"/>
        </w:tabs>
        <w:spacing w:line="276" w:lineRule="auto"/>
        <w:ind w:right="-3"/>
        <w:rPr>
          <w:rFonts w:asciiTheme="minorHAnsi" w:hAnsiTheme="minorHAnsi" w:cstheme="minorHAnsi"/>
          <w:color w:val="000000"/>
        </w:rPr>
      </w:pPr>
      <w:r w:rsidRPr="00260C07">
        <w:rPr>
          <w:rFonts w:asciiTheme="minorHAnsi" w:hAnsiTheme="minorHAnsi" w:cstheme="minorHAnsi"/>
          <w:b/>
          <w:color w:val="000000"/>
        </w:rPr>
        <w:t>Propuesta más favorable:</w:t>
      </w:r>
      <w:r w:rsidRPr="00260C07">
        <w:rPr>
          <w:rFonts w:asciiTheme="minorHAnsi" w:hAnsiTheme="minorHAnsi" w:cstheme="minorHAnsi"/>
          <w:color w:val="000000"/>
        </w:rPr>
        <w:t xml:space="preserve"> Será aquella que, teniendo en cuenta los factores técnicos, jurídicos y financieros de escogencia, y una ponderación detallada y objetiva, resulte ser la más favorable para el comité de evaluación y la “FIDUCIARIA CORFICOLOMBIANA”., sin que la favorabilidad constituya factores diferentes a los contenidos en dichos documentos.</w:t>
      </w:r>
    </w:p>
    <w:p w14:paraId="238823E3" w14:textId="77777777" w:rsidR="004D63CB" w:rsidRPr="00260C07" w:rsidRDefault="004D63CB" w:rsidP="00B45BFB">
      <w:pPr>
        <w:pStyle w:val="Prrafodelista"/>
        <w:spacing w:line="276" w:lineRule="auto"/>
        <w:ind w:right="-3"/>
        <w:rPr>
          <w:rFonts w:asciiTheme="minorHAnsi" w:hAnsiTheme="minorHAnsi" w:cstheme="minorHAnsi"/>
          <w:b/>
          <w:color w:val="000000"/>
        </w:rPr>
      </w:pPr>
    </w:p>
    <w:p w14:paraId="7D5F5A1A" w14:textId="77777777" w:rsidR="004D63CB" w:rsidRPr="00260C07" w:rsidRDefault="00975A58" w:rsidP="00B45BFB">
      <w:pPr>
        <w:pStyle w:val="Prrafodelista"/>
        <w:numPr>
          <w:ilvl w:val="0"/>
          <w:numId w:val="31"/>
        </w:numPr>
        <w:tabs>
          <w:tab w:val="left" w:pos="623"/>
        </w:tabs>
        <w:spacing w:line="276" w:lineRule="auto"/>
        <w:ind w:right="-3"/>
        <w:rPr>
          <w:rFonts w:asciiTheme="minorHAnsi" w:hAnsiTheme="minorHAnsi" w:cstheme="minorHAnsi"/>
          <w:color w:val="000000"/>
        </w:rPr>
      </w:pPr>
      <w:r w:rsidRPr="00260C07">
        <w:rPr>
          <w:rFonts w:asciiTheme="minorHAnsi" w:hAnsiTheme="minorHAnsi" w:cstheme="minorHAnsi"/>
          <w:b/>
          <w:color w:val="000000"/>
        </w:rPr>
        <w:t xml:space="preserve">Propuesta rechazada: </w:t>
      </w:r>
      <w:r w:rsidRPr="00260C07">
        <w:rPr>
          <w:rFonts w:asciiTheme="minorHAnsi" w:hAnsiTheme="minorHAnsi" w:cstheme="minorHAnsi"/>
          <w:color w:val="000000"/>
        </w:rPr>
        <w:t>Es aquella propuesta presentada por un proponente que incurra en alguna de las causales de rechazo establecidas en los términos de referencia.</w:t>
      </w:r>
    </w:p>
    <w:p w14:paraId="4E1086CA" w14:textId="77777777" w:rsidR="004D63CB" w:rsidRPr="00260C07" w:rsidRDefault="004D63CB" w:rsidP="00B45BFB">
      <w:pPr>
        <w:pStyle w:val="Prrafodelista"/>
        <w:spacing w:line="276" w:lineRule="auto"/>
        <w:ind w:right="-3"/>
        <w:rPr>
          <w:rFonts w:asciiTheme="minorHAnsi" w:hAnsiTheme="minorHAnsi" w:cstheme="minorHAnsi"/>
          <w:b/>
          <w:color w:val="000000"/>
        </w:rPr>
      </w:pPr>
    </w:p>
    <w:p w14:paraId="3EF87DEA" w14:textId="77777777" w:rsidR="004D63CB" w:rsidRPr="00260C07" w:rsidRDefault="00975A58" w:rsidP="00B45BFB">
      <w:pPr>
        <w:pStyle w:val="Prrafodelista"/>
        <w:numPr>
          <w:ilvl w:val="0"/>
          <w:numId w:val="31"/>
        </w:numPr>
        <w:tabs>
          <w:tab w:val="left" w:pos="623"/>
        </w:tabs>
        <w:spacing w:line="276" w:lineRule="auto"/>
        <w:ind w:right="-3"/>
        <w:rPr>
          <w:rFonts w:asciiTheme="minorHAnsi" w:hAnsiTheme="minorHAnsi" w:cstheme="minorHAnsi"/>
          <w:color w:val="000000"/>
        </w:rPr>
      </w:pPr>
      <w:r w:rsidRPr="00260C07">
        <w:rPr>
          <w:rFonts w:asciiTheme="minorHAnsi" w:hAnsiTheme="minorHAnsi" w:cstheme="minorHAnsi"/>
          <w:b/>
          <w:color w:val="000000"/>
        </w:rPr>
        <w:t>Proyectos:</w:t>
      </w:r>
      <w:r w:rsidRPr="00260C07">
        <w:rPr>
          <w:rFonts w:asciiTheme="minorHAnsi" w:hAnsiTheme="minorHAnsi" w:cstheme="minorHAnsi"/>
          <w:color w:val="000000"/>
        </w:rPr>
        <w:t xml:space="preserve"> Aquellos susceptibles de ser financiados a través del mecanismo de pago de Obras por Impuestos, los cuales deberán ser formulados y estructurados de conformidad con las metodologías del Departamento Nacional de Planeación - DNP así como contar con los estudios y diseños acordes con los lineamientos técnicos establecidos en la normativa vigente para el sector de inversión del proyecto, incluyendo un análisis de riesgos con el nivel de detalle acorde con su complejidad y naturaleza. Para este caso en particular, corresponde al proyecto de: </w:t>
      </w:r>
      <w:r w:rsidRPr="00260C07">
        <w:rPr>
          <w:rFonts w:asciiTheme="minorHAnsi" w:hAnsiTheme="minorHAnsi" w:cstheme="minorHAnsi"/>
          <w:b/>
          <w:color w:val="000000"/>
        </w:rPr>
        <w:t>“DOTACIÓN PARA LAS INSTITUCIONES EDUCATIVAS OFICIALES DEL MUNICIPIO DE RIOFRÍO EN EL DEPARTAMENTO DEL VALLE DEL CAUCA” - BPIN 20230214000120.</w:t>
      </w:r>
    </w:p>
    <w:p w14:paraId="5E035AAA" w14:textId="77777777" w:rsidR="004D63CB" w:rsidRPr="00260C07" w:rsidRDefault="004D63CB" w:rsidP="00B45BFB">
      <w:pPr>
        <w:pStyle w:val="Prrafodelista"/>
        <w:spacing w:line="276" w:lineRule="auto"/>
        <w:ind w:right="-3"/>
        <w:rPr>
          <w:rFonts w:asciiTheme="minorHAnsi" w:hAnsiTheme="minorHAnsi" w:cstheme="minorHAnsi"/>
          <w:b/>
          <w:color w:val="000000"/>
        </w:rPr>
      </w:pPr>
    </w:p>
    <w:p w14:paraId="31E3B9DE" w14:textId="77777777" w:rsidR="004D63CB" w:rsidRPr="00260C07" w:rsidRDefault="00975A58" w:rsidP="00B45BFB">
      <w:pPr>
        <w:pStyle w:val="Prrafodelista"/>
        <w:numPr>
          <w:ilvl w:val="0"/>
          <w:numId w:val="31"/>
        </w:numPr>
        <w:tabs>
          <w:tab w:val="left" w:pos="623"/>
        </w:tabs>
        <w:spacing w:line="276" w:lineRule="auto"/>
        <w:ind w:right="-3"/>
        <w:rPr>
          <w:rFonts w:asciiTheme="minorHAnsi" w:hAnsiTheme="minorHAnsi" w:cstheme="minorHAnsi"/>
          <w:color w:val="000000"/>
        </w:rPr>
      </w:pPr>
      <w:r w:rsidRPr="00260C07">
        <w:rPr>
          <w:rFonts w:asciiTheme="minorHAnsi" w:hAnsiTheme="minorHAnsi" w:cstheme="minorHAnsi"/>
          <w:b/>
          <w:color w:val="000000"/>
        </w:rPr>
        <w:t>Recibo a satisfacción:</w:t>
      </w:r>
      <w:r w:rsidRPr="00260C07">
        <w:rPr>
          <w:rFonts w:asciiTheme="minorHAnsi" w:hAnsiTheme="minorHAnsi" w:cstheme="minorHAnsi"/>
          <w:color w:val="000000"/>
        </w:rPr>
        <w:t xml:space="preserve"> Documento mediante el cual el interventor certifica que ha recibido el proyecto a cabalidad, cumpliendo con el alcance que fue viabilizado y que será exigido por la Entidad Nacional Competente y la Gerencia del Proyecto. Lo anterior, en concordancia con lo establecido en el artículo 1.6.5.3.5.1. del Decreto 1915 de 2017, en el cual se hace alusión a la: </w:t>
      </w:r>
      <w:r w:rsidRPr="00260C07">
        <w:rPr>
          <w:rFonts w:asciiTheme="minorHAnsi" w:hAnsiTheme="minorHAnsi" w:cstheme="minorHAnsi"/>
          <w:i/>
          <w:color w:val="000000"/>
        </w:rPr>
        <w:t>“certificación de recibo a satisfacción por parte de la interventoría…”</w:t>
      </w:r>
      <w:r w:rsidRPr="00260C07">
        <w:rPr>
          <w:rFonts w:asciiTheme="minorHAnsi" w:hAnsiTheme="minorHAnsi" w:cstheme="minorHAnsi"/>
          <w:color w:val="000000"/>
        </w:rPr>
        <w:t>.</w:t>
      </w:r>
    </w:p>
    <w:p w14:paraId="085E58F6" w14:textId="77777777" w:rsidR="004D63CB" w:rsidRPr="00260C07" w:rsidRDefault="004D63CB" w:rsidP="00B45BFB">
      <w:pPr>
        <w:pStyle w:val="Prrafodelista"/>
        <w:spacing w:line="276" w:lineRule="auto"/>
        <w:ind w:right="-3"/>
        <w:rPr>
          <w:rFonts w:asciiTheme="minorHAnsi" w:hAnsiTheme="minorHAnsi" w:cstheme="minorHAnsi"/>
          <w:b/>
          <w:color w:val="000000"/>
        </w:rPr>
      </w:pPr>
    </w:p>
    <w:p w14:paraId="464FD128" w14:textId="77777777" w:rsidR="004D63CB" w:rsidRPr="00260C07" w:rsidRDefault="00975A58" w:rsidP="00B45BFB">
      <w:pPr>
        <w:pStyle w:val="Prrafodelista"/>
        <w:numPr>
          <w:ilvl w:val="0"/>
          <w:numId w:val="31"/>
        </w:numPr>
        <w:tabs>
          <w:tab w:val="left" w:pos="623"/>
        </w:tabs>
        <w:spacing w:line="276" w:lineRule="auto"/>
        <w:ind w:right="-3"/>
        <w:rPr>
          <w:rFonts w:asciiTheme="minorHAnsi" w:hAnsiTheme="minorHAnsi" w:cstheme="minorHAnsi"/>
          <w:color w:val="000000"/>
        </w:rPr>
      </w:pPr>
      <w:r w:rsidRPr="00260C07">
        <w:rPr>
          <w:rFonts w:asciiTheme="minorHAnsi" w:hAnsiTheme="minorHAnsi" w:cstheme="minorHAnsi"/>
          <w:b/>
          <w:color w:val="000000"/>
        </w:rPr>
        <w:t>Requisitos habilitantes:</w:t>
      </w:r>
      <w:r w:rsidRPr="00260C07">
        <w:rPr>
          <w:rFonts w:asciiTheme="minorHAnsi" w:hAnsiTheme="minorHAnsi" w:cstheme="minorHAnsi"/>
          <w:color w:val="000000"/>
        </w:rPr>
        <w:t xml:space="preserve"> Son aquellos que miden la aptitud del proponente para participar en el proceso de contracción como proponente y están referidos a su capacidad jurídica, financiera y técnica. Estos requisitos son los siguientes: la capacidad jurídica y las condiciones de experiencia, capacidad financiera y de organización de los proponentes.</w:t>
      </w:r>
    </w:p>
    <w:p w14:paraId="7F17B70E" w14:textId="77777777" w:rsidR="004D63CB" w:rsidRPr="00260C07" w:rsidRDefault="004D63CB" w:rsidP="00B45BFB">
      <w:pPr>
        <w:pStyle w:val="Prrafodelista"/>
        <w:spacing w:line="276" w:lineRule="auto"/>
        <w:ind w:right="-3"/>
        <w:rPr>
          <w:rFonts w:asciiTheme="minorHAnsi" w:hAnsiTheme="minorHAnsi" w:cstheme="minorHAnsi"/>
          <w:b/>
          <w:color w:val="000000"/>
        </w:rPr>
      </w:pPr>
    </w:p>
    <w:p w14:paraId="02A977AD" w14:textId="77777777" w:rsidR="004D63CB" w:rsidRPr="00260C07" w:rsidRDefault="00975A58" w:rsidP="00B45BFB">
      <w:pPr>
        <w:pStyle w:val="Prrafodelista"/>
        <w:numPr>
          <w:ilvl w:val="0"/>
          <w:numId w:val="31"/>
        </w:numPr>
        <w:tabs>
          <w:tab w:val="left" w:pos="623"/>
        </w:tabs>
        <w:spacing w:line="276" w:lineRule="auto"/>
        <w:ind w:right="-3"/>
        <w:rPr>
          <w:rFonts w:asciiTheme="minorHAnsi" w:hAnsiTheme="minorHAnsi" w:cstheme="minorHAnsi"/>
          <w:color w:val="000000"/>
        </w:rPr>
      </w:pPr>
      <w:r w:rsidRPr="00260C07">
        <w:rPr>
          <w:rFonts w:asciiTheme="minorHAnsi" w:hAnsiTheme="minorHAnsi" w:cstheme="minorHAnsi"/>
          <w:b/>
          <w:color w:val="000000"/>
        </w:rPr>
        <w:t>Requisitos ponderables:</w:t>
      </w:r>
      <w:r w:rsidRPr="00260C07">
        <w:rPr>
          <w:rFonts w:asciiTheme="minorHAnsi" w:hAnsiTheme="minorHAnsi" w:cstheme="minorHAnsi"/>
          <w:color w:val="000000"/>
        </w:rPr>
        <w:t xml:space="preserve"> Son aquellos que permiten la evaluación objetiva de las ofertas presentadas por los proponentes habilitados para determinar la oferta más favorable y establecer una lista de elegibilidad.</w:t>
      </w:r>
    </w:p>
    <w:p w14:paraId="3A60DA46" w14:textId="77777777" w:rsidR="004D63CB" w:rsidRPr="00260C07" w:rsidRDefault="004D63CB" w:rsidP="00B45BFB">
      <w:pPr>
        <w:pStyle w:val="Prrafodelista"/>
        <w:spacing w:line="276" w:lineRule="auto"/>
        <w:ind w:right="-3"/>
        <w:rPr>
          <w:rFonts w:asciiTheme="minorHAnsi" w:hAnsiTheme="minorHAnsi" w:cstheme="minorHAnsi"/>
          <w:b/>
          <w:color w:val="000000"/>
        </w:rPr>
      </w:pPr>
    </w:p>
    <w:p w14:paraId="63C6ED9E" w14:textId="77777777" w:rsidR="004D63CB" w:rsidRPr="00260C07" w:rsidRDefault="00975A58" w:rsidP="00B45BFB">
      <w:pPr>
        <w:pStyle w:val="Prrafodelista"/>
        <w:numPr>
          <w:ilvl w:val="0"/>
          <w:numId w:val="31"/>
        </w:numPr>
        <w:tabs>
          <w:tab w:val="left" w:pos="623"/>
        </w:tabs>
        <w:spacing w:line="276" w:lineRule="auto"/>
        <w:ind w:right="-3"/>
        <w:rPr>
          <w:rFonts w:asciiTheme="minorHAnsi" w:hAnsiTheme="minorHAnsi" w:cstheme="minorHAnsi"/>
          <w:color w:val="000000"/>
        </w:rPr>
      </w:pPr>
      <w:r w:rsidRPr="00260C07">
        <w:rPr>
          <w:rFonts w:asciiTheme="minorHAnsi" w:hAnsiTheme="minorHAnsi" w:cstheme="minorHAnsi"/>
          <w:b/>
          <w:color w:val="000000"/>
        </w:rPr>
        <w:t>Sesión de inicio:</w:t>
      </w:r>
      <w:r w:rsidRPr="00260C07">
        <w:rPr>
          <w:rFonts w:asciiTheme="minorHAnsi" w:hAnsiTheme="minorHAnsi" w:cstheme="minorHAnsi"/>
          <w:color w:val="000000"/>
        </w:rPr>
        <w:t xml:space="preserve"> Reunión en la cual se deberá verificar el cumplimiento de los requisitos de la etapa de preparación y la cual marcará el inicio del proyecto. La Fiduciaria será la responsable de convocar, dentro de los cinco (5) días hábiles siguientes a la fecha establecida en el cronograma general del proyecto, al contribuyente, al gerente del proyecto, al interventor, un (1) representante de la ART y el supervisor de la interventoría designado por la Entidad Nacional Competente, de acuerdo con lo establecido en el Decreto 1625 de 2016, Único Reglamentario en Materia Tributaria.</w:t>
      </w:r>
    </w:p>
    <w:p w14:paraId="6196A674" w14:textId="77777777" w:rsidR="004D63CB" w:rsidRPr="00260C07" w:rsidRDefault="004D63CB" w:rsidP="00B45BFB">
      <w:pPr>
        <w:pStyle w:val="Prrafodelista"/>
        <w:spacing w:line="276" w:lineRule="auto"/>
        <w:ind w:right="-3"/>
        <w:rPr>
          <w:rFonts w:asciiTheme="minorHAnsi" w:hAnsiTheme="minorHAnsi" w:cstheme="minorHAnsi"/>
          <w:b/>
          <w:color w:val="000000"/>
        </w:rPr>
      </w:pPr>
    </w:p>
    <w:p w14:paraId="60B6B314" w14:textId="77777777" w:rsidR="004D63CB" w:rsidRPr="00260C07" w:rsidRDefault="00975A58" w:rsidP="00B45BFB">
      <w:pPr>
        <w:pStyle w:val="Prrafodelista"/>
        <w:numPr>
          <w:ilvl w:val="0"/>
          <w:numId w:val="31"/>
        </w:numPr>
        <w:tabs>
          <w:tab w:val="left" w:pos="623"/>
        </w:tabs>
        <w:spacing w:line="276" w:lineRule="auto"/>
        <w:ind w:right="-3"/>
        <w:rPr>
          <w:rFonts w:asciiTheme="minorHAnsi" w:hAnsiTheme="minorHAnsi" w:cstheme="minorHAnsi"/>
          <w:color w:val="000000"/>
        </w:rPr>
      </w:pPr>
      <w:r w:rsidRPr="00260C07">
        <w:rPr>
          <w:rFonts w:asciiTheme="minorHAnsi" w:hAnsiTheme="minorHAnsi" w:cstheme="minorHAnsi"/>
          <w:b/>
          <w:color w:val="000000"/>
        </w:rPr>
        <w:t>SAGRILAFT:</w:t>
      </w:r>
      <w:r w:rsidRPr="00260C07">
        <w:rPr>
          <w:rFonts w:asciiTheme="minorHAnsi" w:hAnsiTheme="minorHAnsi" w:cstheme="minorHAnsi"/>
          <w:color w:val="000000"/>
        </w:rPr>
        <w:t xml:space="preserve"> Son las siglas del Sistema de Autocontrol y Gestión del Riesgo Integral de Lavado de Activos, Financiación del Terrorismo y Financiamiento de la Proliferación de Armas de Destrucción </w:t>
      </w:r>
      <w:r w:rsidRPr="00260C07">
        <w:rPr>
          <w:rFonts w:asciiTheme="minorHAnsi" w:hAnsiTheme="minorHAnsi" w:cstheme="minorHAnsi"/>
          <w:color w:val="000000"/>
        </w:rPr>
        <w:lastRenderedPageBreak/>
        <w:t xml:space="preserve">Masiva.  Sistema que actualmente tiene implementado </w:t>
      </w:r>
      <w:r w:rsidRPr="00260C07">
        <w:rPr>
          <w:rFonts w:asciiTheme="minorHAnsi" w:hAnsiTheme="minorHAnsi" w:cstheme="minorHAnsi"/>
          <w:color w:val="000000"/>
          <w:rPrChange w:id="0" w:author="Isabella Ramírez" w:date="2024-10-10T11:19:00Z">
            <w:rPr>
              <w:color w:val="000000"/>
              <w:highlight w:val="magenta"/>
            </w:rPr>
          </w:rPrChange>
        </w:rPr>
        <w:t>INGENIO CARMELITA S.A.</w:t>
      </w:r>
      <w:r w:rsidRPr="00260C07">
        <w:rPr>
          <w:rFonts w:asciiTheme="minorHAnsi" w:hAnsiTheme="minorHAnsi" w:cstheme="minorHAnsi"/>
          <w:color w:val="000000"/>
        </w:rPr>
        <w:t xml:space="preserve"> por medio del cual, realiza la consulta contratistas, clientes y proveedores. </w:t>
      </w:r>
    </w:p>
    <w:p w14:paraId="5C00E127" w14:textId="77777777" w:rsidR="004D63CB" w:rsidRPr="00260C07" w:rsidRDefault="004D63CB" w:rsidP="00B45BFB">
      <w:pPr>
        <w:pStyle w:val="Prrafodelista"/>
        <w:spacing w:line="276" w:lineRule="auto"/>
        <w:ind w:right="-3"/>
        <w:rPr>
          <w:rFonts w:asciiTheme="minorHAnsi" w:hAnsiTheme="minorHAnsi" w:cstheme="minorHAnsi"/>
          <w:b/>
          <w:color w:val="000000"/>
        </w:rPr>
      </w:pPr>
    </w:p>
    <w:p w14:paraId="0786FEAD" w14:textId="77777777" w:rsidR="004D63CB" w:rsidRPr="00260C07" w:rsidRDefault="00975A58" w:rsidP="00B45BFB">
      <w:pPr>
        <w:pStyle w:val="Prrafodelista"/>
        <w:numPr>
          <w:ilvl w:val="0"/>
          <w:numId w:val="31"/>
        </w:numPr>
        <w:tabs>
          <w:tab w:val="left" w:pos="623"/>
        </w:tabs>
        <w:spacing w:line="276" w:lineRule="auto"/>
        <w:ind w:right="-3"/>
        <w:rPr>
          <w:rFonts w:asciiTheme="minorHAnsi" w:hAnsiTheme="minorHAnsi" w:cstheme="minorHAnsi"/>
          <w:color w:val="000000"/>
        </w:rPr>
      </w:pPr>
      <w:r w:rsidRPr="00260C07">
        <w:rPr>
          <w:rFonts w:asciiTheme="minorHAnsi" w:hAnsiTheme="minorHAnsi" w:cstheme="minorHAnsi"/>
          <w:b/>
          <w:color w:val="000000"/>
        </w:rPr>
        <w:t xml:space="preserve">SUIFP: </w:t>
      </w:r>
      <w:r w:rsidRPr="00260C07">
        <w:rPr>
          <w:rFonts w:asciiTheme="minorHAnsi" w:hAnsiTheme="minorHAnsi" w:cstheme="minorHAnsi"/>
          <w:color w:val="000000"/>
        </w:rPr>
        <w:t>Son las siglas del Sistema Unificado de Inversiones y Finanzas Públicas, que es la herramienta informática a través de la cual se gestionan los proyectos de inversión, independientemente de la fuente de financiación y del nivel de gobierno. Este sistema es administrado por el Departamento Nacional de Planeación y en este se registra toda la información relativa a los proyectos.</w:t>
      </w:r>
    </w:p>
    <w:p w14:paraId="60E4E3D9" w14:textId="77777777" w:rsidR="004D63CB" w:rsidRPr="00260C07" w:rsidRDefault="004D63CB" w:rsidP="00B45BFB">
      <w:pPr>
        <w:pStyle w:val="Prrafodelista"/>
        <w:spacing w:line="276" w:lineRule="auto"/>
        <w:ind w:right="-3"/>
        <w:rPr>
          <w:rFonts w:asciiTheme="minorHAnsi" w:hAnsiTheme="minorHAnsi" w:cstheme="minorHAnsi"/>
          <w:b/>
          <w:color w:val="000000"/>
        </w:rPr>
      </w:pPr>
    </w:p>
    <w:p w14:paraId="70021E85" w14:textId="77777777" w:rsidR="004D63CB" w:rsidRPr="00260C07" w:rsidRDefault="00975A58" w:rsidP="00B45BFB">
      <w:pPr>
        <w:pStyle w:val="Prrafodelista"/>
        <w:numPr>
          <w:ilvl w:val="0"/>
          <w:numId w:val="31"/>
        </w:numPr>
        <w:tabs>
          <w:tab w:val="left" w:pos="623"/>
        </w:tabs>
        <w:spacing w:line="276" w:lineRule="auto"/>
        <w:ind w:right="-3"/>
        <w:rPr>
          <w:rFonts w:asciiTheme="minorHAnsi" w:hAnsiTheme="minorHAnsi" w:cstheme="minorHAnsi"/>
          <w:color w:val="000000"/>
        </w:rPr>
      </w:pPr>
      <w:r w:rsidRPr="00260C07">
        <w:rPr>
          <w:rFonts w:asciiTheme="minorHAnsi" w:hAnsiTheme="minorHAnsi" w:cstheme="minorHAnsi"/>
          <w:b/>
          <w:color w:val="000000"/>
        </w:rPr>
        <w:t>Supervisor del contrato de interventoría:</w:t>
      </w:r>
      <w:r w:rsidRPr="00260C07">
        <w:rPr>
          <w:rFonts w:asciiTheme="minorHAnsi" w:hAnsiTheme="minorHAnsi" w:cstheme="minorHAnsi"/>
          <w:color w:val="000000"/>
        </w:rPr>
        <w:t xml:space="preserve"> Será el encargado del seguimiento técnico, administrativo, financiero, jurídico y social sobre el cumplimiento del objeto del contrato de interventoría, y será ejercido por un funcionario de la Entidad Nacional Competente; en este caso, el </w:t>
      </w:r>
      <w:r w:rsidRPr="00260C07">
        <w:rPr>
          <w:rFonts w:asciiTheme="minorHAnsi" w:hAnsiTheme="minorHAnsi" w:cstheme="minorHAnsi"/>
          <w:b/>
          <w:color w:val="000000"/>
        </w:rPr>
        <w:t>MINISTERIO DE EDUCACIÓN NACIONAL</w:t>
      </w:r>
      <w:r w:rsidRPr="00260C07">
        <w:rPr>
          <w:rFonts w:asciiTheme="minorHAnsi" w:hAnsiTheme="minorHAnsi" w:cstheme="minorHAnsi"/>
          <w:color w:val="000000"/>
        </w:rPr>
        <w:t>.</w:t>
      </w:r>
    </w:p>
    <w:p w14:paraId="1C59D280" w14:textId="77777777" w:rsidR="004D63CB" w:rsidRPr="00260C07" w:rsidRDefault="004D63CB" w:rsidP="00B45BFB">
      <w:pPr>
        <w:pStyle w:val="Prrafodelista"/>
        <w:spacing w:line="276" w:lineRule="auto"/>
        <w:ind w:right="-3"/>
        <w:rPr>
          <w:rFonts w:asciiTheme="minorHAnsi" w:hAnsiTheme="minorHAnsi" w:cstheme="minorHAnsi"/>
          <w:b/>
          <w:color w:val="000000"/>
        </w:rPr>
      </w:pPr>
    </w:p>
    <w:p w14:paraId="358183BB" w14:textId="77777777" w:rsidR="004D63CB" w:rsidRPr="00260C07" w:rsidRDefault="00975A58" w:rsidP="00B45BFB">
      <w:pPr>
        <w:pStyle w:val="Prrafodelista"/>
        <w:numPr>
          <w:ilvl w:val="0"/>
          <w:numId w:val="31"/>
        </w:numPr>
        <w:tabs>
          <w:tab w:val="left" w:pos="623"/>
        </w:tabs>
        <w:spacing w:line="276" w:lineRule="auto"/>
        <w:ind w:right="-3"/>
        <w:rPr>
          <w:rFonts w:asciiTheme="minorHAnsi" w:hAnsiTheme="minorHAnsi" w:cstheme="minorHAnsi"/>
          <w:color w:val="000000"/>
        </w:rPr>
      </w:pPr>
      <w:r w:rsidRPr="00260C07">
        <w:rPr>
          <w:rFonts w:asciiTheme="minorHAnsi" w:hAnsiTheme="minorHAnsi" w:cstheme="minorHAnsi"/>
          <w:b/>
          <w:color w:val="000000"/>
        </w:rPr>
        <w:t>Términos de referencia:</w:t>
      </w:r>
      <w:r w:rsidRPr="00260C07">
        <w:rPr>
          <w:rFonts w:asciiTheme="minorHAnsi" w:hAnsiTheme="minorHAnsi" w:cstheme="minorHAnsi"/>
          <w:color w:val="000000"/>
        </w:rPr>
        <w:t xml:space="preserve"> Documento que contiene las disposiciones generales y específicas del proceso licitatorio, el cual es la base para realizar la contratación de los bienes o servicios requeridos. </w:t>
      </w:r>
    </w:p>
    <w:p w14:paraId="44A76E9B" w14:textId="77777777" w:rsidR="004D63CB" w:rsidRPr="00260C07" w:rsidRDefault="004D63CB" w:rsidP="00B45BFB">
      <w:pPr>
        <w:pStyle w:val="Prrafodelista"/>
        <w:spacing w:line="276" w:lineRule="auto"/>
        <w:ind w:right="-3"/>
        <w:rPr>
          <w:rFonts w:asciiTheme="minorHAnsi" w:hAnsiTheme="minorHAnsi" w:cstheme="minorHAnsi"/>
          <w:b/>
          <w:color w:val="000000"/>
        </w:rPr>
      </w:pPr>
    </w:p>
    <w:p w14:paraId="7FC4ECF7" w14:textId="77777777" w:rsidR="004D63CB" w:rsidRPr="00260C07" w:rsidRDefault="00975A58" w:rsidP="00B45BFB">
      <w:pPr>
        <w:pStyle w:val="Prrafodelista"/>
        <w:numPr>
          <w:ilvl w:val="0"/>
          <w:numId w:val="31"/>
        </w:numPr>
        <w:tabs>
          <w:tab w:val="left" w:pos="623"/>
        </w:tabs>
        <w:spacing w:line="276" w:lineRule="auto"/>
        <w:ind w:right="-3"/>
        <w:rPr>
          <w:rFonts w:asciiTheme="minorHAnsi" w:hAnsiTheme="minorHAnsi" w:cstheme="minorHAnsi"/>
          <w:color w:val="000000"/>
        </w:rPr>
      </w:pPr>
      <w:r w:rsidRPr="00260C07">
        <w:rPr>
          <w:rFonts w:asciiTheme="minorHAnsi" w:hAnsiTheme="minorHAnsi" w:cstheme="minorHAnsi"/>
          <w:b/>
          <w:color w:val="000000"/>
        </w:rPr>
        <w:t>Unión temporal:</w:t>
      </w:r>
      <w:r w:rsidRPr="00260C07">
        <w:rPr>
          <w:rFonts w:asciiTheme="minorHAnsi" w:hAnsiTheme="minorHAnsi" w:cstheme="minorHAnsi"/>
          <w:color w:val="000000"/>
        </w:rPr>
        <w:t xml:space="preserve"> Forma de participación en la que dos (2) o más personas de manera conjunta presentan una misma propuesta para la adjudicación, celebración y ejecución de un contrato, respondiendo solidariamente por el cumplimiento total de la propuesta y del objeto contratado. En consecuencia, las sanciones por el incumplimiento de las obligaciones derivadas de la propuesta y del contrato se impondrán de acuerdo con la participación de cada uno de los miembros de la unión temporal en la ejecución.</w:t>
      </w:r>
    </w:p>
    <w:p w14:paraId="40C3A974" w14:textId="77777777" w:rsidR="004D63CB" w:rsidRPr="00260C07" w:rsidRDefault="004D63CB" w:rsidP="00B45BFB">
      <w:pPr>
        <w:pStyle w:val="Prrafodelista"/>
        <w:spacing w:line="276" w:lineRule="auto"/>
        <w:ind w:right="-3"/>
        <w:rPr>
          <w:rFonts w:asciiTheme="minorHAnsi" w:hAnsiTheme="minorHAnsi" w:cstheme="minorHAnsi"/>
          <w:b/>
          <w:color w:val="000000"/>
        </w:rPr>
      </w:pPr>
    </w:p>
    <w:p w14:paraId="762E0458" w14:textId="13640949" w:rsidR="00975A58" w:rsidRPr="00260C07" w:rsidRDefault="00975A58" w:rsidP="00B45BFB">
      <w:pPr>
        <w:pStyle w:val="Prrafodelista"/>
        <w:numPr>
          <w:ilvl w:val="0"/>
          <w:numId w:val="31"/>
        </w:numPr>
        <w:tabs>
          <w:tab w:val="left" w:pos="623"/>
        </w:tabs>
        <w:spacing w:line="276" w:lineRule="auto"/>
        <w:ind w:right="-3"/>
        <w:rPr>
          <w:rFonts w:asciiTheme="minorHAnsi" w:hAnsiTheme="minorHAnsi" w:cstheme="minorHAnsi"/>
          <w:color w:val="000000"/>
        </w:rPr>
      </w:pPr>
      <w:r w:rsidRPr="00260C07">
        <w:rPr>
          <w:rFonts w:asciiTheme="minorHAnsi" w:hAnsiTheme="minorHAnsi" w:cstheme="minorHAnsi"/>
          <w:b/>
          <w:color w:val="000000"/>
        </w:rPr>
        <w:t>ZOMAC:</w:t>
      </w:r>
      <w:r w:rsidRPr="00260C07">
        <w:rPr>
          <w:rFonts w:asciiTheme="minorHAnsi" w:hAnsiTheme="minorHAnsi" w:cstheme="minorHAnsi"/>
          <w:color w:val="000000"/>
        </w:rPr>
        <w:t xml:space="preserve"> Son las zonas más afectadas por el conflicto armado, están constituidas por 344 municipios considerados como los afectados, los que fueron definidos por el Ministerio de Hacienda, Departamento Nacional de Planeación y la Agencia de Renovación del Territorio (ART), de acuerdo con lo establecido en el Decreto Nacional 1650 de 2017.</w:t>
      </w:r>
    </w:p>
    <w:p w14:paraId="4F487B6E" w14:textId="77777777" w:rsidR="004D000C" w:rsidRPr="00260C07" w:rsidRDefault="004D000C" w:rsidP="00B45BFB">
      <w:pPr>
        <w:pStyle w:val="Textoindependiente"/>
        <w:spacing w:line="276" w:lineRule="auto"/>
        <w:ind w:left="282" w:right="-3"/>
        <w:jc w:val="both"/>
        <w:rPr>
          <w:rFonts w:asciiTheme="minorHAnsi" w:hAnsiTheme="minorHAnsi" w:cstheme="minorHAnsi"/>
        </w:rPr>
      </w:pPr>
    </w:p>
    <w:p w14:paraId="68BCC5D7" w14:textId="77777777" w:rsidR="00983757" w:rsidRPr="00260C07" w:rsidRDefault="00000000" w:rsidP="00B45BFB">
      <w:pPr>
        <w:pStyle w:val="Ttulo1"/>
        <w:spacing w:before="267" w:line="276" w:lineRule="auto"/>
        <w:ind w:right="-3"/>
        <w:jc w:val="both"/>
        <w:rPr>
          <w:rFonts w:asciiTheme="minorHAnsi" w:hAnsiTheme="minorHAnsi" w:cstheme="minorHAnsi"/>
          <w:u w:val="none"/>
        </w:rPr>
      </w:pPr>
      <w:r w:rsidRPr="00260C07">
        <w:rPr>
          <w:rFonts w:asciiTheme="minorHAnsi" w:hAnsiTheme="minorHAnsi" w:cstheme="minorHAnsi"/>
          <w:spacing w:val="-2"/>
          <w:u w:val="none"/>
        </w:rPr>
        <w:t>CONSIDERACIONES</w:t>
      </w:r>
    </w:p>
    <w:p w14:paraId="0E04D1BE" w14:textId="77777777" w:rsidR="00E557E0" w:rsidRDefault="00973275" w:rsidP="00E557E0">
      <w:pPr>
        <w:pStyle w:val="Textoindependiente"/>
        <w:numPr>
          <w:ilvl w:val="0"/>
          <w:numId w:val="35"/>
        </w:numPr>
        <w:spacing w:before="267"/>
        <w:jc w:val="both"/>
      </w:pPr>
      <w:r>
        <w:t xml:space="preserve">Mediante </w:t>
      </w:r>
      <w:r>
        <w:rPr>
          <w:b/>
        </w:rPr>
        <w:t>Resolución No. 000443</w:t>
      </w:r>
      <w:r>
        <w:t xml:space="preserve"> del 7 de mayo de 2024, se aprobó la vinculación del impuesto sobre la renta y complementarios del año gravable 2023 a </w:t>
      </w:r>
      <w:r>
        <w:rPr>
          <w:b/>
        </w:rPr>
        <w:t>“INGENIO CARMELITA S.A, GAME S.A.S, GARRIDO ALVIR S.A.S, SEIXGAR S.A.S, GARRIDO VAM Y COMPAÑÍA SCA, LUMACVI S.A.S”</w:t>
      </w:r>
      <w:r>
        <w:t xml:space="preserve">, con el proyecto: </w:t>
      </w:r>
      <w:r>
        <w:rPr>
          <w:b/>
        </w:rPr>
        <w:t xml:space="preserve"> “DOTACIÓN PARA LAS INSTITUCIONES EDUCATIVAS OFICIALES DEL MUNICIPIO DE RIOFRÍO EN EL DEPARTAMENTO DEL VALLE DEL CAUCA” - BPIN 20230214000120</w:t>
      </w:r>
      <w:r>
        <w:t xml:space="preserve">, por un valor de </w:t>
      </w:r>
      <w:r>
        <w:rPr>
          <w:b/>
        </w:rPr>
        <w:t>DOS MIL VEINTISIETE MILLONES OCHOCIENTOS VEINTITRÉS MIL QUINIENTOS CUARENTA PESOS MCTE. ($ 2.027.823.540,00) M/CTE</w:t>
      </w:r>
      <w:r>
        <w:t>.</w:t>
      </w:r>
    </w:p>
    <w:p w14:paraId="24A4123B" w14:textId="77777777" w:rsidR="00E557E0" w:rsidRPr="00E557E0" w:rsidRDefault="00973275" w:rsidP="00E557E0">
      <w:pPr>
        <w:pStyle w:val="Textoindependiente"/>
        <w:numPr>
          <w:ilvl w:val="0"/>
          <w:numId w:val="35"/>
        </w:numPr>
        <w:spacing w:before="267"/>
        <w:jc w:val="both"/>
      </w:pPr>
      <w:r>
        <w:t>De acuerdo</w:t>
      </w:r>
      <w:r w:rsidRPr="00E557E0">
        <w:rPr>
          <w:spacing w:val="9"/>
        </w:rPr>
        <w:t xml:space="preserve"> </w:t>
      </w:r>
      <w:r>
        <w:t>con</w:t>
      </w:r>
      <w:r w:rsidRPr="00E557E0">
        <w:rPr>
          <w:spacing w:val="8"/>
        </w:rPr>
        <w:t xml:space="preserve"> </w:t>
      </w:r>
      <w:r>
        <w:t>Decreto</w:t>
      </w:r>
      <w:r w:rsidRPr="00E557E0">
        <w:rPr>
          <w:spacing w:val="8"/>
        </w:rPr>
        <w:t xml:space="preserve"> </w:t>
      </w:r>
      <w:r>
        <w:t>1915</w:t>
      </w:r>
      <w:r w:rsidRPr="00E557E0">
        <w:rPr>
          <w:spacing w:val="10"/>
        </w:rPr>
        <w:t xml:space="preserve"> </w:t>
      </w:r>
      <w:r>
        <w:t>de</w:t>
      </w:r>
      <w:r w:rsidRPr="00E557E0">
        <w:rPr>
          <w:spacing w:val="6"/>
        </w:rPr>
        <w:t xml:space="preserve"> </w:t>
      </w:r>
      <w:r>
        <w:t>2017,</w:t>
      </w:r>
      <w:r w:rsidRPr="00E557E0">
        <w:rPr>
          <w:spacing w:val="9"/>
        </w:rPr>
        <w:t xml:space="preserve"> </w:t>
      </w:r>
      <w:r>
        <w:t>en</w:t>
      </w:r>
      <w:r w:rsidRPr="00E557E0">
        <w:rPr>
          <w:spacing w:val="9"/>
        </w:rPr>
        <w:t xml:space="preserve"> </w:t>
      </w:r>
      <w:r>
        <w:t>su</w:t>
      </w:r>
      <w:r w:rsidRPr="00E557E0">
        <w:rPr>
          <w:spacing w:val="7"/>
        </w:rPr>
        <w:t xml:space="preserve"> </w:t>
      </w:r>
      <w:r>
        <w:t>artículo</w:t>
      </w:r>
      <w:r w:rsidRPr="00E557E0">
        <w:rPr>
          <w:spacing w:val="10"/>
        </w:rPr>
        <w:t xml:space="preserve"> </w:t>
      </w:r>
      <w:r>
        <w:t>1.6.5.3.4.2,</w:t>
      </w:r>
      <w:r w:rsidRPr="00E557E0">
        <w:rPr>
          <w:spacing w:val="13"/>
        </w:rPr>
        <w:t xml:space="preserve"> </w:t>
      </w:r>
      <w:r>
        <w:t xml:space="preserve">las sociedades </w:t>
      </w:r>
      <w:r w:rsidRPr="00E557E0">
        <w:rPr>
          <w:b/>
        </w:rPr>
        <w:t>“INGENIO CARMELITA S.A, GAME S.A.S, GARRIDO ALVIR S.A.S, SEIXGAR S.A.S, GARRIDO VAM Y COMPAÑÍA SCA, LUMACVI S.A.S”</w:t>
      </w:r>
      <w:r>
        <w:t>, en calidad de FIDEICOMITENTES, celebraron un contrato de Fiducia Mercantil con “FIDUCIARIA CORFICOLOMBIANA”</w:t>
      </w:r>
      <w:r>
        <w:t>, e</w:t>
      </w:r>
      <w:r w:rsidR="00000000" w:rsidRPr="00E557E0">
        <w:rPr>
          <w:rFonts w:asciiTheme="minorHAnsi" w:hAnsiTheme="minorHAnsi" w:cstheme="minorHAnsi"/>
        </w:rPr>
        <w:t>l</w:t>
      </w:r>
      <w:r w:rsidR="00000000" w:rsidRPr="00E557E0">
        <w:rPr>
          <w:rFonts w:asciiTheme="minorHAnsi" w:hAnsiTheme="minorHAnsi" w:cstheme="minorHAnsi"/>
          <w:spacing w:val="-9"/>
        </w:rPr>
        <w:t xml:space="preserve"> </w:t>
      </w:r>
      <w:r w:rsidR="00000000" w:rsidRPr="00E557E0">
        <w:rPr>
          <w:rFonts w:asciiTheme="minorHAnsi" w:hAnsiTheme="minorHAnsi" w:cstheme="minorHAnsi"/>
        </w:rPr>
        <w:t>día</w:t>
      </w:r>
      <w:r w:rsidR="00000000" w:rsidRPr="00E557E0">
        <w:rPr>
          <w:rFonts w:asciiTheme="minorHAnsi" w:hAnsiTheme="minorHAnsi" w:cstheme="minorHAnsi"/>
          <w:spacing w:val="-10"/>
        </w:rPr>
        <w:t xml:space="preserve"> </w:t>
      </w:r>
      <w:r w:rsidRPr="00E557E0">
        <w:rPr>
          <w:rFonts w:asciiTheme="minorHAnsi" w:hAnsiTheme="minorHAnsi" w:cstheme="minorHAnsi"/>
        </w:rPr>
        <w:t xml:space="preserve">veintisiete </w:t>
      </w:r>
      <w:r w:rsidR="00000000" w:rsidRPr="00E557E0">
        <w:rPr>
          <w:rFonts w:asciiTheme="minorHAnsi" w:hAnsiTheme="minorHAnsi" w:cstheme="minorHAnsi"/>
        </w:rPr>
        <w:t>(</w:t>
      </w:r>
      <w:r w:rsidRPr="00E557E0">
        <w:rPr>
          <w:rFonts w:asciiTheme="minorHAnsi" w:hAnsiTheme="minorHAnsi" w:cstheme="minorHAnsi"/>
        </w:rPr>
        <w:t>27</w:t>
      </w:r>
      <w:r w:rsidR="00000000" w:rsidRPr="00E557E0">
        <w:rPr>
          <w:rFonts w:asciiTheme="minorHAnsi" w:hAnsiTheme="minorHAnsi" w:cstheme="minorHAnsi"/>
        </w:rPr>
        <w:t>)</w:t>
      </w:r>
      <w:r w:rsidR="00000000" w:rsidRPr="00E557E0">
        <w:rPr>
          <w:rFonts w:asciiTheme="minorHAnsi" w:hAnsiTheme="minorHAnsi" w:cstheme="minorHAnsi"/>
          <w:spacing w:val="-9"/>
        </w:rPr>
        <w:t xml:space="preserve"> </w:t>
      </w:r>
      <w:r w:rsidR="00000000" w:rsidRPr="00E557E0">
        <w:rPr>
          <w:rFonts w:asciiTheme="minorHAnsi" w:hAnsiTheme="minorHAnsi" w:cstheme="minorHAnsi"/>
        </w:rPr>
        <w:t>de</w:t>
      </w:r>
      <w:r w:rsidR="00000000" w:rsidRPr="00E557E0">
        <w:rPr>
          <w:rFonts w:asciiTheme="minorHAnsi" w:hAnsiTheme="minorHAnsi" w:cstheme="minorHAnsi"/>
          <w:spacing w:val="-11"/>
        </w:rPr>
        <w:t xml:space="preserve"> </w:t>
      </w:r>
      <w:r w:rsidR="00000000" w:rsidRPr="00E557E0">
        <w:rPr>
          <w:rFonts w:asciiTheme="minorHAnsi" w:hAnsiTheme="minorHAnsi" w:cstheme="minorHAnsi"/>
        </w:rPr>
        <w:t>mayo</w:t>
      </w:r>
      <w:r w:rsidR="00000000" w:rsidRPr="00E557E0">
        <w:rPr>
          <w:rFonts w:asciiTheme="minorHAnsi" w:hAnsiTheme="minorHAnsi" w:cstheme="minorHAnsi"/>
          <w:spacing w:val="-10"/>
        </w:rPr>
        <w:t xml:space="preserve"> </w:t>
      </w:r>
      <w:r w:rsidR="00000000" w:rsidRPr="00E557E0">
        <w:rPr>
          <w:rFonts w:asciiTheme="minorHAnsi" w:hAnsiTheme="minorHAnsi" w:cstheme="minorHAnsi"/>
        </w:rPr>
        <w:t>de</w:t>
      </w:r>
      <w:r w:rsidR="00000000" w:rsidRPr="00E557E0">
        <w:rPr>
          <w:rFonts w:asciiTheme="minorHAnsi" w:hAnsiTheme="minorHAnsi" w:cstheme="minorHAnsi"/>
          <w:spacing w:val="-8"/>
        </w:rPr>
        <w:t xml:space="preserve"> </w:t>
      </w:r>
      <w:r w:rsidR="00000000" w:rsidRPr="00E557E0">
        <w:rPr>
          <w:rFonts w:asciiTheme="minorHAnsi" w:hAnsiTheme="minorHAnsi" w:cstheme="minorHAnsi"/>
        </w:rPr>
        <w:t>202</w:t>
      </w:r>
      <w:r w:rsidR="009663CE" w:rsidRPr="00E557E0">
        <w:rPr>
          <w:rFonts w:asciiTheme="minorHAnsi" w:hAnsiTheme="minorHAnsi" w:cstheme="minorHAnsi"/>
        </w:rPr>
        <w:t>4</w:t>
      </w:r>
      <w:r w:rsidR="00000000" w:rsidRPr="00E557E0">
        <w:rPr>
          <w:rFonts w:asciiTheme="minorHAnsi" w:hAnsiTheme="minorHAnsi" w:cstheme="minorHAnsi"/>
        </w:rPr>
        <w:t>, e</w:t>
      </w:r>
      <w:r w:rsidRPr="00E557E0">
        <w:rPr>
          <w:rFonts w:asciiTheme="minorHAnsi" w:hAnsiTheme="minorHAnsi" w:cstheme="minorHAnsi"/>
        </w:rPr>
        <w:t>n virtud de</w:t>
      </w:r>
      <w:r w:rsidR="00000000" w:rsidRPr="00E557E0">
        <w:rPr>
          <w:rFonts w:asciiTheme="minorHAnsi" w:hAnsiTheme="minorHAnsi" w:cstheme="minorHAnsi"/>
        </w:rPr>
        <w:t xml:space="preserve">l cual </w:t>
      </w:r>
      <w:r w:rsidR="00000000" w:rsidRPr="00E557E0">
        <w:rPr>
          <w:rFonts w:asciiTheme="minorHAnsi" w:hAnsiTheme="minorHAnsi" w:cstheme="minorHAnsi"/>
          <w:iCs/>
        </w:rPr>
        <w:t>“(…</w:t>
      </w:r>
      <w:r w:rsidRPr="00E557E0">
        <w:rPr>
          <w:rFonts w:asciiTheme="minorHAnsi" w:hAnsiTheme="minorHAnsi" w:cstheme="minorHAnsi"/>
          <w:iCs/>
        </w:rPr>
        <w:t xml:space="preserve">) </w:t>
      </w:r>
      <w:r w:rsidRPr="00E557E0">
        <w:rPr>
          <w:rFonts w:eastAsia="Times New Roman"/>
          <w:i/>
          <w:iCs/>
        </w:rPr>
        <w:t>Los Fideicomitentes</w:t>
      </w:r>
      <w:r w:rsidRPr="00E557E0">
        <w:rPr>
          <w:rFonts w:eastAsia="Times New Roman"/>
          <w:i/>
          <w:iCs/>
        </w:rPr>
        <w:t xml:space="preserve"> </w:t>
      </w:r>
      <w:r w:rsidRPr="00E557E0">
        <w:rPr>
          <w:rFonts w:eastAsia="Times New Roman"/>
          <w:i/>
          <w:iCs/>
        </w:rPr>
        <w:t xml:space="preserve">entregan los Recursos a la Fiduciaria, en calidad de vocera del FIDEICOMISO OXI RIOFRIO y con </w:t>
      </w:r>
      <w:r w:rsidRPr="00E557E0">
        <w:rPr>
          <w:rFonts w:eastAsia="Times New Roman"/>
          <w:i/>
          <w:iCs/>
        </w:rPr>
        <w:t>ello</w:t>
      </w:r>
      <w:r w:rsidRPr="00E557E0">
        <w:rPr>
          <w:rFonts w:eastAsia="Times New Roman"/>
          <w:i/>
          <w:iCs/>
        </w:rPr>
        <w:t xml:space="preserve"> le transfieren</w:t>
      </w:r>
      <w:r w:rsidRPr="00E557E0">
        <w:rPr>
          <w:rFonts w:eastAsia="Times New Roman"/>
          <w:i/>
          <w:iCs/>
        </w:rPr>
        <w:t xml:space="preserve"> </w:t>
      </w:r>
      <w:r w:rsidRPr="00E557E0">
        <w:rPr>
          <w:rFonts w:eastAsia="Times New Roman"/>
          <w:i/>
          <w:iCs/>
        </w:rPr>
        <w:t>la titularidad sobre tales Recursos al mencionado Fideicomiso para que la Fiduciaria los reciba, administre y destine</w:t>
      </w:r>
      <w:r w:rsidRPr="00E557E0">
        <w:rPr>
          <w:rFonts w:eastAsia="Times New Roman"/>
          <w:i/>
          <w:iCs/>
        </w:rPr>
        <w:t xml:space="preserve"> </w:t>
      </w:r>
      <w:r w:rsidRPr="00E557E0">
        <w:rPr>
          <w:rFonts w:eastAsia="Times New Roman"/>
          <w:i/>
          <w:iCs/>
        </w:rPr>
        <w:t xml:space="preserve">exclusivamente, de acuerdo con las instrucciones contenidas en este </w:t>
      </w:r>
      <w:r w:rsidRPr="00E557E0">
        <w:rPr>
          <w:rFonts w:eastAsia="Times New Roman"/>
          <w:i/>
          <w:iCs/>
        </w:rPr>
        <w:lastRenderedPageBreak/>
        <w:t xml:space="preserve">contrato y de manera </w:t>
      </w:r>
      <w:r w:rsidR="006531D5" w:rsidRPr="00E557E0">
        <w:rPr>
          <w:rFonts w:eastAsia="Times New Roman"/>
          <w:i/>
          <w:iCs/>
        </w:rPr>
        <w:t>específica</w:t>
      </w:r>
      <w:r w:rsidRPr="00E557E0">
        <w:rPr>
          <w:rFonts w:eastAsia="Times New Roman"/>
          <w:i/>
          <w:iCs/>
        </w:rPr>
        <w:t xml:space="preserve"> a realizar</w:t>
      </w:r>
      <w:r w:rsidRPr="00E557E0">
        <w:rPr>
          <w:rFonts w:eastAsia="Times New Roman"/>
          <w:i/>
          <w:iCs/>
        </w:rPr>
        <w:t xml:space="preserve"> </w:t>
      </w:r>
      <w:r w:rsidRPr="00E557E0">
        <w:rPr>
          <w:rFonts w:eastAsia="Times New Roman"/>
          <w:i/>
          <w:iCs/>
        </w:rPr>
        <w:t>pagos de conformidad con las instrucciones que por escrito imparta El Gerente del Proyecto y en su caso el</w:t>
      </w:r>
      <w:r w:rsidRPr="00E557E0">
        <w:rPr>
          <w:rFonts w:eastAsia="Times New Roman"/>
          <w:i/>
          <w:iCs/>
        </w:rPr>
        <w:t xml:space="preserve"> </w:t>
      </w:r>
      <w:r w:rsidRPr="00E557E0">
        <w:rPr>
          <w:rFonts w:eastAsia="Times New Roman"/>
          <w:i/>
          <w:iCs/>
        </w:rPr>
        <w:t>Interventor del Proyecto.</w:t>
      </w:r>
      <w:r w:rsidRPr="00E557E0">
        <w:rPr>
          <w:rFonts w:eastAsia="Times New Roman"/>
        </w:rPr>
        <w:t xml:space="preserve"> (…)”.</w:t>
      </w:r>
    </w:p>
    <w:p w14:paraId="3E019FF4" w14:textId="7EB3C116" w:rsidR="006531D5" w:rsidRPr="00E557E0" w:rsidRDefault="00000000" w:rsidP="00E557E0">
      <w:pPr>
        <w:pStyle w:val="Textoindependiente"/>
        <w:numPr>
          <w:ilvl w:val="0"/>
          <w:numId w:val="35"/>
        </w:numPr>
        <w:spacing w:before="267"/>
        <w:jc w:val="both"/>
      </w:pPr>
      <w:r w:rsidRPr="00E557E0">
        <w:rPr>
          <w:rFonts w:asciiTheme="minorHAnsi" w:hAnsiTheme="minorHAnsi" w:cstheme="minorHAnsi"/>
        </w:rPr>
        <w:t>Dentro de las obligaciones establecidas en el Contrato de Fiducia Mercantil,</w:t>
      </w:r>
      <w:r w:rsidR="006531D5" w:rsidRPr="00E557E0">
        <w:rPr>
          <w:rFonts w:asciiTheme="minorHAnsi" w:hAnsiTheme="minorHAnsi" w:cstheme="minorHAnsi"/>
        </w:rPr>
        <w:t xml:space="preserve"> la</w:t>
      </w:r>
      <w:r w:rsidRPr="00E557E0">
        <w:rPr>
          <w:rFonts w:asciiTheme="minorHAnsi" w:hAnsiTheme="minorHAnsi" w:cstheme="minorHAnsi"/>
        </w:rPr>
        <w:t xml:space="preserve"> </w:t>
      </w:r>
      <w:r w:rsidR="00E557E0" w:rsidRPr="00E557E0">
        <w:rPr>
          <w:rFonts w:asciiTheme="minorHAnsi" w:hAnsiTheme="minorHAnsi" w:cstheme="minorHAnsi"/>
          <w:b/>
          <w:bCs/>
        </w:rPr>
        <w:t>FIDUCIARIA CORFICOLOMBIANA</w:t>
      </w:r>
      <w:r w:rsidR="00490C24" w:rsidRPr="00E557E0">
        <w:rPr>
          <w:rFonts w:asciiTheme="minorHAnsi" w:hAnsiTheme="minorHAnsi" w:cstheme="minorHAnsi"/>
          <w:spacing w:val="-10"/>
        </w:rPr>
        <w:t xml:space="preserve"> </w:t>
      </w:r>
      <w:r w:rsidRPr="00E557E0">
        <w:rPr>
          <w:rFonts w:asciiTheme="minorHAnsi" w:hAnsiTheme="minorHAnsi" w:cstheme="minorHAnsi"/>
        </w:rPr>
        <w:t>es responsable de Celebrar el CONTRATO DE</w:t>
      </w:r>
      <w:r w:rsidR="006531D5" w:rsidRPr="00E557E0">
        <w:rPr>
          <w:rFonts w:asciiTheme="minorHAnsi" w:hAnsiTheme="minorHAnsi" w:cstheme="minorHAnsi"/>
        </w:rPr>
        <w:t xml:space="preserve">L </w:t>
      </w:r>
      <w:r w:rsidR="004D63CB" w:rsidRPr="00E557E0">
        <w:rPr>
          <w:rFonts w:asciiTheme="minorHAnsi" w:hAnsiTheme="minorHAnsi" w:cstheme="minorHAnsi"/>
        </w:rPr>
        <w:t>EJECU</w:t>
      </w:r>
      <w:r w:rsidR="006531D5" w:rsidRPr="00E557E0">
        <w:rPr>
          <w:rFonts w:asciiTheme="minorHAnsi" w:hAnsiTheme="minorHAnsi" w:cstheme="minorHAnsi"/>
        </w:rPr>
        <w:t xml:space="preserve">TOR DEL PROYECTO </w:t>
      </w:r>
      <w:r w:rsidRPr="00E557E0">
        <w:rPr>
          <w:rFonts w:asciiTheme="minorHAnsi" w:hAnsiTheme="minorHAnsi" w:cstheme="minorHAnsi"/>
        </w:rPr>
        <w:t xml:space="preserve">según lo dispuesto en la Cláusula </w:t>
      </w:r>
      <w:r w:rsidR="006531D5" w:rsidRPr="00E557E0">
        <w:rPr>
          <w:rFonts w:asciiTheme="minorHAnsi" w:hAnsiTheme="minorHAnsi" w:cstheme="minorHAnsi"/>
        </w:rPr>
        <w:t>22</w:t>
      </w:r>
      <w:r w:rsidRPr="00E557E0">
        <w:rPr>
          <w:rFonts w:asciiTheme="minorHAnsi" w:hAnsiTheme="minorHAnsi" w:cstheme="minorHAnsi"/>
        </w:rPr>
        <w:t>, l</w:t>
      </w:r>
      <w:r w:rsidR="00E557E0">
        <w:rPr>
          <w:rFonts w:asciiTheme="minorHAnsi" w:hAnsiTheme="minorHAnsi" w:cstheme="minorHAnsi"/>
        </w:rPr>
        <w:t>a</w:t>
      </w:r>
      <w:r w:rsidRPr="00E557E0">
        <w:rPr>
          <w:rFonts w:asciiTheme="minorHAnsi" w:hAnsiTheme="minorHAnsi" w:cstheme="minorHAnsi"/>
        </w:rPr>
        <w:t xml:space="preserve"> cual indica:</w:t>
      </w:r>
    </w:p>
    <w:p w14:paraId="5F6225D6" w14:textId="77777777" w:rsidR="006531D5" w:rsidRPr="006531D5" w:rsidRDefault="006531D5" w:rsidP="006531D5">
      <w:pPr>
        <w:pStyle w:val="Prrafodelista"/>
        <w:rPr>
          <w:rFonts w:asciiTheme="minorHAnsi" w:hAnsiTheme="minorHAnsi" w:cstheme="minorHAnsi"/>
          <w:i/>
          <w:highlight w:val="yellow"/>
        </w:rPr>
      </w:pPr>
    </w:p>
    <w:p w14:paraId="0F2605E5" w14:textId="77777777" w:rsidR="006531D5" w:rsidRPr="006531D5" w:rsidRDefault="00000000" w:rsidP="006531D5">
      <w:pPr>
        <w:pStyle w:val="Prrafodelista"/>
        <w:tabs>
          <w:tab w:val="left" w:pos="707"/>
          <w:tab w:val="left" w:pos="709"/>
        </w:tabs>
        <w:spacing w:line="276" w:lineRule="auto"/>
        <w:ind w:right="-3" w:firstLine="0"/>
        <w:rPr>
          <w:rFonts w:eastAsia="Times New Roman"/>
          <w:i/>
          <w:iCs/>
        </w:rPr>
      </w:pPr>
      <w:r w:rsidRPr="006531D5">
        <w:rPr>
          <w:rFonts w:asciiTheme="minorHAnsi" w:hAnsiTheme="minorHAnsi" w:cstheme="minorHAnsi"/>
          <w:iCs/>
        </w:rPr>
        <w:t xml:space="preserve">“(…) </w:t>
      </w:r>
      <w:r w:rsidR="006531D5" w:rsidRPr="006531D5">
        <w:rPr>
          <w:rFonts w:eastAsia="Times New Roman"/>
          <w:i/>
          <w:iCs/>
        </w:rPr>
        <w:t>Los Fideicomitentes, instruirán a la Fiduciaria para que como vocera y administradora del FIDEICOMISO OXI</w:t>
      </w:r>
      <w:r w:rsidR="006531D5" w:rsidRPr="006531D5">
        <w:rPr>
          <w:rFonts w:eastAsia="Times New Roman"/>
          <w:i/>
          <w:iCs/>
        </w:rPr>
        <w:t xml:space="preserve"> </w:t>
      </w:r>
      <w:r w:rsidR="006531D5" w:rsidRPr="006531D5">
        <w:rPr>
          <w:rFonts w:eastAsia="Times New Roman"/>
          <w:i/>
          <w:iCs/>
        </w:rPr>
        <w:t>RIOFRIO bajo la coordinación y dirección de los Fideicomitentes dé apertura al proceso de selección del EJECUTOR</w:t>
      </w:r>
      <w:r w:rsidR="006531D5" w:rsidRPr="006531D5">
        <w:rPr>
          <w:rFonts w:eastAsia="Times New Roman"/>
          <w:i/>
          <w:iCs/>
        </w:rPr>
        <w:t xml:space="preserve"> </w:t>
      </w:r>
      <w:r w:rsidR="006531D5" w:rsidRPr="006531D5">
        <w:rPr>
          <w:rFonts w:eastAsia="Times New Roman"/>
          <w:i/>
          <w:iCs/>
        </w:rPr>
        <w:t>O CONSTRUCTOR DE LA OBRA DEL PROYECTO bajo los términos de referencia y documentos del Proceso que</w:t>
      </w:r>
      <w:r w:rsidR="006531D5" w:rsidRPr="006531D5">
        <w:rPr>
          <w:rFonts w:eastAsia="Times New Roman"/>
          <w:i/>
          <w:iCs/>
        </w:rPr>
        <w:t xml:space="preserve"> </w:t>
      </w:r>
      <w:r w:rsidR="006531D5" w:rsidRPr="006531D5">
        <w:rPr>
          <w:rFonts w:eastAsia="Times New Roman"/>
          <w:i/>
          <w:iCs/>
        </w:rPr>
        <w:t>elaborará el Gerente del Proyecto.</w:t>
      </w:r>
    </w:p>
    <w:p w14:paraId="257528C8" w14:textId="77777777" w:rsidR="006531D5" w:rsidRPr="006531D5" w:rsidRDefault="006531D5" w:rsidP="006531D5">
      <w:pPr>
        <w:pStyle w:val="Prrafodelista"/>
        <w:tabs>
          <w:tab w:val="left" w:pos="707"/>
          <w:tab w:val="left" w:pos="709"/>
        </w:tabs>
        <w:spacing w:line="276" w:lineRule="auto"/>
        <w:ind w:right="-3" w:firstLine="0"/>
        <w:rPr>
          <w:rFonts w:eastAsia="Times New Roman"/>
          <w:i/>
          <w:iCs/>
        </w:rPr>
      </w:pPr>
    </w:p>
    <w:p w14:paraId="776B5D6B" w14:textId="77777777" w:rsidR="006531D5" w:rsidRDefault="006531D5" w:rsidP="006531D5">
      <w:pPr>
        <w:pStyle w:val="Prrafodelista"/>
        <w:tabs>
          <w:tab w:val="left" w:pos="707"/>
          <w:tab w:val="left" w:pos="709"/>
        </w:tabs>
        <w:spacing w:line="276" w:lineRule="auto"/>
        <w:ind w:right="-3" w:firstLine="0"/>
        <w:rPr>
          <w:rFonts w:eastAsia="Times New Roman"/>
        </w:rPr>
      </w:pPr>
      <w:r w:rsidRPr="006531D5">
        <w:rPr>
          <w:rFonts w:eastAsia="Times New Roman"/>
          <w:i/>
          <w:iCs/>
        </w:rPr>
        <w:t>El proceso de selección del EJECUTOR O CONSTRUCTOR DEL PROYECTO se realizará bajo responsabilidad del</w:t>
      </w:r>
      <w:r w:rsidRPr="006531D5">
        <w:rPr>
          <w:rFonts w:eastAsia="Times New Roman"/>
          <w:i/>
          <w:iCs/>
        </w:rPr>
        <w:t xml:space="preserve"> </w:t>
      </w:r>
      <w:r w:rsidRPr="006531D5">
        <w:rPr>
          <w:rFonts w:eastAsia="Times New Roman"/>
          <w:i/>
          <w:iCs/>
        </w:rPr>
        <w:t>Gerente propendiendo por que el proceso permita seleccionar el personal profesional debidamente calificado, para</w:t>
      </w:r>
      <w:r w:rsidRPr="006531D5">
        <w:rPr>
          <w:rFonts w:eastAsia="Times New Roman"/>
          <w:i/>
          <w:iCs/>
        </w:rPr>
        <w:t xml:space="preserve"> </w:t>
      </w:r>
      <w:r w:rsidRPr="006531D5">
        <w:rPr>
          <w:rFonts w:eastAsia="Times New Roman"/>
          <w:i/>
          <w:iCs/>
        </w:rPr>
        <w:t>la adecuada ejecución del objeto del Proyecto, conforme lo dispone el contrato a suscribirse con el Gerente del</w:t>
      </w:r>
      <w:r w:rsidRPr="006531D5">
        <w:rPr>
          <w:rFonts w:eastAsia="Times New Roman"/>
          <w:i/>
          <w:iCs/>
        </w:rPr>
        <w:t xml:space="preserve"> </w:t>
      </w:r>
      <w:r w:rsidRPr="006531D5">
        <w:rPr>
          <w:rFonts w:eastAsia="Times New Roman"/>
          <w:i/>
          <w:iCs/>
        </w:rPr>
        <w:t>Proyecto que establece que es obligación de este dar apertura a la LICITACION PRIVADA ABIERTA para la</w:t>
      </w:r>
      <w:r w:rsidRPr="006531D5">
        <w:rPr>
          <w:rFonts w:eastAsia="Times New Roman"/>
          <w:i/>
          <w:iCs/>
        </w:rPr>
        <w:t xml:space="preserve"> </w:t>
      </w:r>
      <w:r w:rsidRPr="006531D5">
        <w:rPr>
          <w:rFonts w:eastAsia="Times New Roman"/>
          <w:i/>
          <w:iCs/>
        </w:rPr>
        <w:t>contratación del CONTRATISTA CONSTRUCTOR del proyecto, la cual debe iniciarse dos (2) das después de haber</w:t>
      </w:r>
      <w:r w:rsidRPr="006531D5">
        <w:rPr>
          <w:rFonts w:eastAsia="Times New Roman"/>
          <w:i/>
          <w:iCs/>
        </w:rPr>
        <w:t xml:space="preserve"> </w:t>
      </w:r>
      <w:r w:rsidRPr="006531D5">
        <w:rPr>
          <w:rFonts w:eastAsia="Times New Roman"/>
          <w:i/>
          <w:iCs/>
        </w:rPr>
        <w:t>firmado el ACTA DE INICIO de la GERENCIA DEL PROYECTO.</w:t>
      </w:r>
      <w:r>
        <w:rPr>
          <w:rFonts w:eastAsia="Times New Roman"/>
          <w:i/>
          <w:iCs/>
        </w:rPr>
        <w:t xml:space="preserve"> </w:t>
      </w:r>
      <w:r>
        <w:rPr>
          <w:rFonts w:eastAsia="Times New Roman"/>
        </w:rPr>
        <w:t>(…)</w:t>
      </w:r>
    </w:p>
    <w:p w14:paraId="2B2C7401" w14:textId="77777777" w:rsidR="006531D5" w:rsidRDefault="006531D5" w:rsidP="006531D5">
      <w:pPr>
        <w:pStyle w:val="Prrafodelista"/>
        <w:tabs>
          <w:tab w:val="left" w:pos="707"/>
          <w:tab w:val="left" w:pos="709"/>
        </w:tabs>
        <w:spacing w:line="276" w:lineRule="auto"/>
        <w:ind w:right="-3" w:firstLine="0"/>
        <w:rPr>
          <w:rFonts w:eastAsia="Times New Roman"/>
        </w:rPr>
      </w:pPr>
    </w:p>
    <w:p w14:paraId="30019282" w14:textId="77777777" w:rsidR="00E557E0" w:rsidRDefault="006531D5" w:rsidP="00E557E0">
      <w:pPr>
        <w:pStyle w:val="Prrafodelista"/>
        <w:tabs>
          <w:tab w:val="left" w:pos="707"/>
          <w:tab w:val="left" w:pos="709"/>
        </w:tabs>
        <w:spacing w:line="276" w:lineRule="auto"/>
        <w:ind w:right="-3" w:firstLine="0"/>
        <w:rPr>
          <w:rFonts w:asciiTheme="minorHAnsi" w:hAnsiTheme="minorHAnsi" w:cstheme="minorHAnsi"/>
          <w:iCs/>
        </w:rPr>
      </w:pPr>
      <w:r>
        <w:rPr>
          <w:rFonts w:eastAsia="Times New Roman"/>
        </w:rPr>
        <w:t>La Contratación del EJECUTOR O CONSTRUCTOR DE LA OBRA DEL PROYECTO, aunque es llevada a cabo</w:t>
      </w:r>
      <w:r>
        <w:rPr>
          <w:rFonts w:eastAsia="Times New Roman"/>
        </w:rPr>
        <w:t xml:space="preserve"> </w:t>
      </w:r>
      <w:r>
        <w:rPr>
          <w:rFonts w:eastAsia="Times New Roman"/>
        </w:rPr>
        <w:t>por el Fideicomiso, la dirección, coordinación, supervisión y control estarán a cargo del Gerente del Proyecto y en</w:t>
      </w:r>
      <w:r>
        <w:rPr>
          <w:rFonts w:eastAsia="Times New Roman"/>
        </w:rPr>
        <w:t xml:space="preserve"> </w:t>
      </w:r>
      <w:r>
        <w:rPr>
          <w:rFonts w:eastAsia="Times New Roman"/>
        </w:rPr>
        <w:t xml:space="preserve">tal sentido Los Fideicomitentes se obligan a </w:t>
      </w:r>
      <w:r>
        <w:rPr>
          <w:rFonts w:eastAsia="Times New Roman"/>
        </w:rPr>
        <w:t>mantener</w:t>
      </w:r>
      <w:r>
        <w:rPr>
          <w:rFonts w:eastAsia="Times New Roman"/>
        </w:rPr>
        <w:t xml:space="preserve"> </w:t>
      </w:r>
      <w:r>
        <w:rPr>
          <w:rFonts w:eastAsia="Times New Roman"/>
        </w:rPr>
        <w:t>indemne</w:t>
      </w:r>
      <w:r>
        <w:rPr>
          <w:rFonts w:eastAsia="Times New Roman"/>
        </w:rPr>
        <w:t xml:space="preserve"> a la Fiduciaria frente a las reclamaciones judiciales,</w:t>
      </w:r>
      <w:r>
        <w:rPr>
          <w:rFonts w:eastAsia="Times New Roman"/>
        </w:rPr>
        <w:t xml:space="preserve"> </w:t>
      </w:r>
      <w:r>
        <w:rPr>
          <w:rFonts w:eastAsia="Times New Roman"/>
        </w:rPr>
        <w:t>administrativas y de cualquier otra naturaleza que sean presentadas en contra de la Fiduciaria, directamente o como</w:t>
      </w:r>
      <w:r>
        <w:rPr>
          <w:rFonts w:eastAsia="Times New Roman"/>
        </w:rPr>
        <w:t xml:space="preserve"> </w:t>
      </w:r>
      <w:r>
        <w:rPr>
          <w:rFonts w:eastAsia="Times New Roman"/>
        </w:rPr>
        <w:t xml:space="preserve">vocera del Fideicomiso, derivadas de la </w:t>
      </w:r>
      <w:r>
        <w:rPr>
          <w:rFonts w:eastAsia="Times New Roman"/>
        </w:rPr>
        <w:t>etapa</w:t>
      </w:r>
      <w:r>
        <w:rPr>
          <w:rFonts w:eastAsia="Times New Roman"/>
        </w:rPr>
        <w:t xml:space="preserve"> </w:t>
      </w:r>
      <w:r>
        <w:rPr>
          <w:rFonts w:eastAsia="Times New Roman"/>
        </w:rPr>
        <w:t>precontractual</w:t>
      </w:r>
      <w:r>
        <w:rPr>
          <w:rFonts w:eastAsia="Times New Roman"/>
        </w:rPr>
        <w:t xml:space="preserve">, de la etapa de ejecución del contrato y de la </w:t>
      </w:r>
      <w:r>
        <w:rPr>
          <w:rFonts w:eastAsia="Times New Roman"/>
        </w:rPr>
        <w:t>etapa</w:t>
      </w:r>
      <w:r>
        <w:rPr>
          <w:rFonts w:eastAsia="Times New Roman"/>
        </w:rPr>
        <w:t xml:space="preserve"> de</w:t>
      </w:r>
      <w:r>
        <w:rPr>
          <w:rFonts w:eastAsia="Times New Roman"/>
        </w:rPr>
        <w:t xml:space="preserve"> </w:t>
      </w:r>
      <w:r>
        <w:rPr>
          <w:rFonts w:eastAsia="Times New Roman"/>
        </w:rPr>
        <w:t>liquidación del contrato para EJECUCIÓN O CONSTRUCCIÓN DE LA OBRA DEL PROYECTO</w:t>
      </w:r>
      <w:r w:rsidRPr="00AD2AAB">
        <w:rPr>
          <w:rFonts w:eastAsia="Times New Roman"/>
        </w:rPr>
        <w:t>.</w:t>
      </w:r>
      <w:r w:rsidR="00AD2AAB" w:rsidRPr="00AD2AAB">
        <w:rPr>
          <w:rFonts w:eastAsia="Times New Roman"/>
        </w:rPr>
        <w:t xml:space="preserve"> </w:t>
      </w:r>
      <w:r w:rsidR="00000000" w:rsidRPr="00AD2AAB">
        <w:rPr>
          <w:rFonts w:asciiTheme="minorHAnsi" w:hAnsiTheme="minorHAnsi" w:cstheme="minorHAnsi"/>
          <w:iCs/>
        </w:rPr>
        <w:t>(…)”</w:t>
      </w:r>
      <w:r w:rsidR="00AD2AAB" w:rsidRPr="00AD2AAB">
        <w:rPr>
          <w:rFonts w:asciiTheme="minorHAnsi" w:hAnsiTheme="minorHAnsi" w:cstheme="minorHAnsi"/>
          <w:iCs/>
        </w:rPr>
        <w:t>.</w:t>
      </w:r>
    </w:p>
    <w:p w14:paraId="067B2E81" w14:textId="77777777" w:rsidR="00E557E0" w:rsidRDefault="00E557E0" w:rsidP="00E557E0">
      <w:pPr>
        <w:pStyle w:val="Prrafodelista"/>
        <w:tabs>
          <w:tab w:val="left" w:pos="707"/>
          <w:tab w:val="left" w:pos="709"/>
        </w:tabs>
        <w:spacing w:line="276" w:lineRule="auto"/>
        <w:ind w:right="-3" w:firstLine="0"/>
        <w:rPr>
          <w:rFonts w:asciiTheme="minorHAnsi" w:hAnsiTheme="minorHAnsi" w:cstheme="minorHAnsi"/>
          <w:iCs/>
        </w:rPr>
      </w:pPr>
    </w:p>
    <w:p w14:paraId="001952A1" w14:textId="571631C5" w:rsidR="00983757" w:rsidRPr="00E557E0" w:rsidRDefault="00000000" w:rsidP="00E557E0">
      <w:pPr>
        <w:pStyle w:val="Prrafodelista"/>
        <w:numPr>
          <w:ilvl w:val="0"/>
          <w:numId w:val="35"/>
        </w:numPr>
        <w:tabs>
          <w:tab w:val="left" w:pos="707"/>
          <w:tab w:val="left" w:pos="709"/>
        </w:tabs>
        <w:spacing w:line="276" w:lineRule="auto"/>
        <w:ind w:right="-3"/>
        <w:rPr>
          <w:rFonts w:asciiTheme="minorHAnsi" w:hAnsiTheme="minorHAnsi" w:cstheme="minorHAnsi"/>
          <w:iCs/>
        </w:rPr>
      </w:pPr>
      <w:r w:rsidRPr="00E557E0">
        <w:rPr>
          <w:rFonts w:asciiTheme="minorHAnsi" w:hAnsiTheme="minorHAnsi" w:cstheme="minorHAnsi"/>
        </w:rPr>
        <w:t xml:space="preserve">El día </w:t>
      </w:r>
      <w:r w:rsidRPr="00E557E0">
        <w:rPr>
          <w:rFonts w:asciiTheme="minorHAnsi" w:hAnsiTheme="minorHAnsi" w:cstheme="minorHAnsi"/>
          <w:u w:val="single"/>
        </w:rPr>
        <w:tab/>
      </w:r>
      <w:r w:rsidRPr="00E557E0">
        <w:rPr>
          <w:rFonts w:asciiTheme="minorHAnsi" w:hAnsiTheme="minorHAnsi" w:cstheme="minorHAnsi"/>
        </w:rPr>
        <w:t>de 202</w:t>
      </w:r>
      <w:r w:rsidR="009663CE" w:rsidRPr="00E557E0">
        <w:rPr>
          <w:rFonts w:asciiTheme="minorHAnsi" w:hAnsiTheme="minorHAnsi" w:cstheme="minorHAnsi"/>
        </w:rPr>
        <w:t>4</w:t>
      </w:r>
      <w:r w:rsidRPr="00E557E0">
        <w:rPr>
          <w:rFonts w:asciiTheme="minorHAnsi" w:hAnsiTheme="minorHAnsi" w:cstheme="minorHAnsi"/>
        </w:rPr>
        <w:t xml:space="preserve">, se dio apertura a la Licitación Privada Abierta </w:t>
      </w:r>
      <w:proofErr w:type="spellStart"/>
      <w:r w:rsidRPr="00E557E0">
        <w:rPr>
          <w:rFonts w:asciiTheme="minorHAnsi" w:hAnsiTheme="minorHAnsi" w:cstheme="minorHAnsi"/>
        </w:rPr>
        <w:t>N°</w:t>
      </w:r>
      <w:proofErr w:type="spellEnd"/>
      <w:r w:rsidRPr="00E557E0">
        <w:rPr>
          <w:rFonts w:asciiTheme="minorHAnsi" w:hAnsiTheme="minorHAnsi" w:cstheme="minorHAnsi"/>
        </w:rPr>
        <w:t xml:space="preserve"> 00</w:t>
      </w:r>
      <w:r w:rsidRPr="00E557E0">
        <w:rPr>
          <w:rFonts w:asciiTheme="minorHAnsi" w:hAnsiTheme="minorHAnsi" w:cstheme="minorHAnsi"/>
          <w:u w:val="single"/>
        </w:rPr>
        <w:tab/>
      </w:r>
      <w:r w:rsidRPr="00E557E0">
        <w:rPr>
          <w:rFonts w:asciiTheme="minorHAnsi" w:hAnsiTheme="minorHAnsi" w:cstheme="minorHAnsi"/>
        </w:rPr>
        <w:t>de</w:t>
      </w:r>
      <w:r w:rsidRPr="00E557E0">
        <w:rPr>
          <w:rFonts w:asciiTheme="minorHAnsi" w:hAnsiTheme="minorHAnsi" w:cstheme="minorHAnsi"/>
          <w:spacing w:val="-13"/>
        </w:rPr>
        <w:t xml:space="preserve"> </w:t>
      </w:r>
      <w:r w:rsidRPr="00E557E0">
        <w:rPr>
          <w:rFonts w:asciiTheme="minorHAnsi" w:hAnsiTheme="minorHAnsi" w:cstheme="minorHAnsi"/>
        </w:rPr>
        <w:t>202</w:t>
      </w:r>
      <w:r w:rsidR="009663CE" w:rsidRPr="00E557E0">
        <w:rPr>
          <w:rFonts w:asciiTheme="minorHAnsi" w:hAnsiTheme="minorHAnsi" w:cstheme="minorHAnsi"/>
        </w:rPr>
        <w:t>4</w:t>
      </w:r>
      <w:r w:rsidRPr="00E557E0">
        <w:rPr>
          <w:rFonts w:asciiTheme="minorHAnsi" w:hAnsiTheme="minorHAnsi" w:cstheme="minorHAnsi"/>
        </w:rPr>
        <w:t>, cuyo objeto es</w:t>
      </w:r>
      <w:r w:rsidRPr="00E557E0">
        <w:rPr>
          <w:rFonts w:asciiTheme="minorHAnsi" w:hAnsiTheme="minorHAnsi" w:cstheme="minorHAnsi"/>
          <w:b/>
          <w:i/>
        </w:rPr>
        <w:t>:</w:t>
      </w:r>
    </w:p>
    <w:p w14:paraId="6683AB26" w14:textId="77777777" w:rsidR="00983757" w:rsidRPr="00260C07" w:rsidRDefault="00983757" w:rsidP="00B45BFB">
      <w:pPr>
        <w:pStyle w:val="Textoindependiente"/>
        <w:spacing w:before="22" w:line="276" w:lineRule="auto"/>
        <w:ind w:right="-3"/>
        <w:jc w:val="both"/>
        <w:rPr>
          <w:rFonts w:asciiTheme="minorHAnsi" w:hAnsiTheme="minorHAnsi" w:cstheme="minorHAnsi"/>
          <w:b/>
          <w:i/>
        </w:rPr>
      </w:pPr>
    </w:p>
    <w:p w14:paraId="20403931" w14:textId="77777777" w:rsidR="004D63CB" w:rsidRPr="00260C07" w:rsidRDefault="00000000" w:rsidP="00B45BFB">
      <w:pPr>
        <w:spacing w:line="276" w:lineRule="auto"/>
        <w:ind w:left="158" w:right="-3" w:firstLine="551"/>
        <w:jc w:val="center"/>
        <w:rPr>
          <w:rFonts w:asciiTheme="minorHAnsi" w:hAnsiTheme="minorHAnsi" w:cstheme="minorHAnsi"/>
          <w:b/>
          <w:i/>
          <w:spacing w:val="-2"/>
        </w:rPr>
      </w:pPr>
      <w:r w:rsidRPr="00260C07">
        <w:rPr>
          <w:rFonts w:asciiTheme="minorHAnsi" w:hAnsiTheme="minorHAnsi" w:cstheme="minorHAnsi"/>
        </w:rPr>
        <w:t>“</w:t>
      </w:r>
      <w:r w:rsidR="004D63CB" w:rsidRPr="00260C07">
        <w:rPr>
          <w:rFonts w:asciiTheme="minorHAnsi" w:hAnsiTheme="minorHAnsi" w:cstheme="minorHAnsi"/>
          <w:b/>
          <w:i/>
        </w:rPr>
        <w:t>REALIZAR</w:t>
      </w:r>
      <w:r w:rsidR="004D63CB" w:rsidRPr="00260C07">
        <w:rPr>
          <w:rFonts w:asciiTheme="minorHAnsi" w:hAnsiTheme="minorHAnsi" w:cstheme="minorHAnsi"/>
          <w:b/>
          <w:i/>
          <w:spacing w:val="-2"/>
        </w:rPr>
        <w:t xml:space="preserve"> </w:t>
      </w:r>
      <w:r w:rsidR="004D63CB" w:rsidRPr="00260C07">
        <w:rPr>
          <w:rFonts w:asciiTheme="minorHAnsi" w:hAnsiTheme="minorHAnsi" w:cstheme="minorHAnsi"/>
          <w:b/>
          <w:i/>
        </w:rPr>
        <w:t>LA</w:t>
      </w:r>
      <w:r w:rsidR="004D63CB" w:rsidRPr="00260C07">
        <w:rPr>
          <w:rFonts w:asciiTheme="minorHAnsi" w:hAnsiTheme="minorHAnsi" w:cstheme="minorHAnsi"/>
          <w:b/>
          <w:i/>
          <w:spacing w:val="-2"/>
        </w:rPr>
        <w:t xml:space="preserve"> </w:t>
      </w:r>
      <w:r w:rsidR="004D63CB" w:rsidRPr="00260C07">
        <w:rPr>
          <w:rFonts w:asciiTheme="minorHAnsi" w:hAnsiTheme="minorHAnsi" w:cstheme="minorHAnsi"/>
          <w:b/>
          <w:i/>
        </w:rPr>
        <w:t>EJECUCIÓN</w:t>
      </w:r>
      <w:r w:rsidR="004D63CB" w:rsidRPr="00260C07">
        <w:rPr>
          <w:rFonts w:asciiTheme="minorHAnsi" w:hAnsiTheme="minorHAnsi" w:cstheme="minorHAnsi"/>
          <w:b/>
          <w:i/>
          <w:spacing w:val="-4"/>
        </w:rPr>
        <w:t xml:space="preserve"> </w:t>
      </w:r>
      <w:r w:rsidR="004D63CB" w:rsidRPr="00260C07">
        <w:rPr>
          <w:rFonts w:asciiTheme="minorHAnsi" w:hAnsiTheme="minorHAnsi" w:cstheme="minorHAnsi"/>
          <w:b/>
          <w:i/>
        </w:rPr>
        <w:t>DEL</w:t>
      </w:r>
      <w:r w:rsidR="004D63CB" w:rsidRPr="00260C07">
        <w:rPr>
          <w:rFonts w:asciiTheme="minorHAnsi" w:hAnsiTheme="minorHAnsi" w:cstheme="minorHAnsi"/>
          <w:b/>
          <w:i/>
          <w:spacing w:val="-1"/>
        </w:rPr>
        <w:t xml:space="preserve"> </w:t>
      </w:r>
      <w:r w:rsidR="004D63CB" w:rsidRPr="00260C07">
        <w:rPr>
          <w:rFonts w:asciiTheme="minorHAnsi" w:hAnsiTheme="minorHAnsi" w:cstheme="minorHAnsi"/>
          <w:b/>
          <w:i/>
        </w:rPr>
        <w:t>PROYECTO:</w:t>
      </w:r>
      <w:r w:rsidR="004D63CB" w:rsidRPr="00260C07">
        <w:rPr>
          <w:rFonts w:asciiTheme="minorHAnsi" w:hAnsiTheme="minorHAnsi" w:cstheme="minorHAnsi"/>
          <w:b/>
          <w:i/>
          <w:spacing w:val="-3"/>
        </w:rPr>
        <w:t xml:space="preserve"> </w:t>
      </w:r>
      <w:r w:rsidR="004D63CB" w:rsidRPr="00260C07">
        <w:rPr>
          <w:rFonts w:asciiTheme="minorHAnsi" w:hAnsiTheme="minorHAnsi" w:cstheme="minorHAnsi"/>
          <w:b/>
          <w:i/>
        </w:rPr>
        <w:t>“DOTACIÓN PARA LAS INSTITUCIONES EDUCATIVAS OFICIALES DEL MUNICIPIO DE RIOFRÍO EN EL DEPARTAMENTO DEL VALLE DEL CAUCA</w:t>
      </w:r>
      <w:r w:rsidR="004D63CB" w:rsidRPr="00260C07">
        <w:rPr>
          <w:rFonts w:asciiTheme="minorHAnsi" w:hAnsiTheme="minorHAnsi" w:cstheme="minorHAnsi"/>
          <w:b/>
          <w:i/>
          <w:spacing w:val="-2"/>
        </w:rPr>
        <w:t>”.</w:t>
      </w:r>
    </w:p>
    <w:p w14:paraId="68962A01" w14:textId="77777777" w:rsidR="00396F93" w:rsidRPr="00260C07" w:rsidRDefault="00396F93" w:rsidP="00B45BFB">
      <w:pPr>
        <w:spacing w:line="276" w:lineRule="auto"/>
        <w:ind w:left="158" w:right="-3" w:firstLine="551"/>
        <w:jc w:val="center"/>
        <w:rPr>
          <w:rFonts w:asciiTheme="minorHAnsi" w:hAnsiTheme="minorHAnsi" w:cstheme="minorHAnsi"/>
          <w:b/>
          <w:i/>
        </w:rPr>
      </w:pPr>
    </w:p>
    <w:p w14:paraId="050E6F84" w14:textId="0A1B0CA9" w:rsidR="00983757" w:rsidRPr="00E557E0" w:rsidRDefault="00000000" w:rsidP="00E557E0">
      <w:pPr>
        <w:pStyle w:val="Prrafodelista"/>
        <w:numPr>
          <w:ilvl w:val="0"/>
          <w:numId w:val="35"/>
        </w:numPr>
        <w:tabs>
          <w:tab w:val="left" w:pos="707"/>
          <w:tab w:val="left" w:pos="709"/>
          <w:tab w:val="left" w:pos="2828"/>
        </w:tabs>
        <w:spacing w:line="276" w:lineRule="auto"/>
        <w:ind w:right="-3"/>
        <w:rPr>
          <w:rFonts w:asciiTheme="minorHAnsi" w:hAnsiTheme="minorHAnsi" w:cstheme="minorHAnsi"/>
        </w:rPr>
      </w:pPr>
      <w:r w:rsidRPr="00E557E0">
        <w:rPr>
          <w:rFonts w:asciiTheme="minorHAnsi" w:hAnsiTheme="minorHAnsi" w:cstheme="minorHAnsi"/>
        </w:rPr>
        <w:t xml:space="preserve">El día </w:t>
      </w:r>
      <w:r w:rsidRPr="00E557E0">
        <w:rPr>
          <w:rFonts w:asciiTheme="minorHAnsi" w:hAnsiTheme="minorHAnsi" w:cstheme="minorHAnsi"/>
          <w:u w:val="single"/>
        </w:rPr>
        <w:tab/>
      </w:r>
      <w:r w:rsidRPr="00E557E0">
        <w:rPr>
          <w:rFonts w:asciiTheme="minorHAnsi" w:hAnsiTheme="minorHAnsi" w:cstheme="minorHAnsi"/>
        </w:rPr>
        <w:t>de</w:t>
      </w:r>
      <w:r w:rsidRPr="00E557E0">
        <w:rPr>
          <w:rFonts w:asciiTheme="minorHAnsi" w:hAnsiTheme="minorHAnsi" w:cstheme="minorHAnsi"/>
          <w:spacing w:val="-2"/>
        </w:rPr>
        <w:t xml:space="preserve"> </w:t>
      </w:r>
      <w:r w:rsidRPr="00E557E0">
        <w:rPr>
          <w:rFonts w:asciiTheme="minorHAnsi" w:hAnsiTheme="minorHAnsi" w:cstheme="minorHAnsi"/>
        </w:rPr>
        <w:t>dos mil veint</w:t>
      </w:r>
      <w:r w:rsidR="009663CE" w:rsidRPr="00E557E0">
        <w:rPr>
          <w:rFonts w:asciiTheme="minorHAnsi" w:hAnsiTheme="minorHAnsi" w:cstheme="minorHAnsi"/>
        </w:rPr>
        <w:t>icuatro</w:t>
      </w:r>
      <w:r w:rsidRPr="00E557E0">
        <w:rPr>
          <w:rFonts w:asciiTheme="minorHAnsi" w:hAnsiTheme="minorHAnsi" w:cstheme="minorHAnsi"/>
        </w:rPr>
        <w:t xml:space="preserve"> (202</w:t>
      </w:r>
      <w:r w:rsidR="009663CE" w:rsidRPr="00E557E0">
        <w:rPr>
          <w:rFonts w:asciiTheme="minorHAnsi" w:hAnsiTheme="minorHAnsi" w:cstheme="minorHAnsi"/>
        </w:rPr>
        <w:t>4</w:t>
      </w:r>
      <w:r w:rsidRPr="00E557E0">
        <w:rPr>
          <w:rFonts w:asciiTheme="minorHAnsi" w:hAnsiTheme="minorHAnsi" w:cstheme="minorHAnsi"/>
        </w:rPr>
        <w:t>), se llevó a cabo el cierre para la recepción de las propuestas en la se presentaron los siguientes oferentes:</w:t>
      </w:r>
    </w:p>
    <w:p w14:paraId="15D8CC09" w14:textId="77777777" w:rsidR="00983757" w:rsidRPr="00260C07" w:rsidRDefault="00983757" w:rsidP="00B45BFB">
      <w:pPr>
        <w:pStyle w:val="Textoindependiente"/>
        <w:spacing w:before="20" w:line="276" w:lineRule="auto"/>
        <w:ind w:right="-3"/>
        <w:jc w:val="both"/>
        <w:rPr>
          <w:rFonts w:asciiTheme="minorHAnsi" w:hAnsiTheme="minorHAnsi" w:cstheme="minorHAnsi"/>
        </w:rPr>
      </w:pPr>
    </w:p>
    <w:p w14:paraId="391827C6" w14:textId="77777777" w:rsidR="00983757" w:rsidRPr="00260C07" w:rsidRDefault="00000000" w:rsidP="00E557E0">
      <w:pPr>
        <w:pStyle w:val="Prrafodelista"/>
        <w:numPr>
          <w:ilvl w:val="1"/>
          <w:numId w:val="35"/>
        </w:numPr>
        <w:tabs>
          <w:tab w:val="left" w:pos="1720"/>
          <w:tab w:val="left" w:pos="4395"/>
        </w:tabs>
        <w:spacing w:line="276" w:lineRule="auto"/>
        <w:ind w:left="1720" w:right="-3" w:hanging="358"/>
        <w:rPr>
          <w:rFonts w:asciiTheme="minorHAnsi" w:hAnsiTheme="minorHAnsi" w:cstheme="minorHAnsi"/>
        </w:rPr>
      </w:pPr>
      <w:r w:rsidRPr="00260C07">
        <w:rPr>
          <w:rFonts w:asciiTheme="minorHAnsi" w:hAnsiTheme="minorHAnsi" w:cstheme="minorHAnsi"/>
          <w:u w:val="single"/>
        </w:rPr>
        <w:t xml:space="preserve"> </w:t>
      </w:r>
      <w:r w:rsidRPr="00260C07">
        <w:rPr>
          <w:rFonts w:asciiTheme="minorHAnsi" w:hAnsiTheme="minorHAnsi" w:cstheme="minorHAnsi"/>
          <w:u w:val="single"/>
        </w:rPr>
        <w:tab/>
      </w:r>
    </w:p>
    <w:p w14:paraId="6EBA9ABD" w14:textId="77777777" w:rsidR="009663CE" w:rsidRPr="00260C07" w:rsidRDefault="009663CE" w:rsidP="00E557E0">
      <w:pPr>
        <w:pStyle w:val="Prrafodelista"/>
        <w:numPr>
          <w:ilvl w:val="1"/>
          <w:numId w:val="35"/>
        </w:numPr>
        <w:tabs>
          <w:tab w:val="left" w:pos="1720"/>
          <w:tab w:val="left" w:pos="4395"/>
        </w:tabs>
        <w:spacing w:line="276" w:lineRule="auto"/>
        <w:ind w:left="1720" w:right="-3" w:hanging="358"/>
        <w:rPr>
          <w:rFonts w:asciiTheme="minorHAnsi" w:hAnsiTheme="minorHAnsi" w:cstheme="minorHAnsi"/>
        </w:rPr>
      </w:pPr>
      <w:r w:rsidRPr="00260C07">
        <w:rPr>
          <w:rFonts w:asciiTheme="minorHAnsi" w:hAnsiTheme="minorHAnsi" w:cstheme="minorHAnsi"/>
        </w:rPr>
        <w:t>_________________________</w:t>
      </w:r>
    </w:p>
    <w:p w14:paraId="07CF2D44" w14:textId="77777777" w:rsidR="009663CE" w:rsidRPr="00260C07" w:rsidRDefault="009663CE" w:rsidP="00E557E0">
      <w:pPr>
        <w:pStyle w:val="Prrafodelista"/>
        <w:numPr>
          <w:ilvl w:val="1"/>
          <w:numId w:val="35"/>
        </w:numPr>
        <w:tabs>
          <w:tab w:val="left" w:pos="1720"/>
          <w:tab w:val="left" w:pos="4395"/>
        </w:tabs>
        <w:spacing w:line="276" w:lineRule="auto"/>
        <w:ind w:left="1720" w:right="-3" w:hanging="358"/>
        <w:rPr>
          <w:rFonts w:asciiTheme="minorHAnsi" w:hAnsiTheme="minorHAnsi" w:cstheme="minorHAnsi"/>
        </w:rPr>
      </w:pPr>
      <w:r w:rsidRPr="00260C07">
        <w:rPr>
          <w:rFonts w:asciiTheme="minorHAnsi" w:hAnsiTheme="minorHAnsi" w:cstheme="minorHAnsi"/>
        </w:rPr>
        <w:t>_________________________</w:t>
      </w:r>
    </w:p>
    <w:p w14:paraId="32082CB2" w14:textId="77777777" w:rsidR="009663CE" w:rsidRPr="00260C07" w:rsidRDefault="009663CE" w:rsidP="00B45BFB">
      <w:pPr>
        <w:pStyle w:val="Prrafodelista"/>
        <w:tabs>
          <w:tab w:val="left" w:pos="1720"/>
          <w:tab w:val="left" w:pos="4395"/>
        </w:tabs>
        <w:spacing w:line="276" w:lineRule="auto"/>
        <w:ind w:left="1720" w:right="-3" w:firstLine="0"/>
        <w:rPr>
          <w:rFonts w:asciiTheme="minorHAnsi" w:hAnsiTheme="minorHAnsi" w:cstheme="minorHAnsi"/>
        </w:rPr>
      </w:pPr>
    </w:p>
    <w:p w14:paraId="7EA77BD5" w14:textId="77777777" w:rsidR="00983757" w:rsidRPr="00260C07" w:rsidRDefault="00000000" w:rsidP="00E557E0">
      <w:pPr>
        <w:pStyle w:val="Prrafodelista"/>
        <w:numPr>
          <w:ilvl w:val="0"/>
          <w:numId w:val="35"/>
        </w:numPr>
        <w:tabs>
          <w:tab w:val="left" w:pos="707"/>
          <w:tab w:val="left" w:pos="709"/>
        </w:tabs>
        <w:spacing w:before="1" w:line="276" w:lineRule="auto"/>
        <w:ind w:right="-3"/>
        <w:rPr>
          <w:rFonts w:asciiTheme="minorHAnsi" w:hAnsiTheme="minorHAnsi" w:cstheme="minorHAnsi"/>
        </w:rPr>
      </w:pPr>
      <w:r w:rsidRPr="00260C07">
        <w:rPr>
          <w:rFonts w:asciiTheme="minorHAnsi" w:hAnsiTheme="minorHAnsi" w:cstheme="minorHAnsi"/>
        </w:rPr>
        <w:t>Evaluados los documentos de requisitos habilitantes y ponderables de los proponentes, el comité</w:t>
      </w:r>
      <w:r w:rsidRPr="00260C07">
        <w:rPr>
          <w:rFonts w:asciiTheme="minorHAnsi" w:hAnsiTheme="minorHAnsi" w:cstheme="minorHAnsi"/>
          <w:spacing w:val="63"/>
        </w:rPr>
        <w:t xml:space="preserve"> </w:t>
      </w:r>
      <w:r w:rsidRPr="00260C07">
        <w:rPr>
          <w:rFonts w:asciiTheme="minorHAnsi" w:hAnsiTheme="minorHAnsi" w:cstheme="minorHAnsi"/>
        </w:rPr>
        <w:t>evaluador</w:t>
      </w:r>
      <w:r w:rsidRPr="00260C07">
        <w:rPr>
          <w:rFonts w:asciiTheme="minorHAnsi" w:hAnsiTheme="minorHAnsi" w:cstheme="minorHAnsi"/>
          <w:spacing w:val="62"/>
        </w:rPr>
        <w:t xml:space="preserve"> </w:t>
      </w:r>
      <w:r w:rsidRPr="00260C07">
        <w:rPr>
          <w:rFonts w:asciiTheme="minorHAnsi" w:hAnsiTheme="minorHAnsi" w:cstheme="minorHAnsi"/>
        </w:rPr>
        <w:t>mediante</w:t>
      </w:r>
      <w:r w:rsidRPr="00260C07">
        <w:rPr>
          <w:rFonts w:asciiTheme="minorHAnsi" w:hAnsiTheme="minorHAnsi" w:cstheme="minorHAnsi"/>
          <w:spacing w:val="65"/>
        </w:rPr>
        <w:t xml:space="preserve"> </w:t>
      </w:r>
      <w:r w:rsidRPr="00260C07">
        <w:rPr>
          <w:rFonts w:asciiTheme="minorHAnsi" w:hAnsiTheme="minorHAnsi" w:cstheme="minorHAnsi"/>
        </w:rPr>
        <w:t>el</w:t>
      </w:r>
      <w:r w:rsidRPr="00260C07">
        <w:rPr>
          <w:rFonts w:asciiTheme="minorHAnsi" w:hAnsiTheme="minorHAnsi" w:cstheme="minorHAnsi"/>
          <w:spacing w:val="65"/>
        </w:rPr>
        <w:t xml:space="preserve"> </w:t>
      </w:r>
      <w:r w:rsidRPr="00260C07">
        <w:rPr>
          <w:rFonts w:asciiTheme="minorHAnsi" w:hAnsiTheme="minorHAnsi" w:cstheme="minorHAnsi"/>
        </w:rPr>
        <w:t>informe</w:t>
      </w:r>
      <w:r w:rsidRPr="00260C07">
        <w:rPr>
          <w:rFonts w:asciiTheme="minorHAnsi" w:hAnsiTheme="minorHAnsi" w:cstheme="minorHAnsi"/>
          <w:spacing w:val="65"/>
        </w:rPr>
        <w:t xml:space="preserve"> </w:t>
      </w:r>
      <w:r w:rsidRPr="00260C07">
        <w:rPr>
          <w:rFonts w:asciiTheme="minorHAnsi" w:hAnsiTheme="minorHAnsi" w:cstheme="minorHAnsi"/>
        </w:rPr>
        <w:t>final</w:t>
      </w:r>
      <w:r w:rsidRPr="00260C07">
        <w:rPr>
          <w:rFonts w:asciiTheme="minorHAnsi" w:hAnsiTheme="minorHAnsi" w:cstheme="minorHAnsi"/>
          <w:spacing w:val="64"/>
        </w:rPr>
        <w:t xml:space="preserve"> </w:t>
      </w:r>
      <w:r w:rsidRPr="00260C07">
        <w:rPr>
          <w:rFonts w:asciiTheme="minorHAnsi" w:hAnsiTheme="minorHAnsi" w:cstheme="minorHAnsi"/>
        </w:rPr>
        <w:t>de</w:t>
      </w:r>
      <w:r w:rsidRPr="00260C07">
        <w:rPr>
          <w:rFonts w:asciiTheme="minorHAnsi" w:hAnsiTheme="minorHAnsi" w:cstheme="minorHAnsi"/>
          <w:spacing w:val="65"/>
        </w:rPr>
        <w:t xml:space="preserve"> </w:t>
      </w:r>
      <w:r w:rsidRPr="00260C07">
        <w:rPr>
          <w:rFonts w:asciiTheme="minorHAnsi" w:hAnsiTheme="minorHAnsi" w:cstheme="minorHAnsi"/>
        </w:rPr>
        <w:t>evaluación</w:t>
      </w:r>
      <w:r w:rsidRPr="00260C07">
        <w:rPr>
          <w:rFonts w:asciiTheme="minorHAnsi" w:hAnsiTheme="minorHAnsi" w:cstheme="minorHAnsi"/>
          <w:spacing w:val="64"/>
        </w:rPr>
        <w:t xml:space="preserve"> </w:t>
      </w:r>
      <w:r w:rsidRPr="00260C07">
        <w:rPr>
          <w:rFonts w:asciiTheme="minorHAnsi" w:hAnsiTheme="minorHAnsi" w:cstheme="minorHAnsi"/>
        </w:rPr>
        <w:t>recomendó</w:t>
      </w:r>
      <w:r w:rsidRPr="00260C07">
        <w:rPr>
          <w:rFonts w:asciiTheme="minorHAnsi" w:hAnsiTheme="minorHAnsi" w:cstheme="minorHAnsi"/>
          <w:spacing w:val="65"/>
        </w:rPr>
        <w:t xml:space="preserve"> </w:t>
      </w:r>
      <w:r w:rsidRPr="00260C07">
        <w:rPr>
          <w:rFonts w:asciiTheme="minorHAnsi" w:hAnsiTheme="minorHAnsi" w:cstheme="minorHAnsi"/>
        </w:rPr>
        <w:t>que</w:t>
      </w:r>
      <w:r w:rsidRPr="00260C07">
        <w:rPr>
          <w:rFonts w:asciiTheme="minorHAnsi" w:hAnsiTheme="minorHAnsi" w:cstheme="minorHAnsi"/>
          <w:spacing w:val="63"/>
        </w:rPr>
        <w:t xml:space="preserve"> </w:t>
      </w:r>
      <w:r w:rsidRPr="00260C07">
        <w:rPr>
          <w:rFonts w:asciiTheme="minorHAnsi" w:hAnsiTheme="minorHAnsi" w:cstheme="minorHAnsi"/>
        </w:rPr>
        <w:t>el</w:t>
      </w:r>
      <w:r w:rsidRPr="00260C07">
        <w:rPr>
          <w:rFonts w:asciiTheme="minorHAnsi" w:hAnsiTheme="minorHAnsi" w:cstheme="minorHAnsi"/>
          <w:spacing w:val="65"/>
        </w:rPr>
        <w:t xml:space="preserve"> </w:t>
      </w:r>
      <w:r w:rsidRPr="00260C07">
        <w:rPr>
          <w:rFonts w:asciiTheme="minorHAnsi" w:hAnsiTheme="minorHAnsi" w:cstheme="minorHAnsi"/>
        </w:rPr>
        <w:t>oferente</w:t>
      </w:r>
    </w:p>
    <w:p w14:paraId="7A468C0B" w14:textId="77777777" w:rsidR="00983757" w:rsidRPr="00260C07" w:rsidRDefault="00000000" w:rsidP="00B45BFB">
      <w:pPr>
        <w:pStyle w:val="Textoindependiente"/>
        <w:tabs>
          <w:tab w:val="left" w:pos="3011"/>
        </w:tabs>
        <w:spacing w:line="276" w:lineRule="auto"/>
        <w:ind w:left="709" w:right="-3"/>
        <w:jc w:val="both"/>
        <w:rPr>
          <w:rFonts w:asciiTheme="minorHAnsi" w:hAnsiTheme="minorHAnsi" w:cstheme="minorHAnsi"/>
        </w:rPr>
      </w:pPr>
      <w:r w:rsidRPr="00260C07">
        <w:rPr>
          <w:rFonts w:asciiTheme="minorHAnsi" w:hAnsiTheme="minorHAnsi" w:cstheme="minorHAnsi"/>
          <w:u w:val="single"/>
        </w:rPr>
        <w:tab/>
      </w:r>
      <w:r w:rsidRPr="00260C07">
        <w:rPr>
          <w:rFonts w:asciiTheme="minorHAnsi" w:hAnsiTheme="minorHAnsi" w:cstheme="minorHAnsi"/>
        </w:rPr>
        <w:t xml:space="preserve">., es apto para la adjudicación del proceso de licitación privada abierta </w:t>
      </w:r>
      <w:proofErr w:type="spellStart"/>
      <w:r w:rsidRPr="00260C07">
        <w:rPr>
          <w:rFonts w:asciiTheme="minorHAnsi" w:hAnsiTheme="minorHAnsi" w:cstheme="minorHAnsi"/>
        </w:rPr>
        <w:t>N°</w:t>
      </w:r>
      <w:proofErr w:type="spellEnd"/>
      <w:r w:rsidRPr="00260C07">
        <w:rPr>
          <w:rFonts w:asciiTheme="minorHAnsi" w:hAnsiTheme="minorHAnsi" w:cstheme="minorHAnsi"/>
        </w:rPr>
        <w:t xml:space="preserve"> 00</w:t>
      </w:r>
      <w:r w:rsidRPr="00260C07">
        <w:rPr>
          <w:rFonts w:asciiTheme="minorHAnsi" w:hAnsiTheme="minorHAnsi" w:cstheme="minorHAnsi"/>
          <w:spacing w:val="80"/>
          <w:u w:val="single"/>
        </w:rPr>
        <w:t xml:space="preserve"> </w:t>
      </w:r>
      <w:r w:rsidRPr="00260C07">
        <w:rPr>
          <w:rFonts w:asciiTheme="minorHAnsi" w:hAnsiTheme="minorHAnsi" w:cstheme="minorHAnsi"/>
        </w:rPr>
        <w:t xml:space="preserve"> de 202</w:t>
      </w:r>
      <w:r w:rsidR="009663CE" w:rsidRPr="00260C07">
        <w:rPr>
          <w:rFonts w:asciiTheme="minorHAnsi" w:hAnsiTheme="minorHAnsi" w:cstheme="minorHAnsi"/>
        </w:rPr>
        <w:t>4</w:t>
      </w:r>
      <w:r w:rsidRPr="00260C07">
        <w:rPr>
          <w:rFonts w:asciiTheme="minorHAnsi" w:hAnsiTheme="minorHAnsi" w:cstheme="minorHAnsi"/>
        </w:rPr>
        <w:t xml:space="preserve">, ya que cumplió con todos los requisitos establecidos en dicha </w:t>
      </w:r>
      <w:r w:rsidRPr="00260C07">
        <w:rPr>
          <w:rFonts w:asciiTheme="minorHAnsi" w:hAnsiTheme="minorHAnsi" w:cstheme="minorHAnsi"/>
          <w:spacing w:val="-2"/>
        </w:rPr>
        <w:t>licitación.</w:t>
      </w:r>
    </w:p>
    <w:p w14:paraId="7F7770F6" w14:textId="77777777" w:rsidR="00983757" w:rsidRPr="00260C07" w:rsidRDefault="00983757" w:rsidP="00B45BFB">
      <w:pPr>
        <w:pStyle w:val="Textoindependiente"/>
        <w:spacing w:before="1" w:line="276" w:lineRule="auto"/>
        <w:ind w:right="-3"/>
        <w:jc w:val="both"/>
        <w:rPr>
          <w:rFonts w:asciiTheme="minorHAnsi" w:hAnsiTheme="minorHAnsi" w:cstheme="minorHAnsi"/>
        </w:rPr>
      </w:pPr>
    </w:p>
    <w:p w14:paraId="24358E05" w14:textId="77777777" w:rsidR="00983757" w:rsidRPr="00260C07" w:rsidRDefault="00000000" w:rsidP="00E557E0">
      <w:pPr>
        <w:pStyle w:val="Prrafodelista"/>
        <w:numPr>
          <w:ilvl w:val="0"/>
          <w:numId w:val="35"/>
        </w:numPr>
        <w:tabs>
          <w:tab w:val="left" w:pos="707"/>
          <w:tab w:val="left" w:pos="709"/>
          <w:tab w:val="left" w:pos="3507"/>
        </w:tabs>
        <w:spacing w:line="276" w:lineRule="auto"/>
        <w:ind w:right="-3"/>
        <w:rPr>
          <w:rFonts w:asciiTheme="minorHAnsi" w:hAnsiTheme="minorHAnsi" w:cstheme="minorHAnsi"/>
        </w:rPr>
      </w:pPr>
      <w:r w:rsidRPr="00260C07">
        <w:rPr>
          <w:rFonts w:asciiTheme="minorHAnsi" w:hAnsiTheme="minorHAnsi" w:cstheme="minorHAnsi"/>
        </w:rPr>
        <w:lastRenderedPageBreak/>
        <w:t xml:space="preserve">El día </w:t>
      </w:r>
      <w:r w:rsidRPr="00260C07">
        <w:rPr>
          <w:rFonts w:asciiTheme="minorHAnsi" w:hAnsiTheme="minorHAnsi" w:cstheme="minorHAnsi"/>
          <w:u w:val="single"/>
        </w:rPr>
        <w:tab/>
      </w:r>
      <w:r w:rsidRPr="00260C07">
        <w:rPr>
          <w:rFonts w:asciiTheme="minorHAnsi" w:hAnsiTheme="minorHAnsi" w:cstheme="minorHAnsi"/>
        </w:rPr>
        <w:t>de 202</w:t>
      </w:r>
      <w:r w:rsidR="009663CE" w:rsidRPr="00260C07">
        <w:rPr>
          <w:rFonts w:asciiTheme="minorHAnsi" w:hAnsiTheme="minorHAnsi" w:cstheme="minorHAnsi"/>
        </w:rPr>
        <w:t>4</w:t>
      </w:r>
      <w:r w:rsidRPr="00260C07">
        <w:rPr>
          <w:rFonts w:asciiTheme="minorHAnsi" w:hAnsiTheme="minorHAnsi" w:cstheme="minorHAnsi"/>
        </w:rPr>
        <w:t xml:space="preserve">, el </w:t>
      </w:r>
      <w:r w:rsidRPr="00260C07">
        <w:rPr>
          <w:rFonts w:asciiTheme="minorHAnsi" w:hAnsiTheme="minorHAnsi" w:cstheme="minorHAnsi"/>
          <w:b/>
        </w:rPr>
        <w:t xml:space="preserve">CONTRATANTE </w:t>
      </w:r>
      <w:r w:rsidRPr="00260C07">
        <w:rPr>
          <w:rFonts w:asciiTheme="minorHAnsi" w:hAnsiTheme="minorHAnsi" w:cstheme="minorHAnsi"/>
        </w:rPr>
        <w:t xml:space="preserve">de conformidad con lo estipulado en el contrato de Fiducia Mercantil No. </w:t>
      </w:r>
      <w:r w:rsidR="009663CE" w:rsidRPr="00260C07">
        <w:rPr>
          <w:rFonts w:asciiTheme="minorHAnsi" w:hAnsiTheme="minorHAnsi" w:cstheme="minorHAnsi"/>
          <w:highlight w:val="yellow"/>
        </w:rPr>
        <w:t>XXXXXXX</w:t>
      </w:r>
      <w:r w:rsidRPr="00260C07">
        <w:rPr>
          <w:rFonts w:asciiTheme="minorHAnsi" w:hAnsiTheme="minorHAnsi" w:cstheme="minorHAnsi"/>
          <w:highlight w:val="yellow"/>
        </w:rPr>
        <w:t>,</w:t>
      </w:r>
      <w:r w:rsidRPr="00260C07">
        <w:rPr>
          <w:rFonts w:asciiTheme="minorHAnsi" w:hAnsiTheme="minorHAnsi" w:cstheme="minorHAnsi"/>
        </w:rPr>
        <w:t xml:space="preserve"> cláusula </w:t>
      </w:r>
      <w:r w:rsidR="009663CE" w:rsidRPr="00260C07">
        <w:rPr>
          <w:rFonts w:asciiTheme="minorHAnsi" w:hAnsiTheme="minorHAnsi" w:cstheme="minorHAnsi"/>
          <w:highlight w:val="yellow"/>
        </w:rPr>
        <w:t>XXXX</w:t>
      </w:r>
      <w:r w:rsidRPr="00260C07">
        <w:rPr>
          <w:rFonts w:asciiTheme="minorHAnsi" w:hAnsiTheme="minorHAnsi" w:cstheme="minorHAnsi"/>
        </w:rPr>
        <w:t xml:space="preserve"> numeral </w:t>
      </w:r>
      <w:r w:rsidR="009663CE" w:rsidRPr="00260C07">
        <w:rPr>
          <w:rFonts w:asciiTheme="minorHAnsi" w:hAnsiTheme="minorHAnsi" w:cstheme="minorHAnsi"/>
          <w:highlight w:val="yellow"/>
        </w:rPr>
        <w:t>XXXX</w:t>
      </w:r>
      <w:r w:rsidRPr="00260C07">
        <w:rPr>
          <w:rFonts w:asciiTheme="minorHAnsi" w:hAnsiTheme="minorHAnsi" w:cstheme="minorHAnsi"/>
          <w:highlight w:val="yellow"/>
        </w:rPr>
        <w:t>,</w:t>
      </w:r>
      <w:r w:rsidRPr="00260C07">
        <w:rPr>
          <w:rFonts w:asciiTheme="minorHAnsi" w:hAnsiTheme="minorHAnsi" w:cstheme="minorHAnsi"/>
        </w:rPr>
        <w:t xml:space="preserve"> solicitó instrucción a </w:t>
      </w:r>
      <w:r w:rsidRPr="00260C07">
        <w:rPr>
          <w:rFonts w:asciiTheme="minorHAnsi" w:hAnsiTheme="minorHAnsi" w:cstheme="minorHAnsi"/>
          <w:b/>
        </w:rPr>
        <w:t>EL FIDEICOMITENTE</w:t>
      </w:r>
      <w:r w:rsidRPr="00260C07">
        <w:rPr>
          <w:rFonts w:asciiTheme="minorHAnsi" w:hAnsiTheme="minorHAnsi" w:cstheme="minorHAnsi"/>
        </w:rPr>
        <w:t xml:space="preserve">, de acuerdo con la recomendación dada por el Comité Evaluador del proceso de selección </w:t>
      </w:r>
      <w:proofErr w:type="spellStart"/>
      <w:r w:rsidRPr="00260C07">
        <w:rPr>
          <w:rFonts w:asciiTheme="minorHAnsi" w:hAnsiTheme="minorHAnsi" w:cstheme="minorHAnsi"/>
        </w:rPr>
        <w:t>N°</w:t>
      </w:r>
      <w:proofErr w:type="spellEnd"/>
      <w:r w:rsidRPr="00260C07">
        <w:rPr>
          <w:rFonts w:asciiTheme="minorHAnsi" w:hAnsiTheme="minorHAnsi" w:cstheme="minorHAnsi"/>
        </w:rPr>
        <w:t xml:space="preserve"> </w:t>
      </w:r>
      <w:r w:rsidR="009663CE" w:rsidRPr="00260C07">
        <w:rPr>
          <w:rFonts w:asciiTheme="minorHAnsi" w:hAnsiTheme="minorHAnsi" w:cstheme="minorHAnsi"/>
          <w:highlight w:val="yellow"/>
        </w:rPr>
        <w:t>____</w:t>
      </w:r>
      <w:r w:rsidRPr="00260C07">
        <w:rPr>
          <w:rFonts w:asciiTheme="minorHAnsi" w:hAnsiTheme="minorHAnsi" w:cstheme="minorHAnsi"/>
        </w:rPr>
        <w:t xml:space="preserve"> de 202</w:t>
      </w:r>
      <w:r w:rsidR="009663CE" w:rsidRPr="00260C07">
        <w:rPr>
          <w:rFonts w:asciiTheme="minorHAnsi" w:hAnsiTheme="minorHAnsi" w:cstheme="minorHAnsi"/>
        </w:rPr>
        <w:t>4</w:t>
      </w:r>
      <w:r w:rsidRPr="00260C07">
        <w:rPr>
          <w:rFonts w:asciiTheme="minorHAnsi" w:hAnsiTheme="minorHAnsi" w:cstheme="minorHAnsi"/>
        </w:rPr>
        <w:t>, con el fin de que éste emitiera su aprobación para proceder a la aceptación de oferta del proceso anteriormente mencionado.</w:t>
      </w:r>
    </w:p>
    <w:p w14:paraId="35962B03" w14:textId="77777777" w:rsidR="00983757" w:rsidRPr="00260C07" w:rsidRDefault="00000000" w:rsidP="00E557E0">
      <w:pPr>
        <w:pStyle w:val="Prrafodelista"/>
        <w:numPr>
          <w:ilvl w:val="0"/>
          <w:numId w:val="35"/>
        </w:numPr>
        <w:tabs>
          <w:tab w:val="left" w:pos="707"/>
          <w:tab w:val="left" w:pos="709"/>
          <w:tab w:val="left" w:pos="2702"/>
        </w:tabs>
        <w:spacing w:before="268" w:line="276" w:lineRule="auto"/>
        <w:ind w:right="-3"/>
        <w:rPr>
          <w:rFonts w:asciiTheme="minorHAnsi" w:hAnsiTheme="minorHAnsi" w:cstheme="minorHAnsi"/>
        </w:rPr>
      </w:pPr>
      <w:r w:rsidRPr="00260C07">
        <w:rPr>
          <w:rFonts w:asciiTheme="minorHAnsi" w:hAnsiTheme="minorHAnsi" w:cstheme="minorHAnsi"/>
        </w:rPr>
        <w:t xml:space="preserve">El día </w:t>
      </w:r>
      <w:r w:rsidRPr="00260C07">
        <w:rPr>
          <w:rFonts w:asciiTheme="minorHAnsi" w:hAnsiTheme="minorHAnsi" w:cstheme="minorHAnsi"/>
          <w:u w:val="single"/>
        </w:rPr>
        <w:tab/>
      </w:r>
      <w:r w:rsidRPr="00260C07">
        <w:rPr>
          <w:rFonts w:asciiTheme="minorHAnsi" w:hAnsiTheme="minorHAnsi" w:cstheme="minorHAnsi"/>
        </w:rPr>
        <w:t>de</w:t>
      </w:r>
      <w:r w:rsidRPr="00260C07">
        <w:rPr>
          <w:rFonts w:asciiTheme="minorHAnsi" w:hAnsiTheme="minorHAnsi" w:cstheme="minorHAnsi"/>
          <w:spacing w:val="-9"/>
        </w:rPr>
        <w:t xml:space="preserve"> </w:t>
      </w:r>
      <w:r w:rsidRPr="00260C07">
        <w:rPr>
          <w:rFonts w:asciiTheme="minorHAnsi" w:hAnsiTheme="minorHAnsi" w:cstheme="minorHAnsi"/>
        </w:rPr>
        <w:t>202</w:t>
      </w:r>
      <w:r w:rsidR="009663CE" w:rsidRPr="00260C07">
        <w:rPr>
          <w:rFonts w:asciiTheme="minorHAnsi" w:hAnsiTheme="minorHAnsi" w:cstheme="minorHAnsi"/>
        </w:rPr>
        <w:t>4</w:t>
      </w:r>
      <w:r w:rsidRPr="00260C07">
        <w:rPr>
          <w:rFonts w:asciiTheme="minorHAnsi" w:hAnsiTheme="minorHAnsi" w:cstheme="minorHAnsi"/>
        </w:rPr>
        <w:t>,</w:t>
      </w:r>
      <w:r w:rsidRPr="00260C07">
        <w:rPr>
          <w:rFonts w:asciiTheme="minorHAnsi" w:hAnsiTheme="minorHAnsi" w:cstheme="minorHAnsi"/>
          <w:spacing w:val="-8"/>
        </w:rPr>
        <w:t xml:space="preserve"> </w:t>
      </w:r>
      <w:r w:rsidRPr="00260C07">
        <w:rPr>
          <w:rFonts w:asciiTheme="minorHAnsi" w:hAnsiTheme="minorHAnsi" w:cstheme="minorHAnsi"/>
        </w:rPr>
        <w:t>el</w:t>
      </w:r>
      <w:r w:rsidRPr="00260C07">
        <w:rPr>
          <w:rFonts w:asciiTheme="minorHAnsi" w:hAnsiTheme="minorHAnsi" w:cstheme="minorHAnsi"/>
          <w:spacing w:val="-7"/>
        </w:rPr>
        <w:t xml:space="preserve"> </w:t>
      </w:r>
      <w:r w:rsidRPr="00260C07">
        <w:rPr>
          <w:rFonts w:asciiTheme="minorHAnsi" w:hAnsiTheme="minorHAnsi" w:cstheme="minorHAnsi"/>
          <w:b/>
        </w:rPr>
        <w:t>FIDEICOMITENTE</w:t>
      </w:r>
      <w:r w:rsidRPr="00260C07">
        <w:rPr>
          <w:rFonts w:asciiTheme="minorHAnsi" w:hAnsiTheme="minorHAnsi" w:cstheme="minorHAnsi"/>
          <w:b/>
          <w:spacing w:val="-8"/>
        </w:rPr>
        <w:t xml:space="preserve"> </w:t>
      </w:r>
      <w:r w:rsidRPr="00260C07">
        <w:rPr>
          <w:rFonts w:asciiTheme="minorHAnsi" w:hAnsiTheme="minorHAnsi" w:cstheme="minorHAnsi"/>
        </w:rPr>
        <w:t>remitió</w:t>
      </w:r>
      <w:r w:rsidRPr="00260C07">
        <w:rPr>
          <w:rFonts w:asciiTheme="minorHAnsi" w:hAnsiTheme="minorHAnsi" w:cstheme="minorHAnsi"/>
          <w:spacing w:val="-6"/>
        </w:rPr>
        <w:t xml:space="preserve"> </w:t>
      </w:r>
      <w:r w:rsidRPr="00260C07">
        <w:rPr>
          <w:rFonts w:asciiTheme="minorHAnsi" w:hAnsiTheme="minorHAnsi" w:cstheme="minorHAnsi"/>
        </w:rPr>
        <w:t>instrucción</w:t>
      </w:r>
      <w:r w:rsidRPr="00260C07">
        <w:rPr>
          <w:rFonts w:asciiTheme="minorHAnsi" w:hAnsiTheme="minorHAnsi" w:cstheme="minorHAnsi"/>
          <w:spacing w:val="-10"/>
        </w:rPr>
        <w:t xml:space="preserve"> </w:t>
      </w:r>
      <w:r w:rsidRPr="00260C07">
        <w:rPr>
          <w:rFonts w:asciiTheme="minorHAnsi" w:hAnsiTheme="minorHAnsi" w:cstheme="minorHAnsi"/>
        </w:rPr>
        <w:t>aprobando</w:t>
      </w:r>
      <w:r w:rsidRPr="00260C07">
        <w:rPr>
          <w:rFonts w:asciiTheme="minorHAnsi" w:hAnsiTheme="minorHAnsi" w:cstheme="minorHAnsi"/>
          <w:spacing w:val="-6"/>
        </w:rPr>
        <w:t xml:space="preserve"> </w:t>
      </w:r>
      <w:r w:rsidRPr="00260C07">
        <w:rPr>
          <w:rFonts w:asciiTheme="minorHAnsi" w:hAnsiTheme="minorHAnsi" w:cstheme="minorHAnsi"/>
        </w:rPr>
        <w:t>la</w:t>
      </w:r>
      <w:r w:rsidRPr="00260C07">
        <w:rPr>
          <w:rFonts w:asciiTheme="minorHAnsi" w:hAnsiTheme="minorHAnsi" w:cstheme="minorHAnsi"/>
          <w:spacing w:val="-10"/>
        </w:rPr>
        <w:t xml:space="preserve"> </w:t>
      </w:r>
      <w:r w:rsidRPr="00260C07">
        <w:rPr>
          <w:rFonts w:asciiTheme="minorHAnsi" w:hAnsiTheme="minorHAnsi" w:cstheme="minorHAnsi"/>
        </w:rPr>
        <w:t xml:space="preserve">selección y posterior aceptación de oferta como oferente ganador al </w:t>
      </w:r>
      <w:r w:rsidRPr="00260C07">
        <w:rPr>
          <w:rFonts w:asciiTheme="minorHAnsi" w:hAnsiTheme="minorHAnsi" w:cstheme="minorHAnsi"/>
          <w:b/>
        </w:rPr>
        <w:t>CONTRATISTA</w:t>
      </w:r>
      <w:r w:rsidRPr="00260C07">
        <w:rPr>
          <w:rFonts w:asciiTheme="minorHAnsi" w:hAnsiTheme="minorHAnsi" w:cstheme="minorHAnsi"/>
        </w:rPr>
        <w:t>.</w:t>
      </w:r>
    </w:p>
    <w:p w14:paraId="5CFCD9B8" w14:textId="77777777" w:rsidR="00983757" w:rsidRPr="00260C07" w:rsidRDefault="00983757" w:rsidP="00B45BFB">
      <w:pPr>
        <w:pStyle w:val="Textoindependiente"/>
        <w:spacing w:before="1" w:line="276" w:lineRule="auto"/>
        <w:ind w:right="-3"/>
        <w:jc w:val="both"/>
        <w:rPr>
          <w:rFonts w:asciiTheme="minorHAnsi" w:hAnsiTheme="minorHAnsi" w:cstheme="minorHAnsi"/>
        </w:rPr>
      </w:pPr>
    </w:p>
    <w:p w14:paraId="6B395A8F" w14:textId="77777777" w:rsidR="00983757" w:rsidRPr="00260C07" w:rsidRDefault="00000000" w:rsidP="00E557E0">
      <w:pPr>
        <w:pStyle w:val="Prrafodelista"/>
        <w:numPr>
          <w:ilvl w:val="0"/>
          <w:numId w:val="35"/>
        </w:numPr>
        <w:tabs>
          <w:tab w:val="left" w:pos="708"/>
        </w:tabs>
        <w:spacing w:line="276" w:lineRule="auto"/>
        <w:ind w:left="708" w:right="-3" w:hanging="426"/>
        <w:rPr>
          <w:rFonts w:asciiTheme="minorHAnsi" w:hAnsiTheme="minorHAnsi" w:cstheme="minorHAnsi"/>
        </w:rPr>
      </w:pPr>
      <w:r w:rsidRPr="00260C07">
        <w:rPr>
          <w:rFonts w:asciiTheme="minorHAnsi" w:hAnsiTheme="minorHAnsi" w:cstheme="minorHAnsi"/>
        </w:rPr>
        <w:t>Señalado</w:t>
      </w:r>
      <w:r w:rsidRPr="00260C07">
        <w:rPr>
          <w:rFonts w:asciiTheme="minorHAnsi" w:hAnsiTheme="minorHAnsi" w:cstheme="minorHAnsi"/>
          <w:spacing w:val="59"/>
          <w:w w:val="150"/>
        </w:rPr>
        <w:t xml:space="preserve"> </w:t>
      </w:r>
      <w:r w:rsidRPr="00260C07">
        <w:rPr>
          <w:rFonts w:asciiTheme="minorHAnsi" w:hAnsiTheme="minorHAnsi" w:cstheme="minorHAnsi"/>
        </w:rPr>
        <w:t>lo</w:t>
      </w:r>
      <w:r w:rsidRPr="00260C07">
        <w:rPr>
          <w:rFonts w:asciiTheme="minorHAnsi" w:hAnsiTheme="minorHAnsi" w:cstheme="minorHAnsi"/>
          <w:spacing w:val="59"/>
          <w:w w:val="150"/>
        </w:rPr>
        <w:t xml:space="preserve"> </w:t>
      </w:r>
      <w:r w:rsidRPr="00260C07">
        <w:rPr>
          <w:rFonts w:asciiTheme="minorHAnsi" w:hAnsiTheme="minorHAnsi" w:cstheme="minorHAnsi"/>
        </w:rPr>
        <w:t>anterior,</w:t>
      </w:r>
      <w:r w:rsidRPr="00260C07">
        <w:rPr>
          <w:rFonts w:asciiTheme="minorHAnsi" w:hAnsiTheme="minorHAnsi" w:cstheme="minorHAnsi"/>
          <w:spacing w:val="59"/>
          <w:w w:val="150"/>
        </w:rPr>
        <w:t xml:space="preserve"> </w:t>
      </w:r>
      <w:r w:rsidRPr="00260C07">
        <w:rPr>
          <w:rFonts w:asciiTheme="minorHAnsi" w:hAnsiTheme="minorHAnsi" w:cstheme="minorHAnsi"/>
        </w:rPr>
        <w:t>el</w:t>
      </w:r>
      <w:r w:rsidRPr="00260C07">
        <w:rPr>
          <w:rFonts w:asciiTheme="minorHAnsi" w:hAnsiTheme="minorHAnsi" w:cstheme="minorHAnsi"/>
          <w:spacing w:val="58"/>
          <w:w w:val="150"/>
        </w:rPr>
        <w:t xml:space="preserve"> </w:t>
      </w:r>
      <w:r w:rsidRPr="00260C07">
        <w:rPr>
          <w:rFonts w:asciiTheme="minorHAnsi" w:hAnsiTheme="minorHAnsi" w:cstheme="minorHAnsi"/>
          <w:b/>
        </w:rPr>
        <w:t>CONTRATANTE</w:t>
      </w:r>
      <w:r w:rsidRPr="00260C07">
        <w:rPr>
          <w:rFonts w:asciiTheme="minorHAnsi" w:hAnsiTheme="minorHAnsi" w:cstheme="minorHAnsi"/>
          <w:b/>
          <w:spacing w:val="60"/>
          <w:w w:val="150"/>
        </w:rPr>
        <w:t xml:space="preserve"> </w:t>
      </w:r>
      <w:r w:rsidRPr="00260C07">
        <w:rPr>
          <w:rFonts w:asciiTheme="minorHAnsi" w:hAnsiTheme="minorHAnsi" w:cstheme="minorHAnsi"/>
        </w:rPr>
        <w:t>procedió</w:t>
      </w:r>
      <w:r w:rsidRPr="00260C07">
        <w:rPr>
          <w:rFonts w:asciiTheme="minorHAnsi" w:hAnsiTheme="minorHAnsi" w:cstheme="minorHAnsi"/>
          <w:spacing w:val="57"/>
          <w:w w:val="150"/>
        </w:rPr>
        <w:t xml:space="preserve"> </w:t>
      </w:r>
      <w:r w:rsidRPr="00260C07">
        <w:rPr>
          <w:rFonts w:asciiTheme="minorHAnsi" w:hAnsiTheme="minorHAnsi" w:cstheme="minorHAnsi"/>
        </w:rPr>
        <w:t>a</w:t>
      </w:r>
      <w:r w:rsidRPr="00260C07">
        <w:rPr>
          <w:rFonts w:asciiTheme="minorHAnsi" w:hAnsiTheme="minorHAnsi" w:cstheme="minorHAnsi"/>
          <w:spacing w:val="59"/>
          <w:w w:val="150"/>
        </w:rPr>
        <w:t xml:space="preserve"> </w:t>
      </w:r>
      <w:r w:rsidRPr="00260C07">
        <w:rPr>
          <w:rFonts w:asciiTheme="minorHAnsi" w:hAnsiTheme="minorHAnsi" w:cstheme="minorHAnsi"/>
        </w:rPr>
        <w:t>aceptar</w:t>
      </w:r>
      <w:r w:rsidRPr="00260C07">
        <w:rPr>
          <w:rFonts w:asciiTheme="minorHAnsi" w:hAnsiTheme="minorHAnsi" w:cstheme="minorHAnsi"/>
          <w:spacing w:val="58"/>
          <w:w w:val="150"/>
        </w:rPr>
        <w:t xml:space="preserve"> </w:t>
      </w:r>
      <w:r w:rsidRPr="00260C07">
        <w:rPr>
          <w:rFonts w:asciiTheme="minorHAnsi" w:hAnsiTheme="minorHAnsi" w:cstheme="minorHAnsi"/>
        </w:rPr>
        <w:t>la</w:t>
      </w:r>
      <w:r w:rsidRPr="00260C07">
        <w:rPr>
          <w:rFonts w:asciiTheme="minorHAnsi" w:hAnsiTheme="minorHAnsi" w:cstheme="minorHAnsi"/>
          <w:spacing w:val="56"/>
          <w:w w:val="150"/>
        </w:rPr>
        <w:t xml:space="preserve"> </w:t>
      </w:r>
      <w:r w:rsidRPr="00260C07">
        <w:rPr>
          <w:rFonts w:asciiTheme="minorHAnsi" w:hAnsiTheme="minorHAnsi" w:cstheme="minorHAnsi"/>
        </w:rPr>
        <w:t>oferta</w:t>
      </w:r>
      <w:r w:rsidRPr="00260C07">
        <w:rPr>
          <w:rFonts w:asciiTheme="minorHAnsi" w:hAnsiTheme="minorHAnsi" w:cstheme="minorHAnsi"/>
          <w:spacing w:val="58"/>
          <w:w w:val="150"/>
        </w:rPr>
        <w:t xml:space="preserve"> </w:t>
      </w:r>
      <w:r w:rsidRPr="00260C07">
        <w:rPr>
          <w:rFonts w:asciiTheme="minorHAnsi" w:hAnsiTheme="minorHAnsi" w:cstheme="minorHAnsi"/>
        </w:rPr>
        <w:t>presentada</w:t>
      </w:r>
      <w:r w:rsidRPr="00260C07">
        <w:rPr>
          <w:rFonts w:asciiTheme="minorHAnsi" w:hAnsiTheme="minorHAnsi" w:cstheme="minorHAnsi"/>
          <w:spacing w:val="58"/>
          <w:w w:val="150"/>
        </w:rPr>
        <w:t xml:space="preserve"> </w:t>
      </w:r>
      <w:r w:rsidRPr="00260C07">
        <w:rPr>
          <w:rFonts w:asciiTheme="minorHAnsi" w:hAnsiTheme="minorHAnsi" w:cstheme="minorHAnsi"/>
          <w:spacing w:val="-5"/>
        </w:rPr>
        <w:t>por</w:t>
      </w:r>
    </w:p>
    <w:p w14:paraId="1253FD50" w14:textId="77777777" w:rsidR="00983757" w:rsidRPr="00260C07" w:rsidRDefault="00000000" w:rsidP="00B45BFB">
      <w:pPr>
        <w:pStyle w:val="Textoindependiente"/>
        <w:tabs>
          <w:tab w:val="left" w:pos="3227"/>
          <w:tab w:val="left" w:pos="9163"/>
        </w:tabs>
        <w:spacing w:line="276" w:lineRule="auto"/>
        <w:ind w:left="709" w:right="-3"/>
        <w:jc w:val="both"/>
        <w:rPr>
          <w:rFonts w:asciiTheme="minorHAnsi" w:hAnsiTheme="minorHAnsi" w:cstheme="minorHAnsi"/>
        </w:rPr>
      </w:pPr>
      <w:r w:rsidRPr="00260C07">
        <w:rPr>
          <w:rFonts w:asciiTheme="minorHAnsi" w:hAnsiTheme="minorHAnsi" w:cstheme="minorHAnsi"/>
          <w:bCs/>
          <w:u w:val="thick"/>
        </w:rPr>
        <w:tab/>
      </w:r>
      <w:r w:rsidRPr="00260C07">
        <w:rPr>
          <w:rFonts w:asciiTheme="minorHAnsi" w:hAnsiTheme="minorHAnsi" w:cstheme="minorHAnsi"/>
          <w:b/>
        </w:rPr>
        <w:t xml:space="preserve">, </w:t>
      </w:r>
      <w:r w:rsidRPr="00260C07">
        <w:rPr>
          <w:rFonts w:asciiTheme="minorHAnsi" w:hAnsiTheme="minorHAnsi" w:cstheme="minorHAnsi"/>
        </w:rPr>
        <w:t xml:space="preserve">mediante acta de aceptación de oferta de fecha </w:t>
      </w:r>
      <w:r w:rsidRPr="00260C07">
        <w:rPr>
          <w:rFonts w:asciiTheme="minorHAnsi" w:hAnsiTheme="minorHAnsi" w:cstheme="minorHAnsi"/>
          <w:u w:val="single"/>
        </w:rPr>
        <w:tab/>
      </w:r>
      <w:r w:rsidRPr="00260C07">
        <w:rPr>
          <w:rFonts w:asciiTheme="minorHAnsi" w:hAnsiTheme="minorHAnsi" w:cstheme="minorHAnsi"/>
        </w:rPr>
        <w:t xml:space="preserve"> de</w:t>
      </w:r>
      <w:r w:rsidRPr="00260C07">
        <w:rPr>
          <w:rFonts w:asciiTheme="minorHAnsi" w:hAnsiTheme="minorHAnsi" w:cstheme="minorHAnsi"/>
          <w:spacing w:val="-4"/>
        </w:rPr>
        <w:t xml:space="preserve"> </w:t>
      </w:r>
      <w:r w:rsidRPr="00260C07">
        <w:rPr>
          <w:rFonts w:asciiTheme="minorHAnsi" w:hAnsiTheme="minorHAnsi" w:cstheme="minorHAnsi"/>
        </w:rPr>
        <w:t>202</w:t>
      </w:r>
      <w:r w:rsidR="009663CE" w:rsidRPr="00260C07">
        <w:rPr>
          <w:rFonts w:asciiTheme="minorHAnsi" w:hAnsiTheme="minorHAnsi" w:cstheme="minorHAnsi"/>
        </w:rPr>
        <w:t>4</w:t>
      </w:r>
      <w:r w:rsidRPr="00260C07">
        <w:rPr>
          <w:rFonts w:asciiTheme="minorHAnsi" w:hAnsiTheme="minorHAnsi" w:cstheme="minorHAnsi"/>
        </w:rPr>
        <w:t>,</w:t>
      </w:r>
      <w:r w:rsidRPr="00260C07">
        <w:rPr>
          <w:rFonts w:asciiTheme="minorHAnsi" w:hAnsiTheme="minorHAnsi" w:cstheme="minorHAnsi"/>
          <w:spacing w:val="-4"/>
        </w:rPr>
        <w:t xml:space="preserve"> </w:t>
      </w:r>
      <w:r w:rsidRPr="00260C07">
        <w:rPr>
          <w:rFonts w:asciiTheme="minorHAnsi" w:hAnsiTheme="minorHAnsi" w:cstheme="minorHAnsi"/>
        </w:rPr>
        <w:t>publicada</w:t>
      </w:r>
      <w:r w:rsidRPr="00260C07">
        <w:rPr>
          <w:rFonts w:asciiTheme="minorHAnsi" w:hAnsiTheme="minorHAnsi" w:cstheme="minorHAnsi"/>
          <w:spacing w:val="-7"/>
        </w:rPr>
        <w:t xml:space="preserve"> </w:t>
      </w:r>
      <w:r w:rsidRPr="00260C07">
        <w:rPr>
          <w:rFonts w:asciiTheme="minorHAnsi" w:hAnsiTheme="minorHAnsi" w:cstheme="minorHAnsi"/>
        </w:rPr>
        <w:t>en</w:t>
      </w:r>
      <w:r w:rsidRPr="00260C07">
        <w:rPr>
          <w:rFonts w:asciiTheme="minorHAnsi" w:hAnsiTheme="minorHAnsi" w:cstheme="minorHAnsi"/>
          <w:spacing w:val="-5"/>
        </w:rPr>
        <w:t xml:space="preserve"> </w:t>
      </w:r>
      <w:r w:rsidRPr="00260C07">
        <w:rPr>
          <w:rFonts w:asciiTheme="minorHAnsi" w:hAnsiTheme="minorHAnsi" w:cstheme="minorHAnsi"/>
        </w:rPr>
        <w:t>la</w:t>
      </w:r>
      <w:r w:rsidRPr="00260C07">
        <w:rPr>
          <w:rFonts w:asciiTheme="minorHAnsi" w:hAnsiTheme="minorHAnsi" w:cstheme="minorHAnsi"/>
          <w:spacing w:val="-7"/>
        </w:rPr>
        <w:t xml:space="preserve"> </w:t>
      </w:r>
      <w:r w:rsidRPr="00260C07">
        <w:rPr>
          <w:rFonts w:asciiTheme="minorHAnsi" w:hAnsiTheme="minorHAnsi" w:cstheme="minorHAnsi"/>
        </w:rPr>
        <w:t>página</w:t>
      </w:r>
      <w:r w:rsidRPr="00260C07">
        <w:rPr>
          <w:rFonts w:asciiTheme="minorHAnsi" w:hAnsiTheme="minorHAnsi" w:cstheme="minorHAnsi"/>
          <w:spacing w:val="-5"/>
        </w:rPr>
        <w:t xml:space="preserve"> </w:t>
      </w:r>
      <w:r w:rsidRPr="00260C07">
        <w:rPr>
          <w:rFonts w:asciiTheme="minorHAnsi" w:hAnsiTheme="minorHAnsi" w:cstheme="minorHAnsi"/>
        </w:rPr>
        <w:t>web</w:t>
      </w:r>
      <w:r w:rsidRPr="00260C07">
        <w:rPr>
          <w:rFonts w:asciiTheme="minorHAnsi" w:hAnsiTheme="minorHAnsi" w:cstheme="minorHAnsi"/>
          <w:spacing w:val="-5"/>
        </w:rPr>
        <w:t xml:space="preserve"> </w:t>
      </w:r>
      <w:r w:rsidRPr="00260C07">
        <w:rPr>
          <w:rFonts w:asciiTheme="minorHAnsi" w:hAnsiTheme="minorHAnsi" w:cstheme="minorHAnsi"/>
        </w:rPr>
        <w:t>de</w:t>
      </w:r>
      <w:r w:rsidRPr="00260C07">
        <w:rPr>
          <w:rFonts w:asciiTheme="minorHAnsi" w:hAnsiTheme="minorHAnsi" w:cstheme="minorHAnsi"/>
          <w:spacing w:val="-4"/>
        </w:rPr>
        <w:t xml:space="preserve"> </w:t>
      </w:r>
      <w:r w:rsidRPr="00260C07">
        <w:rPr>
          <w:rFonts w:asciiTheme="minorHAnsi" w:hAnsiTheme="minorHAnsi" w:cstheme="minorHAnsi"/>
        </w:rPr>
        <w:t>la</w:t>
      </w:r>
      <w:r w:rsidRPr="00260C07">
        <w:rPr>
          <w:rFonts w:asciiTheme="minorHAnsi" w:hAnsiTheme="minorHAnsi" w:cstheme="minorHAnsi"/>
          <w:spacing w:val="-7"/>
        </w:rPr>
        <w:t xml:space="preserve"> </w:t>
      </w:r>
      <w:r w:rsidRPr="00260C07">
        <w:rPr>
          <w:rFonts w:asciiTheme="minorHAnsi" w:hAnsiTheme="minorHAnsi" w:cstheme="minorHAnsi"/>
        </w:rPr>
        <w:t>Entidad,</w:t>
      </w:r>
      <w:r w:rsidRPr="00260C07">
        <w:rPr>
          <w:rFonts w:asciiTheme="minorHAnsi" w:hAnsiTheme="minorHAnsi" w:cstheme="minorHAnsi"/>
          <w:spacing w:val="-4"/>
        </w:rPr>
        <w:t xml:space="preserve"> </w:t>
      </w:r>
      <w:r w:rsidRPr="00260C07">
        <w:rPr>
          <w:rFonts w:asciiTheme="minorHAnsi" w:hAnsiTheme="minorHAnsi" w:cstheme="minorHAnsi"/>
        </w:rPr>
        <w:t>por</w:t>
      </w:r>
      <w:r w:rsidRPr="00260C07">
        <w:rPr>
          <w:rFonts w:asciiTheme="minorHAnsi" w:hAnsiTheme="minorHAnsi" w:cstheme="minorHAnsi"/>
          <w:spacing w:val="-7"/>
        </w:rPr>
        <w:t xml:space="preserve"> </w:t>
      </w:r>
      <w:r w:rsidRPr="00260C07">
        <w:rPr>
          <w:rFonts w:asciiTheme="minorHAnsi" w:hAnsiTheme="minorHAnsi" w:cstheme="minorHAnsi"/>
        </w:rPr>
        <w:t>haber</w:t>
      </w:r>
      <w:r w:rsidRPr="00260C07">
        <w:rPr>
          <w:rFonts w:asciiTheme="minorHAnsi" w:hAnsiTheme="minorHAnsi" w:cstheme="minorHAnsi"/>
          <w:spacing w:val="-4"/>
        </w:rPr>
        <w:t xml:space="preserve"> </w:t>
      </w:r>
      <w:r w:rsidRPr="00260C07">
        <w:rPr>
          <w:rFonts w:asciiTheme="minorHAnsi" w:hAnsiTheme="minorHAnsi" w:cstheme="minorHAnsi"/>
        </w:rPr>
        <w:t>cumplido</w:t>
      </w:r>
      <w:r w:rsidRPr="00260C07">
        <w:rPr>
          <w:rFonts w:asciiTheme="minorHAnsi" w:hAnsiTheme="minorHAnsi" w:cstheme="minorHAnsi"/>
          <w:spacing w:val="-3"/>
        </w:rPr>
        <w:t xml:space="preserve"> </w:t>
      </w:r>
      <w:r w:rsidRPr="00260C07">
        <w:rPr>
          <w:rFonts w:asciiTheme="minorHAnsi" w:hAnsiTheme="minorHAnsi" w:cstheme="minorHAnsi"/>
        </w:rPr>
        <w:t>con</w:t>
      </w:r>
      <w:r w:rsidRPr="00260C07">
        <w:rPr>
          <w:rFonts w:asciiTheme="minorHAnsi" w:hAnsiTheme="minorHAnsi" w:cstheme="minorHAnsi"/>
          <w:spacing w:val="-8"/>
        </w:rPr>
        <w:t xml:space="preserve"> </w:t>
      </w:r>
      <w:r w:rsidRPr="00260C07">
        <w:rPr>
          <w:rFonts w:asciiTheme="minorHAnsi" w:hAnsiTheme="minorHAnsi" w:cstheme="minorHAnsi"/>
        </w:rPr>
        <w:t>todos</w:t>
      </w:r>
      <w:r w:rsidRPr="00260C07">
        <w:rPr>
          <w:rFonts w:asciiTheme="minorHAnsi" w:hAnsiTheme="minorHAnsi" w:cstheme="minorHAnsi"/>
          <w:spacing w:val="-5"/>
        </w:rPr>
        <w:t xml:space="preserve"> </w:t>
      </w:r>
      <w:r w:rsidRPr="00260C07">
        <w:rPr>
          <w:rFonts w:asciiTheme="minorHAnsi" w:hAnsiTheme="minorHAnsi" w:cstheme="minorHAnsi"/>
        </w:rPr>
        <w:t>los</w:t>
      </w:r>
      <w:r w:rsidRPr="00260C07">
        <w:rPr>
          <w:rFonts w:asciiTheme="minorHAnsi" w:hAnsiTheme="minorHAnsi" w:cstheme="minorHAnsi"/>
          <w:spacing w:val="-5"/>
        </w:rPr>
        <w:t xml:space="preserve"> </w:t>
      </w:r>
      <w:r w:rsidRPr="00260C07">
        <w:rPr>
          <w:rFonts w:asciiTheme="minorHAnsi" w:hAnsiTheme="minorHAnsi" w:cstheme="minorHAnsi"/>
        </w:rPr>
        <w:t>requisitos exigidos en el mencionado proceso.</w:t>
      </w:r>
    </w:p>
    <w:p w14:paraId="3B29A620" w14:textId="5FAD7CC9" w:rsidR="00983757" w:rsidRPr="00260C07" w:rsidRDefault="00000000" w:rsidP="00E557E0">
      <w:pPr>
        <w:pStyle w:val="Prrafodelista"/>
        <w:numPr>
          <w:ilvl w:val="0"/>
          <w:numId w:val="35"/>
        </w:numPr>
        <w:tabs>
          <w:tab w:val="left" w:pos="707"/>
          <w:tab w:val="left" w:pos="709"/>
          <w:tab w:val="left" w:pos="5601"/>
          <w:tab w:val="left" w:pos="8244"/>
        </w:tabs>
        <w:spacing w:before="268" w:line="276" w:lineRule="auto"/>
        <w:ind w:right="-3"/>
        <w:rPr>
          <w:rFonts w:asciiTheme="minorHAnsi" w:hAnsiTheme="minorHAnsi" w:cstheme="minorHAnsi"/>
        </w:rPr>
      </w:pPr>
      <w:r w:rsidRPr="00260C07">
        <w:rPr>
          <w:rFonts w:asciiTheme="minorHAnsi" w:hAnsiTheme="minorHAnsi" w:cstheme="minorHAnsi"/>
        </w:rPr>
        <w:t>Para la celebración del presente Contrato existe disponibilidad de recursos, conforme a los Certificados</w:t>
      </w:r>
      <w:r w:rsidRPr="00260C07">
        <w:rPr>
          <w:rFonts w:asciiTheme="minorHAnsi" w:hAnsiTheme="minorHAnsi" w:cstheme="minorHAnsi"/>
          <w:spacing w:val="40"/>
        </w:rPr>
        <w:t xml:space="preserve"> </w:t>
      </w:r>
      <w:r w:rsidRPr="00260C07">
        <w:rPr>
          <w:rFonts w:asciiTheme="minorHAnsi" w:hAnsiTheme="minorHAnsi" w:cstheme="minorHAnsi"/>
        </w:rPr>
        <w:t>de</w:t>
      </w:r>
      <w:r w:rsidRPr="00260C07">
        <w:rPr>
          <w:rFonts w:asciiTheme="minorHAnsi" w:hAnsiTheme="minorHAnsi" w:cstheme="minorHAnsi"/>
          <w:spacing w:val="40"/>
        </w:rPr>
        <w:t xml:space="preserve"> </w:t>
      </w:r>
      <w:r w:rsidRPr="00260C07">
        <w:rPr>
          <w:rFonts w:asciiTheme="minorHAnsi" w:hAnsiTheme="minorHAnsi" w:cstheme="minorHAnsi"/>
        </w:rPr>
        <w:t>Registro</w:t>
      </w:r>
      <w:r w:rsidRPr="00260C07">
        <w:rPr>
          <w:rFonts w:asciiTheme="minorHAnsi" w:hAnsiTheme="minorHAnsi" w:cstheme="minorHAnsi"/>
          <w:spacing w:val="40"/>
        </w:rPr>
        <w:t xml:space="preserve"> </w:t>
      </w:r>
      <w:r w:rsidRPr="00260C07">
        <w:rPr>
          <w:rFonts w:asciiTheme="minorHAnsi" w:hAnsiTheme="minorHAnsi" w:cstheme="minorHAnsi"/>
        </w:rPr>
        <w:t>Presupuestal</w:t>
      </w:r>
      <w:r w:rsidRPr="00260C07">
        <w:rPr>
          <w:rFonts w:asciiTheme="minorHAnsi" w:hAnsiTheme="minorHAnsi" w:cstheme="minorHAnsi"/>
          <w:spacing w:val="40"/>
        </w:rPr>
        <w:t xml:space="preserve"> </w:t>
      </w:r>
      <w:r w:rsidRPr="00260C07">
        <w:rPr>
          <w:rFonts w:asciiTheme="minorHAnsi" w:hAnsiTheme="minorHAnsi" w:cstheme="minorHAnsi"/>
          <w:highlight w:val="yellow"/>
        </w:rPr>
        <w:t>No.</w:t>
      </w:r>
      <w:r w:rsidRPr="00260C07">
        <w:rPr>
          <w:rFonts w:asciiTheme="minorHAnsi" w:hAnsiTheme="minorHAnsi" w:cstheme="minorHAnsi"/>
          <w:spacing w:val="44"/>
          <w:highlight w:val="yellow"/>
        </w:rPr>
        <w:t xml:space="preserve"> </w:t>
      </w:r>
      <w:r w:rsidRPr="00260C07">
        <w:rPr>
          <w:rFonts w:asciiTheme="minorHAnsi" w:hAnsiTheme="minorHAnsi" w:cstheme="minorHAnsi"/>
          <w:highlight w:val="yellow"/>
          <w:u w:val="single"/>
        </w:rPr>
        <w:tab/>
      </w:r>
      <w:r w:rsidRPr="00260C07">
        <w:rPr>
          <w:rFonts w:asciiTheme="minorHAnsi" w:hAnsiTheme="minorHAnsi" w:cstheme="minorHAnsi"/>
          <w:highlight w:val="yellow"/>
        </w:rPr>
        <w:t xml:space="preserve"> de</w:t>
      </w:r>
      <w:r w:rsidRPr="00260C07">
        <w:rPr>
          <w:rFonts w:asciiTheme="minorHAnsi" w:hAnsiTheme="minorHAnsi" w:cstheme="minorHAnsi"/>
          <w:spacing w:val="40"/>
          <w:highlight w:val="yellow"/>
        </w:rPr>
        <w:t xml:space="preserve"> </w:t>
      </w:r>
      <w:r w:rsidRPr="00260C07">
        <w:rPr>
          <w:rFonts w:asciiTheme="minorHAnsi" w:hAnsiTheme="minorHAnsi" w:cstheme="minorHAnsi"/>
          <w:highlight w:val="yellow"/>
        </w:rPr>
        <w:t>fecha</w:t>
      </w:r>
      <w:r w:rsidRPr="00260C07">
        <w:rPr>
          <w:rFonts w:asciiTheme="minorHAnsi" w:hAnsiTheme="minorHAnsi" w:cstheme="minorHAnsi"/>
          <w:spacing w:val="44"/>
          <w:highlight w:val="yellow"/>
        </w:rPr>
        <w:t xml:space="preserve"> </w:t>
      </w:r>
      <w:r w:rsidRPr="00260C07">
        <w:rPr>
          <w:rFonts w:asciiTheme="minorHAnsi" w:hAnsiTheme="minorHAnsi" w:cstheme="minorHAnsi"/>
          <w:highlight w:val="yellow"/>
          <w:u w:val="single"/>
        </w:rPr>
        <w:tab/>
      </w:r>
      <w:r w:rsidRPr="00260C07">
        <w:rPr>
          <w:rFonts w:asciiTheme="minorHAnsi" w:hAnsiTheme="minorHAnsi" w:cstheme="minorHAnsi"/>
          <w:spacing w:val="-9"/>
          <w:highlight w:val="yellow"/>
        </w:rPr>
        <w:t xml:space="preserve"> </w:t>
      </w:r>
      <w:r w:rsidRPr="00260C07">
        <w:rPr>
          <w:rFonts w:asciiTheme="minorHAnsi" w:hAnsiTheme="minorHAnsi" w:cstheme="minorHAnsi"/>
          <w:highlight w:val="yellow"/>
        </w:rPr>
        <w:t>de</w:t>
      </w:r>
      <w:r w:rsidRPr="00260C07">
        <w:rPr>
          <w:rFonts w:asciiTheme="minorHAnsi" w:hAnsiTheme="minorHAnsi" w:cstheme="minorHAnsi"/>
        </w:rPr>
        <w:t xml:space="preserve"> 202</w:t>
      </w:r>
      <w:r w:rsidR="009663CE" w:rsidRPr="00260C07">
        <w:rPr>
          <w:rFonts w:asciiTheme="minorHAnsi" w:hAnsiTheme="minorHAnsi" w:cstheme="minorHAnsi"/>
        </w:rPr>
        <w:t>4</w:t>
      </w:r>
      <w:r w:rsidRPr="00260C07">
        <w:rPr>
          <w:rFonts w:asciiTheme="minorHAnsi" w:hAnsiTheme="minorHAnsi" w:cstheme="minorHAnsi"/>
        </w:rPr>
        <w:t xml:space="preserve">, </w:t>
      </w:r>
      <w:r w:rsidR="00F13ADF" w:rsidRPr="00260C07">
        <w:rPr>
          <w:rFonts w:asciiTheme="minorHAnsi" w:hAnsiTheme="minorHAnsi" w:cstheme="minorHAnsi"/>
        </w:rPr>
        <w:t>suscrito</w:t>
      </w:r>
      <w:r w:rsidR="00F13ADF" w:rsidRPr="00260C07">
        <w:rPr>
          <w:rFonts w:asciiTheme="minorHAnsi" w:hAnsiTheme="minorHAnsi" w:cstheme="minorHAnsi"/>
          <w:spacing w:val="38"/>
        </w:rPr>
        <w:t xml:space="preserve"> por</w:t>
      </w:r>
      <w:r w:rsidRPr="00260C07">
        <w:rPr>
          <w:rFonts w:asciiTheme="minorHAnsi" w:hAnsiTheme="minorHAnsi" w:cstheme="minorHAnsi"/>
          <w:spacing w:val="37"/>
        </w:rPr>
        <w:t xml:space="preserve"> </w:t>
      </w:r>
      <w:r w:rsidRPr="00260C07">
        <w:rPr>
          <w:rFonts w:asciiTheme="minorHAnsi" w:hAnsiTheme="minorHAnsi" w:cstheme="minorHAnsi"/>
        </w:rPr>
        <w:t>el(la)</w:t>
      </w:r>
      <w:r w:rsidRPr="00260C07">
        <w:rPr>
          <w:rFonts w:asciiTheme="minorHAnsi" w:hAnsiTheme="minorHAnsi" w:cstheme="minorHAnsi"/>
          <w:spacing w:val="38"/>
        </w:rPr>
        <w:t xml:space="preserve"> </w:t>
      </w:r>
      <w:r w:rsidRPr="00260C07">
        <w:rPr>
          <w:rFonts w:asciiTheme="minorHAnsi" w:hAnsiTheme="minorHAnsi" w:cstheme="minorHAnsi"/>
        </w:rPr>
        <w:t>Coordinador(a)</w:t>
      </w:r>
      <w:r w:rsidRPr="00260C07">
        <w:rPr>
          <w:rFonts w:asciiTheme="minorHAnsi" w:hAnsiTheme="minorHAnsi" w:cstheme="minorHAnsi"/>
          <w:spacing w:val="39"/>
        </w:rPr>
        <w:t xml:space="preserve">  </w:t>
      </w:r>
      <w:r w:rsidRPr="00260C07">
        <w:rPr>
          <w:rFonts w:asciiTheme="minorHAnsi" w:hAnsiTheme="minorHAnsi" w:cstheme="minorHAnsi"/>
        </w:rPr>
        <w:t>de</w:t>
      </w:r>
      <w:r w:rsidRPr="00260C07">
        <w:rPr>
          <w:rFonts w:asciiTheme="minorHAnsi" w:hAnsiTheme="minorHAnsi" w:cstheme="minorHAnsi"/>
          <w:spacing w:val="37"/>
        </w:rPr>
        <w:t xml:space="preserve">  </w:t>
      </w:r>
      <w:r w:rsidRPr="00260C07">
        <w:rPr>
          <w:rFonts w:asciiTheme="minorHAnsi" w:hAnsiTheme="minorHAnsi" w:cstheme="minorHAnsi"/>
        </w:rPr>
        <w:t>Negocios</w:t>
      </w:r>
      <w:r w:rsidRPr="00260C07">
        <w:rPr>
          <w:rFonts w:asciiTheme="minorHAnsi" w:hAnsiTheme="minorHAnsi" w:cstheme="minorHAnsi"/>
          <w:spacing w:val="38"/>
        </w:rPr>
        <w:t xml:space="preserve">  </w:t>
      </w:r>
      <w:r w:rsidRPr="00260C07">
        <w:rPr>
          <w:rFonts w:asciiTheme="minorHAnsi" w:hAnsiTheme="minorHAnsi" w:cstheme="minorHAnsi"/>
        </w:rPr>
        <w:t>de</w:t>
      </w:r>
      <w:r w:rsidRPr="00260C07">
        <w:rPr>
          <w:rFonts w:asciiTheme="minorHAnsi" w:hAnsiTheme="minorHAnsi" w:cstheme="minorHAnsi"/>
          <w:spacing w:val="37"/>
        </w:rPr>
        <w:t xml:space="preserve">  </w:t>
      </w:r>
      <w:r w:rsidRPr="00260C07">
        <w:rPr>
          <w:rFonts w:asciiTheme="minorHAnsi" w:hAnsiTheme="minorHAnsi" w:cstheme="minorHAnsi"/>
        </w:rPr>
        <w:t>la</w:t>
      </w:r>
      <w:r w:rsidRPr="00260C07">
        <w:rPr>
          <w:rFonts w:asciiTheme="minorHAnsi" w:hAnsiTheme="minorHAnsi" w:cstheme="minorHAnsi"/>
          <w:spacing w:val="38"/>
        </w:rPr>
        <w:t xml:space="preserve">  </w:t>
      </w:r>
      <w:r w:rsidRPr="00260C07">
        <w:rPr>
          <w:rFonts w:asciiTheme="minorHAnsi" w:hAnsiTheme="minorHAnsi" w:cstheme="minorHAnsi"/>
        </w:rPr>
        <w:t>Fiduciaria</w:t>
      </w:r>
      <w:r w:rsidRPr="00260C07">
        <w:rPr>
          <w:rFonts w:asciiTheme="minorHAnsi" w:hAnsiTheme="minorHAnsi" w:cstheme="minorHAnsi"/>
          <w:spacing w:val="38"/>
        </w:rPr>
        <w:t xml:space="preserve">  </w:t>
      </w:r>
      <w:r w:rsidRPr="00260C07">
        <w:rPr>
          <w:rFonts w:asciiTheme="minorHAnsi" w:hAnsiTheme="minorHAnsi" w:cstheme="minorHAnsi"/>
        </w:rPr>
        <w:t>por</w:t>
      </w:r>
      <w:r w:rsidRPr="00260C07">
        <w:rPr>
          <w:rFonts w:asciiTheme="minorHAnsi" w:hAnsiTheme="minorHAnsi" w:cstheme="minorHAnsi"/>
          <w:spacing w:val="38"/>
        </w:rPr>
        <w:t xml:space="preserve">  </w:t>
      </w:r>
      <w:r w:rsidRPr="00260C07">
        <w:rPr>
          <w:rFonts w:asciiTheme="minorHAnsi" w:hAnsiTheme="minorHAnsi" w:cstheme="minorHAnsi"/>
        </w:rPr>
        <w:t>valor</w:t>
      </w:r>
      <w:r w:rsidRPr="00260C07">
        <w:rPr>
          <w:rFonts w:asciiTheme="minorHAnsi" w:hAnsiTheme="minorHAnsi" w:cstheme="minorHAnsi"/>
          <w:spacing w:val="38"/>
        </w:rPr>
        <w:t xml:space="preserve">  </w:t>
      </w:r>
      <w:r w:rsidRPr="00260C07">
        <w:rPr>
          <w:rFonts w:asciiTheme="minorHAnsi" w:hAnsiTheme="minorHAnsi" w:cstheme="minorHAnsi"/>
        </w:rPr>
        <w:t>de</w:t>
      </w:r>
    </w:p>
    <w:p w14:paraId="47D6FF14" w14:textId="3CF99561" w:rsidR="00983757" w:rsidRPr="00260C07" w:rsidRDefault="00000000" w:rsidP="00B45BFB">
      <w:pPr>
        <w:pStyle w:val="Textoindependiente"/>
        <w:tabs>
          <w:tab w:val="left" w:pos="3160"/>
          <w:tab w:val="left" w:pos="4841"/>
        </w:tabs>
        <w:spacing w:before="1" w:line="276" w:lineRule="auto"/>
        <w:ind w:left="709" w:right="-3"/>
        <w:jc w:val="both"/>
        <w:rPr>
          <w:rFonts w:asciiTheme="minorHAnsi" w:hAnsiTheme="minorHAnsi" w:cstheme="minorHAnsi"/>
        </w:rPr>
      </w:pPr>
      <w:r w:rsidRPr="00260C07">
        <w:rPr>
          <w:rFonts w:asciiTheme="minorHAnsi" w:hAnsiTheme="minorHAnsi" w:cstheme="minorHAnsi"/>
          <w:b/>
          <w:u w:val="thick"/>
        </w:rPr>
        <w:tab/>
      </w:r>
      <w:r w:rsidRPr="00260C07">
        <w:rPr>
          <w:rFonts w:asciiTheme="minorHAnsi" w:hAnsiTheme="minorHAnsi" w:cstheme="minorHAnsi"/>
          <w:b/>
        </w:rPr>
        <w:t>PESOS</w:t>
      </w:r>
      <w:r w:rsidRPr="00260C07">
        <w:rPr>
          <w:rFonts w:asciiTheme="minorHAnsi" w:hAnsiTheme="minorHAnsi" w:cstheme="minorHAnsi"/>
          <w:b/>
          <w:spacing w:val="-7"/>
        </w:rPr>
        <w:t xml:space="preserve"> </w:t>
      </w:r>
      <w:r w:rsidRPr="00260C07">
        <w:rPr>
          <w:rFonts w:asciiTheme="minorHAnsi" w:hAnsiTheme="minorHAnsi" w:cstheme="minorHAnsi"/>
          <w:b/>
        </w:rPr>
        <w:t>($</w:t>
      </w:r>
      <w:r w:rsidRPr="00260C07">
        <w:rPr>
          <w:rFonts w:asciiTheme="minorHAnsi" w:hAnsiTheme="minorHAnsi" w:cstheme="minorHAnsi"/>
          <w:b/>
          <w:u w:val="thick"/>
        </w:rPr>
        <w:tab/>
      </w:r>
      <w:r w:rsidRPr="00260C07">
        <w:rPr>
          <w:rFonts w:asciiTheme="minorHAnsi" w:hAnsiTheme="minorHAnsi" w:cstheme="minorHAnsi"/>
          <w:b/>
        </w:rPr>
        <w:t>)</w:t>
      </w:r>
      <w:r w:rsidRPr="00260C07">
        <w:rPr>
          <w:rFonts w:asciiTheme="minorHAnsi" w:hAnsiTheme="minorHAnsi" w:cstheme="minorHAnsi"/>
          <w:b/>
          <w:spacing w:val="-13"/>
        </w:rPr>
        <w:t xml:space="preserve"> </w:t>
      </w:r>
      <w:r w:rsidRPr="00260C07">
        <w:rPr>
          <w:rFonts w:asciiTheme="minorHAnsi" w:hAnsiTheme="minorHAnsi" w:cstheme="minorHAnsi"/>
        </w:rPr>
        <w:t>incluido</w:t>
      </w:r>
      <w:r w:rsidRPr="00260C07">
        <w:rPr>
          <w:rFonts w:asciiTheme="minorHAnsi" w:hAnsiTheme="minorHAnsi" w:cstheme="minorHAnsi"/>
          <w:spacing w:val="-12"/>
        </w:rPr>
        <w:t xml:space="preserve"> </w:t>
      </w:r>
      <w:r w:rsidRPr="00260C07">
        <w:rPr>
          <w:rFonts w:asciiTheme="minorHAnsi" w:hAnsiTheme="minorHAnsi" w:cstheme="minorHAnsi"/>
        </w:rPr>
        <w:t>el</w:t>
      </w:r>
      <w:r w:rsidRPr="00260C07">
        <w:rPr>
          <w:rFonts w:asciiTheme="minorHAnsi" w:hAnsiTheme="minorHAnsi" w:cstheme="minorHAnsi"/>
          <w:spacing w:val="-13"/>
        </w:rPr>
        <w:t xml:space="preserve"> </w:t>
      </w:r>
      <w:r w:rsidRPr="00260C07">
        <w:rPr>
          <w:rFonts w:asciiTheme="minorHAnsi" w:hAnsiTheme="minorHAnsi" w:cstheme="minorHAnsi"/>
        </w:rPr>
        <w:t>IVA,</w:t>
      </w:r>
      <w:r w:rsidRPr="00260C07">
        <w:rPr>
          <w:rFonts w:asciiTheme="minorHAnsi" w:hAnsiTheme="minorHAnsi" w:cstheme="minorHAnsi"/>
          <w:spacing w:val="-12"/>
        </w:rPr>
        <w:t xml:space="preserve"> </w:t>
      </w:r>
      <w:r w:rsidRPr="00260C07">
        <w:rPr>
          <w:rFonts w:asciiTheme="minorHAnsi" w:hAnsiTheme="minorHAnsi" w:cstheme="minorHAnsi"/>
        </w:rPr>
        <w:t>costos,</w:t>
      </w:r>
      <w:r w:rsidRPr="00260C07">
        <w:rPr>
          <w:rFonts w:asciiTheme="minorHAnsi" w:hAnsiTheme="minorHAnsi" w:cstheme="minorHAnsi"/>
          <w:spacing w:val="-13"/>
        </w:rPr>
        <w:t xml:space="preserve"> </w:t>
      </w:r>
      <w:r w:rsidRPr="00260C07">
        <w:rPr>
          <w:rFonts w:asciiTheme="minorHAnsi" w:hAnsiTheme="minorHAnsi" w:cstheme="minorHAnsi"/>
        </w:rPr>
        <w:t>gastos,</w:t>
      </w:r>
      <w:r w:rsidRPr="00260C07">
        <w:rPr>
          <w:rFonts w:asciiTheme="minorHAnsi" w:hAnsiTheme="minorHAnsi" w:cstheme="minorHAnsi"/>
          <w:spacing w:val="-12"/>
        </w:rPr>
        <w:t xml:space="preserve"> </w:t>
      </w:r>
      <w:r w:rsidRPr="00260C07">
        <w:rPr>
          <w:rFonts w:asciiTheme="minorHAnsi" w:hAnsiTheme="minorHAnsi" w:cstheme="minorHAnsi"/>
        </w:rPr>
        <w:t>impuestos,</w:t>
      </w:r>
      <w:r w:rsidRPr="00260C07">
        <w:rPr>
          <w:rFonts w:asciiTheme="minorHAnsi" w:hAnsiTheme="minorHAnsi" w:cstheme="minorHAnsi"/>
          <w:spacing w:val="-13"/>
        </w:rPr>
        <w:t xml:space="preserve"> </w:t>
      </w:r>
      <w:r w:rsidRPr="00260C07">
        <w:rPr>
          <w:rFonts w:asciiTheme="minorHAnsi" w:hAnsiTheme="minorHAnsi" w:cstheme="minorHAnsi"/>
        </w:rPr>
        <w:t xml:space="preserve">tasas y demás contribuciones a que hubiere lugar, de acuerdo a la oferta presentada por el </w:t>
      </w:r>
      <w:r w:rsidRPr="00260C07">
        <w:rPr>
          <w:rFonts w:asciiTheme="minorHAnsi" w:hAnsiTheme="minorHAnsi" w:cstheme="minorHAnsi"/>
          <w:b/>
        </w:rPr>
        <w:t>CONTRATISTA</w:t>
      </w:r>
      <w:r w:rsidRPr="00260C07">
        <w:rPr>
          <w:rFonts w:asciiTheme="minorHAnsi" w:hAnsiTheme="minorHAnsi" w:cstheme="minorHAnsi"/>
        </w:rPr>
        <w:t>,</w:t>
      </w:r>
      <w:r w:rsidRPr="00260C07">
        <w:rPr>
          <w:rFonts w:asciiTheme="minorHAnsi" w:hAnsiTheme="minorHAnsi" w:cstheme="minorHAnsi"/>
          <w:spacing w:val="-5"/>
        </w:rPr>
        <w:t xml:space="preserve"> </w:t>
      </w:r>
      <w:r w:rsidRPr="00260C07">
        <w:rPr>
          <w:rFonts w:asciiTheme="minorHAnsi" w:hAnsiTheme="minorHAnsi" w:cstheme="minorHAnsi"/>
        </w:rPr>
        <w:t>la</w:t>
      </w:r>
      <w:r w:rsidRPr="00260C07">
        <w:rPr>
          <w:rFonts w:asciiTheme="minorHAnsi" w:hAnsiTheme="minorHAnsi" w:cstheme="minorHAnsi"/>
          <w:spacing w:val="-8"/>
        </w:rPr>
        <w:t xml:space="preserve"> </w:t>
      </w:r>
      <w:r w:rsidRPr="00260C07">
        <w:rPr>
          <w:rFonts w:asciiTheme="minorHAnsi" w:hAnsiTheme="minorHAnsi" w:cstheme="minorHAnsi"/>
        </w:rPr>
        <w:t>cual</w:t>
      </w:r>
      <w:r w:rsidRPr="00260C07">
        <w:rPr>
          <w:rFonts w:asciiTheme="minorHAnsi" w:hAnsiTheme="minorHAnsi" w:cstheme="minorHAnsi"/>
          <w:spacing w:val="-5"/>
        </w:rPr>
        <w:t xml:space="preserve"> </w:t>
      </w:r>
      <w:r w:rsidRPr="00260C07">
        <w:rPr>
          <w:rFonts w:asciiTheme="minorHAnsi" w:hAnsiTheme="minorHAnsi" w:cstheme="minorHAnsi"/>
        </w:rPr>
        <w:t>no</w:t>
      </w:r>
      <w:r w:rsidRPr="00260C07">
        <w:rPr>
          <w:rFonts w:asciiTheme="minorHAnsi" w:hAnsiTheme="minorHAnsi" w:cstheme="minorHAnsi"/>
          <w:spacing w:val="-6"/>
        </w:rPr>
        <w:t xml:space="preserve"> </w:t>
      </w:r>
      <w:r w:rsidRPr="00260C07">
        <w:rPr>
          <w:rFonts w:asciiTheme="minorHAnsi" w:hAnsiTheme="minorHAnsi" w:cstheme="minorHAnsi"/>
        </w:rPr>
        <w:t>supera</w:t>
      </w:r>
      <w:r w:rsidRPr="00260C07">
        <w:rPr>
          <w:rFonts w:asciiTheme="minorHAnsi" w:hAnsiTheme="minorHAnsi" w:cstheme="minorHAnsi"/>
          <w:spacing w:val="-5"/>
        </w:rPr>
        <w:t xml:space="preserve"> </w:t>
      </w:r>
      <w:r w:rsidRPr="00260C07">
        <w:rPr>
          <w:rFonts w:asciiTheme="minorHAnsi" w:hAnsiTheme="minorHAnsi" w:cstheme="minorHAnsi"/>
        </w:rPr>
        <w:t>el</w:t>
      </w:r>
      <w:r w:rsidRPr="00260C07">
        <w:rPr>
          <w:rFonts w:asciiTheme="minorHAnsi" w:hAnsiTheme="minorHAnsi" w:cstheme="minorHAnsi"/>
          <w:spacing w:val="-7"/>
        </w:rPr>
        <w:t xml:space="preserve"> </w:t>
      </w:r>
      <w:r w:rsidRPr="00260C07">
        <w:rPr>
          <w:rFonts w:asciiTheme="minorHAnsi" w:hAnsiTheme="minorHAnsi" w:cstheme="minorHAnsi"/>
        </w:rPr>
        <w:t>valor</w:t>
      </w:r>
      <w:r w:rsidRPr="00260C07">
        <w:rPr>
          <w:rFonts w:asciiTheme="minorHAnsi" w:hAnsiTheme="minorHAnsi" w:cstheme="minorHAnsi"/>
          <w:spacing w:val="-5"/>
        </w:rPr>
        <w:t xml:space="preserve"> </w:t>
      </w:r>
      <w:r w:rsidRPr="00260C07">
        <w:rPr>
          <w:rFonts w:asciiTheme="minorHAnsi" w:hAnsiTheme="minorHAnsi" w:cstheme="minorHAnsi"/>
        </w:rPr>
        <w:t>del</w:t>
      </w:r>
      <w:r w:rsidRPr="00260C07">
        <w:rPr>
          <w:rFonts w:asciiTheme="minorHAnsi" w:hAnsiTheme="minorHAnsi" w:cstheme="minorHAnsi"/>
          <w:spacing w:val="-5"/>
        </w:rPr>
        <w:t xml:space="preserve"> </w:t>
      </w:r>
      <w:r w:rsidRPr="00260C07">
        <w:rPr>
          <w:rFonts w:asciiTheme="minorHAnsi" w:hAnsiTheme="minorHAnsi" w:cstheme="minorHAnsi"/>
        </w:rPr>
        <w:t>presupuesto</w:t>
      </w:r>
      <w:r w:rsidRPr="00260C07">
        <w:rPr>
          <w:rFonts w:asciiTheme="minorHAnsi" w:hAnsiTheme="minorHAnsi" w:cstheme="minorHAnsi"/>
          <w:spacing w:val="-6"/>
        </w:rPr>
        <w:t xml:space="preserve"> </w:t>
      </w:r>
      <w:r w:rsidRPr="00260C07">
        <w:rPr>
          <w:rFonts w:asciiTheme="minorHAnsi" w:hAnsiTheme="minorHAnsi" w:cstheme="minorHAnsi"/>
        </w:rPr>
        <w:t>aprobado</w:t>
      </w:r>
      <w:r w:rsidRPr="00260C07">
        <w:rPr>
          <w:rFonts w:asciiTheme="minorHAnsi" w:hAnsiTheme="minorHAnsi" w:cstheme="minorHAnsi"/>
          <w:spacing w:val="-6"/>
        </w:rPr>
        <w:t xml:space="preserve"> </w:t>
      </w:r>
      <w:r w:rsidRPr="00260C07">
        <w:rPr>
          <w:rFonts w:asciiTheme="minorHAnsi" w:hAnsiTheme="minorHAnsi" w:cstheme="minorHAnsi"/>
        </w:rPr>
        <w:t>por</w:t>
      </w:r>
      <w:r w:rsidRPr="00260C07">
        <w:rPr>
          <w:rFonts w:asciiTheme="minorHAnsi" w:hAnsiTheme="minorHAnsi" w:cstheme="minorHAnsi"/>
          <w:spacing w:val="-8"/>
        </w:rPr>
        <w:t xml:space="preserve"> </w:t>
      </w:r>
      <w:r w:rsidRPr="00260C07">
        <w:rPr>
          <w:rFonts w:asciiTheme="minorHAnsi" w:hAnsiTheme="minorHAnsi" w:cstheme="minorHAnsi"/>
        </w:rPr>
        <w:t>la</w:t>
      </w:r>
      <w:r w:rsidRPr="00260C07">
        <w:rPr>
          <w:rFonts w:asciiTheme="minorHAnsi" w:hAnsiTheme="minorHAnsi" w:cstheme="minorHAnsi"/>
          <w:spacing w:val="-6"/>
        </w:rPr>
        <w:t xml:space="preserve"> </w:t>
      </w:r>
      <w:r w:rsidRPr="00260C07">
        <w:rPr>
          <w:rFonts w:asciiTheme="minorHAnsi" w:hAnsiTheme="minorHAnsi" w:cstheme="minorHAnsi"/>
        </w:rPr>
        <w:t>ENTIDAD</w:t>
      </w:r>
      <w:r w:rsidRPr="00260C07">
        <w:rPr>
          <w:rFonts w:asciiTheme="minorHAnsi" w:hAnsiTheme="minorHAnsi" w:cstheme="minorHAnsi"/>
          <w:spacing w:val="-5"/>
        </w:rPr>
        <w:t xml:space="preserve"> </w:t>
      </w:r>
      <w:r w:rsidRPr="00260C07">
        <w:rPr>
          <w:rFonts w:asciiTheme="minorHAnsi" w:hAnsiTheme="minorHAnsi" w:cstheme="minorHAnsi"/>
        </w:rPr>
        <w:t xml:space="preserve">NACIONAL COMPETENTE y publicado en el Sistema Unificado de Inversiones y Finanzas Públicas-SUIFP para la ejecución de los proyectos a cargo del </w:t>
      </w:r>
      <w:r w:rsidRPr="00260C07">
        <w:rPr>
          <w:rFonts w:asciiTheme="minorHAnsi" w:hAnsiTheme="minorHAnsi" w:cstheme="minorHAnsi"/>
          <w:b/>
        </w:rPr>
        <w:t>CONTRIBUYENTE</w:t>
      </w:r>
      <w:r w:rsidRPr="00260C07">
        <w:rPr>
          <w:rFonts w:asciiTheme="minorHAnsi" w:hAnsiTheme="minorHAnsi" w:cstheme="minorHAnsi"/>
        </w:rPr>
        <w:t>.</w:t>
      </w:r>
    </w:p>
    <w:p w14:paraId="1E0479DC" w14:textId="77777777" w:rsidR="00983757" w:rsidRPr="00260C07" w:rsidRDefault="00983757" w:rsidP="00B45BFB">
      <w:pPr>
        <w:pStyle w:val="Textoindependiente"/>
        <w:spacing w:line="276" w:lineRule="auto"/>
        <w:ind w:right="-3"/>
        <w:jc w:val="both"/>
        <w:rPr>
          <w:rFonts w:asciiTheme="minorHAnsi" w:hAnsiTheme="minorHAnsi" w:cstheme="minorHAnsi"/>
        </w:rPr>
      </w:pPr>
    </w:p>
    <w:p w14:paraId="69DE845A" w14:textId="77777777" w:rsidR="00983757" w:rsidRPr="00260C07" w:rsidRDefault="00000000" w:rsidP="00E557E0">
      <w:pPr>
        <w:pStyle w:val="Prrafodelista"/>
        <w:numPr>
          <w:ilvl w:val="0"/>
          <w:numId w:val="35"/>
        </w:numPr>
        <w:tabs>
          <w:tab w:val="left" w:pos="757"/>
        </w:tabs>
        <w:spacing w:before="150" w:line="276" w:lineRule="auto"/>
        <w:ind w:right="-3"/>
        <w:rPr>
          <w:rFonts w:asciiTheme="minorHAnsi" w:hAnsiTheme="minorHAnsi" w:cstheme="minorHAnsi"/>
        </w:rPr>
      </w:pPr>
      <w:r w:rsidRPr="00260C07">
        <w:rPr>
          <w:rFonts w:asciiTheme="minorHAnsi" w:hAnsiTheme="minorHAnsi" w:cstheme="minorHAnsi"/>
        </w:rPr>
        <w:t>Que</w:t>
      </w:r>
      <w:r w:rsidRPr="00260C07">
        <w:rPr>
          <w:rFonts w:asciiTheme="minorHAnsi" w:hAnsiTheme="minorHAnsi" w:cstheme="minorHAnsi"/>
          <w:spacing w:val="-6"/>
        </w:rPr>
        <w:t xml:space="preserve"> </w:t>
      </w:r>
      <w:r w:rsidRPr="00260C07">
        <w:rPr>
          <w:rFonts w:asciiTheme="minorHAnsi" w:hAnsiTheme="minorHAnsi" w:cstheme="minorHAnsi"/>
        </w:rPr>
        <w:t>para</w:t>
      </w:r>
      <w:r w:rsidRPr="00260C07">
        <w:rPr>
          <w:rFonts w:asciiTheme="minorHAnsi" w:hAnsiTheme="minorHAnsi" w:cstheme="minorHAnsi"/>
          <w:spacing w:val="-4"/>
        </w:rPr>
        <w:t xml:space="preserve"> </w:t>
      </w:r>
      <w:r w:rsidRPr="00260C07">
        <w:rPr>
          <w:rFonts w:asciiTheme="minorHAnsi" w:hAnsiTheme="minorHAnsi" w:cstheme="minorHAnsi"/>
        </w:rPr>
        <w:t>la</w:t>
      </w:r>
      <w:r w:rsidRPr="00260C07">
        <w:rPr>
          <w:rFonts w:asciiTheme="minorHAnsi" w:hAnsiTheme="minorHAnsi" w:cstheme="minorHAnsi"/>
          <w:spacing w:val="-6"/>
        </w:rPr>
        <w:t xml:space="preserve"> </w:t>
      </w:r>
      <w:r w:rsidRPr="00260C07">
        <w:rPr>
          <w:rFonts w:asciiTheme="minorHAnsi" w:hAnsiTheme="minorHAnsi" w:cstheme="minorHAnsi"/>
        </w:rPr>
        <w:t>elaboración</w:t>
      </w:r>
      <w:r w:rsidRPr="00260C07">
        <w:rPr>
          <w:rFonts w:asciiTheme="minorHAnsi" w:hAnsiTheme="minorHAnsi" w:cstheme="minorHAnsi"/>
          <w:spacing w:val="-4"/>
        </w:rPr>
        <w:t xml:space="preserve"> </w:t>
      </w:r>
      <w:r w:rsidRPr="00260C07">
        <w:rPr>
          <w:rFonts w:asciiTheme="minorHAnsi" w:hAnsiTheme="minorHAnsi" w:cstheme="minorHAnsi"/>
        </w:rPr>
        <w:t>del</w:t>
      </w:r>
      <w:r w:rsidRPr="00260C07">
        <w:rPr>
          <w:rFonts w:asciiTheme="minorHAnsi" w:hAnsiTheme="minorHAnsi" w:cstheme="minorHAnsi"/>
          <w:spacing w:val="-4"/>
        </w:rPr>
        <w:t xml:space="preserve"> </w:t>
      </w:r>
      <w:r w:rsidRPr="00260C07">
        <w:rPr>
          <w:rFonts w:asciiTheme="minorHAnsi" w:hAnsiTheme="minorHAnsi" w:cstheme="minorHAnsi"/>
        </w:rPr>
        <w:t>presente</w:t>
      </w:r>
      <w:r w:rsidRPr="00260C07">
        <w:rPr>
          <w:rFonts w:asciiTheme="minorHAnsi" w:hAnsiTheme="minorHAnsi" w:cstheme="minorHAnsi"/>
          <w:spacing w:val="-4"/>
        </w:rPr>
        <w:t xml:space="preserve"> </w:t>
      </w:r>
      <w:r w:rsidRPr="00260C07">
        <w:rPr>
          <w:rFonts w:asciiTheme="minorHAnsi" w:hAnsiTheme="minorHAnsi" w:cstheme="minorHAnsi"/>
        </w:rPr>
        <w:t>Contrato</w:t>
      </w:r>
      <w:r w:rsidRPr="00260C07">
        <w:rPr>
          <w:rFonts w:asciiTheme="minorHAnsi" w:hAnsiTheme="minorHAnsi" w:cstheme="minorHAnsi"/>
          <w:spacing w:val="-4"/>
        </w:rPr>
        <w:t xml:space="preserve"> </w:t>
      </w:r>
      <w:r w:rsidRPr="00260C07">
        <w:rPr>
          <w:rFonts w:asciiTheme="minorHAnsi" w:hAnsiTheme="minorHAnsi" w:cstheme="minorHAnsi"/>
        </w:rPr>
        <w:t>se</w:t>
      </w:r>
      <w:r w:rsidRPr="00260C07">
        <w:rPr>
          <w:rFonts w:asciiTheme="minorHAnsi" w:hAnsiTheme="minorHAnsi" w:cstheme="minorHAnsi"/>
          <w:spacing w:val="-3"/>
        </w:rPr>
        <w:t xml:space="preserve"> </w:t>
      </w:r>
      <w:r w:rsidRPr="00260C07">
        <w:rPr>
          <w:rFonts w:asciiTheme="minorHAnsi" w:hAnsiTheme="minorHAnsi" w:cstheme="minorHAnsi"/>
        </w:rPr>
        <w:t>adjunta</w:t>
      </w:r>
      <w:r w:rsidRPr="00260C07">
        <w:rPr>
          <w:rFonts w:asciiTheme="minorHAnsi" w:hAnsiTheme="minorHAnsi" w:cstheme="minorHAnsi"/>
          <w:spacing w:val="-3"/>
        </w:rPr>
        <w:t xml:space="preserve"> </w:t>
      </w:r>
      <w:r w:rsidRPr="00260C07">
        <w:rPr>
          <w:rFonts w:asciiTheme="minorHAnsi" w:hAnsiTheme="minorHAnsi" w:cstheme="minorHAnsi"/>
        </w:rPr>
        <w:t>la</w:t>
      </w:r>
      <w:r w:rsidRPr="00260C07">
        <w:rPr>
          <w:rFonts w:asciiTheme="minorHAnsi" w:hAnsiTheme="minorHAnsi" w:cstheme="minorHAnsi"/>
          <w:spacing w:val="-4"/>
        </w:rPr>
        <w:t xml:space="preserve"> </w:t>
      </w:r>
      <w:r w:rsidRPr="00260C07">
        <w:rPr>
          <w:rFonts w:asciiTheme="minorHAnsi" w:hAnsiTheme="minorHAnsi" w:cstheme="minorHAnsi"/>
        </w:rPr>
        <w:t>siguiente</w:t>
      </w:r>
      <w:r w:rsidRPr="00260C07">
        <w:rPr>
          <w:rFonts w:asciiTheme="minorHAnsi" w:hAnsiTheme="minorHAnsi" w:cstheme="minorHAnsi"/>
          <w:spacing w:val="-1"/>
        </w:rPr>
        <w:t xml:space="preserve"> </w:t>
      </w:r>
      <w:r w:rsidRPr="00260C07">
        <w:rPr>
          <w:rFonts w:asciiTheme="minorHAnsi" w:hAnsiTheme="minorHAnsi" w:cstheme="minorHAnsi"/>
          <w:spacing w:val="-2"/>
        </w:rPr>
        <w:t>documentación:</w:t>
      </w:r>
    </w:p>
    <w:p w14:paraId="18885A0C" w14:textId="77777777" w:rsidR="00983757" w:rsidRPr="00260C07" w:rsidRDefault="00000000" w:rsidP="00B45BFB">
      <w:pPr>
        <w:pStyle w:val="Prrafodelista"/>
        <w:numPr>
          <w:ilvl w:val="0"/>
          <w:numId w:val="25"/>
        </w:numPr>
        <w:tabs>
          <w:tab w:val="left" w:pos="1132"/>
          <w:tab w:val="left" w:pos="1134"/>
        </w:tabs>
        <w:spacing w:before="58" w:line="276" w:lineRule="auto"/>
        <w:ind w:right="-3"/>
        <w:jc w:val="both"/>
        <w:rPr>
          <w:rFonts w:asciiTheme="minorHAnsi" w:hAnsiTheme="minorHAnsi" w:cstheme="minorHAnsi"/>
        </w:rPr>
      </w:pPr>
      <w:r w:rsidRPr="00260C07">
        <w:rPr>
          <w:rFonts w:asciiTheme="minorHAnsi" w:hAnsiTheme="minorHAnsi" w:cstheme="minorHAnsi"/>
        </w:rPr>
        <w:t xml:space="preserve">Oferta presentada por el </w:t>
      </w:r>
      <w:r w:rsidRPr="00260C07">
        <w:rPr>
          <w:rFonts w:asciiTheme="minorHAnsi" w:hAnsiTheme="minorHAnsi" w:cstheme="minorHAnsi"/>
          <w:b/>
        </w:rPr>
        <w:t xml:space="preserve">CONTRATISTA </w:t>
      </w:r>
      <w:r w:rsidRPr="00260C07">
        <w:rPr>
          <w:rFonts w:asciiTheme="minorHAnsi" w:hAnsiTheme="minorHAnsi" w:cstheme="minorHAnsi"/>
        </w:rPr>
        <w:t xml:space="preserve">en el proceso de selección de Licitación Privada Abierta </w:t>
      </w:r>
      <w:r w:rsidRPr="00260C07">
        <w:rPr>
          <w:rFonts w:asciiTheme="minorHAnsi" w:hAnsiTheme="minorHAnsi" w:cstheme="minorHAnsi"/>
          <w:highlight w:val="yellow"/>
        </w:rPr>
        <w:t>No. 00</w:t>
      </w:r>
      <w:r w:rsidRPr="00260C07">
        <w:rPr>
          <w:rFonts w:asciiTheme="minorHAnsi" w:hAnsiTheme="minorHAnsi" w:cstheme="minorHAnsi"/>
          <w:spacing w:val="80"/>
          <w:highlight w:val="yellow"/>
          <w:u w:val="single"/>
        </w:rPr>
        <w:t xml:space="preserve"> </w:t>
      </w:r>
      <w:r w:rsidRPr="00260C07">
        <w:rPr>
          <w:rFonts w:asciiTheme="minorHAnsi" w:hAnsiTheme="minorHAnsi" w:cstheme="minorHAnsi"/>
          <w:spacing w:val="-7"/>
          <w:highlight w:val="yellow"/>
        </w:rPr>
        <w:t xml:space="preserve"> </w:t>
      </w:r>
      <w:r w:rsidRPr="00260C07">
        <w:rPr>
          <w:rFonts w:asciiTheme="minorHAnsi" w:hAnsiTheme="minorHAnsi" w:cstheme="minorHAnsi"/>
          <w:highlight w:val="yellow"/>
        </w:rPr>
        <w:t>de 202</w:t>
      </w:r>
      <w:r w:rsidR="009663CE" w:rsidRPr="00260C07">
        <w:rPr>
          <w:rFonts w:asciiTheme="minorHAnsi" w:hAnsiTheme="minorHAnsi" w:cstheme="minorHAnsi"/>
        </w:rPr>
        <w:t>4</w:t>
      </w:r>
      <w:r w:rsidRPr="00260C07">
        <w:rPr>
          <w:rFonts w:asciiTheme="minorHAnsi" w:hAnsiTheme="minorHAnsi" w:cstheme="minorHAnsi"/>
        </w:rPr>
        <w:t xml:space="preserve"> (Requisitos habilitantes, evaluaciones ponderables y oferta </w:t>
      </w:r>
      <w:r w:rsidRPr="00260C07">
        <w:rPr>
          <w:rFonts w:asciiTheme="minorHAnsi" w:hAnsiTheme="minorHAnsi" w:cstheme="minorHAnsi"/>
          <w:spacing w:val="-2"/>
        </w:rPr>
        <w:t>económica)</w:t>
      </w:r>
    </w:p>
    <w:p w14:paraId="41F340AC" w14:textId="77777777" w:rsidR="00983757" w:rsidRPr="00260C07" w:rsidRDefault="00000000" w:rsidP="00B45BFB">
      <w:pPr>
        <w:pStyle w:val="Prrafodelista"/>
        <w:numPr>
          <w:ilvl w:val="0"/>
          <w:numId w:val="25"/>
        </w:numPr>
        <w:tabs>
          <w:tab w:val="left" w:pos="1133"/>
        </w:tabs>
        <w:spacing w:before="60" w:line="276" w:lineRule="auto"/>
        <w:ind w:left="1133" w:right="-3" w:hanging="285"/>
        <w:jc w:val="both"/>
        <w:rPr>
          <w:rFonts w:asciiTheme="minorHAnsi" w:hAnsiTheme="minorHAnsi" w:cstheme="minorHAnsi"/>
        </w:rPr>
      </w:pPr>
      <w:r w:rsidRPr="00260C07">
        <w:rPr>
          <w:rFonts w:asciiTheme="minorHAnsi" w:hAnsiTheme="minorHAnsi" w:cstheme="minorHAnsi"/>
        </w:rPr>
        <w:t>Fotocopia</w:t>
      </w:r>
      <w:r w:rsidRPr="00260C07">
        <w:rPr>
          <w:rFonts w:asciiTheme="minorHAnsi" w:hAnsiTheme="minorHAnsi" w:cstheme="minorHAnsi"/>
          <w:spacing w:val="-9"/>
        </w:rPr>
        <w:t xml:space="preserve"> </w:t>
      </w:r>
      <w:r w:rsidRPr="00260C07">
        <w:rPr>
          <w:rFonts w:asciiTheme="minorHAnsi" w:hAnsiTheme="minorHAnsi" w:cstheme="minorHAnsi"/>
        </w:rPr>
        <w:t>de</w:t>
      </w:r>
      <w:r w:rsidRPr="00260C07">
        <w:rPr>
          <w:rFonts w:asciiTheme="minorHAnsi" w:hAnsiTheme="minorHAnsi" w:cstheme="minorHAnsi"/>
          <w:spacing w:val="-3"/>
        </w:rPr>
        <w:t xml:space="preserve"> </w:t>
      </w:r>
      <w:r w:rsidRPr="00260C07">
        <w:rPr>
          <w:rFonts w:asciiTheme="minorHAnsi" w:hAnsiTheme="minorHAnsi" w:cstheme="minorHAnsi"/>
        </w:rPr>
        <w:t>la</w:t>
      </w:r>
      <w:r w:rsidRPr="00260C07">
        <w:rPr>
          <w:rFonts w:asciiTheme="minorHAnsi" w:hAnsiTheme="minorHAnsi" w:cstheme="minorHAnsi"/>
          <w:spacing w:val="-3"/>
        </w:rPr>
        <w:t xml:space="preserve"> </w:t>
      </w:r>
      <w:r w:rsidRPr="00260C07">
        <w:rPr>
          <w:rFonts w:asciiTheme="minorHAnsi" w:hAnsiTheme="minorHAnsi" w:cstheme="minorHAnsi"/>
        </w:rPr>
        <w:t>Cédula</w:t>
      </w:r>
      <w:r w:rsidRPr="00260C07">
        <w:rPr>
          <w:rFonts w:asciiTheme="minorHAnsi" w:hAnsiTheme="minorHAnsi" w:cstheme="minorHAnsi"/>
          <w:spacing w:val="-4"/>
        </w:rPr>
        <w:t xml:space="preserve"> </w:t>
      </w:r>
      <w:r w:rsidRPr="00260C07">
        <w:rPr>
          <w:rFonts w:asciiTheme="minorHAnsi" w:hAnsiTheme="minorHAnsi" w:cstheme="minorHAnsi"/>
        </w:rPr>
        <w:t>de</w:t>
      </w:r>
      <w:r w:rsidRPr="00260C07">
        <w:rPr>
          <w:rFonts w:asciiTheme="minorHAnsi" w:hAnsiTheme="minorHAnsi" w:cstheme="minorHAnsi"/>
          <w:spacing w:val="-5"/>
        </w:rPr>
        <w:t xml:space="preserve"> </w:t>
      </w:r>
      <w:r w:rsidRPr="00260C07">
        <w:rPr>
          <w:rFonts w:asciiTheme="minorHAnsi" w:hAnsiTheme="minorHAnsi" w:cstheme="minorHAnsi"/>
        </w:rPr>
        <w:t>Ciudadanía</w:t>
      </w:r>
      <w:r w:rsidRPr="00260C07">
        <w:rPr>
          <w:rFonts w:asciiTheme="minorHAnsi" w:hAnsiTheme="minorHAnsi" w:cstheme="minorHAnsi"/>
          <w:spacing w:val="-3"/>
        </w:rPr>
        <w:t xml:space="preserve"> </w:t>
      </w:r>
      <w:r w:rsidRPr="00260C07">
        <w:rPr>
          <w:rFonts w:asciiTheme="minorHAnsi" w:hAnsiTheme="minorHAnsi" w:cstheme="minorHAnsi"/>
        </w:rPr>
        <w:t>del</w:t>
      </w:r>
      <w:r w:rsidRPr="00260C07">
        <w:rPr>
          <w:rFonts w:asciiTheme="minorHAnsi" w:hAnsiTheme="minorHAnsi" w:cstheme="minorHAnsi"/>
          <w:spacing w:val="-4"/>
        </w:rPr>
        <w:t xml:space="preserve"> </w:t>
      </w:r>
      <w:r w:rsidRPr="00260C07">
        <w:rPr>
          <w:rFonts w:asciiTheme="minorHAnsi" w:hAnsiTheme="minorHAnsi" w:cstheme="minorHAnsi"/>
        </w:rPr>
        <w:t>Representante</w:t>
      </w:r>
      <w:r w:rsidRPr="00260C07">
        <w:rPr>
          <w:rFonts w:asciiTheme="minorHAnsi" w:hAnsiTheme="minorHAnsi" w:cstheme="minorHAnsi"/>
          <w:spacing w:val="-3"/>
        </w:rPr>
        <w:t xml:space="preserve"> </w:t>
      </w:r>
      <w:r w:rsidRPr="00260C07">
        <w:rPr>
          <w:rFonts w:asciiTheme="minorHAnsi" w:hAnsiTheme="minorHAnsi" w:cstheme="minorHAnsi"/>
        </w:rPr>
        <w:t>Legal</w:t>
      </w:r>
      <w:r w:rsidRPr="00260C07">
        <w:rPr>
          <w:rFonts w:asciiTheme="minorHAnsi" w:hAnsiTheme="minorHAnsi" w:cstheme="minorHAnsi"/>
          <w:spacing w:val="-3"/>
        </w:rPr>
        <w:t xml:space="preserve"> </w:t>
      </w:r>
      <w:r w:rsidRPr="00260C07">
        <w:rPr>
          <w:rFonts w:asciiTheme="minorHAnsi" w:hAnsiTheme="minorHAnsi" w:cstheme="minorHAnsi"/>
        </w:rPr>
        <w:t>del</w:t>
      </w:r>
      <w:r w:rsidRPr="00260C07">
        <w:rPr>
          <w:rFonts w:asciiTheme="minorHAnsi" w:hAnsiTheme="minorHAnsi" w:cstheme="minorHAnsi"/>
          <w:spacing w:val="-6"/>
        </w:rPr>
        <w:t xml:space="preserve"> </w:t>
      </w:r>
      <w:r w:rsidRPr="00260C07">
        <w:rPr>
          <w:rFonts w:asciiTheme="minorHAnsi" w:hAnsiTheme="minorHAnsi" w:cstheme="minorHAnsi"/>
          <w:b/>
          <w:spacing w:val="-2"/>
        </w:rPr>
        <w:t>CONTRATISTA</w:t>
      </w:r>
      <w:r w:rsidRPr="00260C07">
        <w:rPr>
          <w:rFonts w:asciiTheme="minorHAnsi" w:hAnsiTheme="minorHAnsi" w:cstheme="minorHAnsi"/>
          <w:spacing w:val="-2"/>
        </w:rPr>
        <w:t>.</w:t>
      </w:r>
    </w:p>
    <w:p w14:paraId="2C04D6CF" w14:textId="77777777" w:rsidR="00983757" w:rsidRPr="00260C07" w:rsidRDefault="00000000" w:rsidP="00B45BFB">
      <w:pPr>
        <w:pStyle w:val="Prrafodelista"/>
        <w:numPr>
          <w:ilvl w:val="0"/>
          <w:numId w:val="25"/>
        </w:numPr>
        <w:tabs>
          <w:tab w:val="left" w:pos="1133"/>
        </w:tabs>
        <w:spacing w:before="61" w:line="276" w:lineRule="auto"/>
        <w:ind w:left="1133" w:right="-3" w:hanging="285"/>
        <w:jc w:val="both"/>
        <w:rPr>
          <w:rFonts w:asciiTheme="minorHAnsi" w:hAnsiTheme="minorHAnsi" w:cstheme="minorHAnsi"/>
        </w:rPr>
      </w:pPr>
      <w:r w:rsidRPr="00260C07">
        <w:rPr>
          <w:rFonts w:asciiTheme="minorHAnsi" w:hAnsiTheme="minorHAnsi" w:cstheme="minorHAnsi"/>
        </w:rPr>
        <w:t>Certificado</w:t>
      </w:r>
      <w:r w:rsidRPr="00260C07">
        <w:rPr>
          <w:rFonts w:asciiTheme="minorHAnsi" w:hAnsiTheme="minorHAnsi" w:cstheme="minorHAnsi"/>
          <w:spacing w:val="-6"/>
        </w:rPr>
        <w:t xml:space="preserve"> </w:t>
      </w:r>
      <w:r w:rsidRPr="00260C07">
        <w:rPr>
          <w:rFonts w:asciiTheme="minorHAnsi" w:hAnsiTheme="minorHAnsi" w:cstheme="minorHAnsi"/>
        </w:rPr>
        <w:t>de</w:t>
      </w:r>
      <w:r w:rsidRPr="00260C07">
        <w:rPr>
          <w:rFonts w:asciiTheme="minorHAnsi" w:hAnsiTheme="minorHAnsi" w:cstheme="minorHAnsi"/>
          <w:spacing w:val="-5"/>
        </w:rPr>
        <w:t xml:space="preserve"> </w:t>
      </w:r>
      <w:r w:rsidRPr="00260C07">
        <w:rPr>
          <w:rFonts w:asciiTheme="minorHAnsi" w:hAnsiTheme="minorHAnsi" w:cstheme="minorHAnsi"/>
        </w:rPr>
        <w:t>existencia</w:t>
      </w:r>
      <w:r w:rsidRPr="00260C07">
        <w:rPr>
          <w:rFonts w:asciiTheme="minorHAnsi" w:hAnsiTheme="minorHAnsi" w:cstheme="minorHAnsi"/>
          <w:spacing w:val="-7"/>
        </w:rPr>
        <w:t xml:space="preserve"> </w:t>
      </w:r>
      <w:r w:rsidRPr="00260C07">
        <w:rPr>
          <w:rFonts w:asciiTheme="minorHAnsi" w:hAnsiTheme="minorHAnsi" w:cstheme="minorHAnsi"/>
        </w:rPr>
        <w:t>y</w:t>
      </w:r>
      <w:r w:rsidRPr="00260C07">
        <w:rPr>
          <w:rFonts w:asciiTheme="minorHAnsi" w:hAnsiTheme="minorHAnsi" w:cstheme="minorHAnsi"/>
          <w:spacing w:val="-6"/>
        </w:rPr>
        <w:t xml:space="preserve"> </w:t>
      </w:r>
      <w:r w:rsidRPr="00260C07">
        <w:rPr>
          <w:rFonts w:asciiTheme="minorHAnsi" w:hAnsiTheme="minorHAnsi" w:cstheme="minorHAnsi"/>
        </w:rPr>
        <w:t>representación</w:t>
      </w:r>
      <w:r w:rsidRPr="00260C07">
        <w:rPr>
          <w:rFonts w:asciiTheme="minorHAnsi" w:hAnsiTheme="minorHAnsi" w:cstheme="minorHAnsi"/>
          <w:spacing w:val="-5"/>
        </w:rPr>
        <w:t xml:space="preserve"> </w:t>
      </w:r>
      <w:r w:rsidRPr="00260C07">
        <w:rPr>
          <w:rFonts w:asciiTheme="minorHAnsi" w:hAnsiTheme="minorHAnsi" w:cstheme="minorHAnsi"/>
        </w:rPr>
        <w:t>legal</w:t>
      </w:r>
      <w:r w:rsidRPr="00260C07">
        <w:rPr>
          <w:rFonts w:asciiTheme="minorHAnsi" w:hAnsiTheme="minorHAnsi" w:cstheme="minorHAnsi"/>
          <w:spacing w:val="-4"/>
        </w:rPr>
        <w:t xml:space="preserve"> </w:t>
      </w:r>
      <w:r w:rsidRPr="00260C07">
        <w:rPr>
          <w:rFonts w:asciiTheme="minorHAnsi" w:hAnsiTheme="minorHAnsi" w:cstheme="minorHAnsi"/>
        </w:rPr>
        <w:t>del</w:t>
      </w:r>
      <w:r w:rsidRPr="00260C07">
        <w:rPr>
          <w:rFonts w:asciiTheme="minorHAnsi" w:hAnsiTheme="minorHAnsi" w:cstheme="minorHAnsi"/>
          <w:spacing w:val="-3"/>
        </w:rPr>
        <w:t xml:space="preserve"> </w:t>
      </w:r>
      <w:r w:rsidRPr="00260C07">
        <w:rPr>
          <w:rFonts w:asciiTheme="minorHAnsi" w:hAnsiTheme="minorHAnsi" w:cstheme="minorHAnsi"/>
          <w:b/>
          <w:spacing w:val="-2"/>
        </w:rPr>
        <w:t>CONTRATISTA</w:t>
      </w:r>
      <w:r w:rsidRPr="00260C07">
        <w:rPr>
          <w:rFonts w:asciiTheme="minorHAnsi" w:hAnsiTheme="minorHAnsi" w:cstheme="minorHAnsi"/>
          <w:spacing w:val="-2"/>
        </w:rPr>
        <w:t>.</w:t>
      </w:r>
    </w:p>
    <w:p w14:paraId="50B1923F" w14:textId="77777777" w:rsidR="00983757" w:rsidRPr="00260C07" w:rsidRDefault="00000000" w:rsidP="00B45BFB">
      <w:pPr>
        <w:pStyle w:val="Prrafodelista"/>
        <w:numPr>
          <w:ilvl w:val="0"/>
          <w:numId w:val="25"/>
        </w:numPr>
        <w:tabs>
          <w:tab w:val="left" w:pos="1134"/>
        </w:tabs>
        <w:spacing w:before="60" w:line="276" w:lineRule="auto"/>
        <w:ind w:right="-3"/>
        <w:jc w:val="both"/>
        <w:rPr>
          <w:rFonts w:asciiTheme="minorHAnsi" w:hAnsiTheme="minorHAnsi" w:cstheme="minorHAnsi"/>
        </w:rPr>
      </w:pPr>
      <w:r w:rsidRPr="00260C07">
        <w:rPr>
          <w:rFonts w:asciiTheme="minorHAnsi" w:hAnsiTheme="minorHAnsi" w:cstheme="minorHAnsi"/>
        </w:rPr>
        <w:t xml:space="preserve">Constancia de cumplimiento de aportes al Sistema de Seguridad Social Integral de Parafiscales del </w:t>
      </w:r>
      <w:r w:rsidRPr="00260C07">
        <w:rPr>
          <w:rFonts w:asciiTheme="minorHAnsi" w:hAnsiTheme="minorHAnsi" w:cstheme="minorHAnsi"/>
          <w:b/>
        </w:rPr>
        <w:t>CONTRATISTA</w:t>
      </w:r>
      <w:r w:rsidRPr="00260C07">
        <w:rPr>
          <w:rFonts w:asciiTheme="minorHAnsi" w:hAnsiTheme="minorHAnsi" w:cstheme="minorHAnsi"/>
        </w:rPr>
        <w:t>.</w:t>
      </w:r>
    </w:p>
    <w:p w14:paraId="47446CED" w14:textId="77777777" w:rsidR="00983757" w:rsidRPr="00260C07" w:rsidRDefault="00000000" w:rsidP="00B45BFB">
      <w:pPr>
        <w:pStyle w:val="Prrafodelista"/>
        <w:numPr>
          <w:ilvl w:val="0"/>
          <w:numId w:val="25"/>
        </w:numPr>
        <w:tabs>
          <w:tab w:val="left" w:pos="1133"/>
        </w:tabs>
        <w:spacing w:before="60" w:line="276" w:lineRule="auto"/>
        <w:ind w:left="1133" w:right="-3" w:hanging="285"/>
        <w:jc w:val="both"/>
        <w:rPr>
          <w:rFonts w:asciiTheme="minorHAnsi" w:hAnsiTheme="minorHAnsi" w:cstheme="minorHAnsi"/>
        </w:rPr>
      </w:pPr>
      <w:r w:rsidRPr="00260C07">
        <w:rPr>
          <w:rFonts w:asciiTheme="minorHAnsi" w:hAnsiTheme="minorHAnsi" w:cstheme="minorHAnsi"/>
        </w:rPr>
        <w:t>Certificado</w:t>
      </w:r>
      <w:r w:rsidRPr="00260C07">
        <w:rPr>
          <w:rFonts w:asciiTheme="minorHAnsi" w:hAnsiTheme="minorHAnsi" w:cstheme="minorHAnsi"/>
          <w:spacing w:val="-6"/>
        </w:rPr>
        <w:t xml:space="preserve"> </w:t>
      </w:r>
      <w:r w:rsidRPr="00260C07">
        <w:rPr>
          <w:rFonts w:asciiTheme="minorHAnsi" w:hAnsiTheme="minorHAnsi" w:cstheme="minorHAnsi"/>
        </w:rPr>
        <w:t>de</w:t>
      </w:r>
      <w:r w:rsidRPr="00260C07">
        <w:rPr>
          <w:rFonts w:asciiTheme="minorHAnsi" w:hAnsiTheme="minorHAnsi" w:cstheme="minorHAnsi"/>
          <w:spacing w:val="-6"/>
        </w:rPr>
        <w:t xml:space="preserve"> </w:t>
      </w:r>
      <w:r w:rsidRPr="00260C07">
        <w:rPr>
          <w:rFonts w:asciiTheme="minorHAnsi" w:hAnsiTheme="minorHAnsi" w:cstheme="minorHAnsi"/>
        </w:rPr>
        <w:t>antecedentes</w:t>
      </w:r>
      <w:r w:rsidRPr="00260C07">
        <w:rPr>
          <w:rFonts w:asciiTheme="minorHAnsi" w:hAnsiTheme="minorHAnsi" w:cstheme="minorHAnsi"/>
          <w:spacing w:val="-6"/>
        </w:rPr>
        <w:t xml:space="preserve"> </w:t>
      </w:r>
      <w:r w:rsidRPr="00260C07">
        <w:rPr>
          <w:rFonts w:asciiTheme="minorHAnsi" w:hAnsiTheme="minorHAnsi" w:cstheme="minorHAnsi"/>
        </w:rPr>
        <w:t>fiscales</w:t>
      </w:r>
      <w:r w:rsidRPr="00260C07">
        <w:rPr>
          <w:rFonts w:asciiTheme="minorHAnsi" w:hAnsiTheme="minorHAnsi" w:cstheme="minorHAnsi"/>
          <w:spacing w:val="-8"/>
        </w:rPr>
        <w:t xml:space="preserve"> </w:t>
      </w:r>
      <w:r w:rsidRPr="00260C07">
        <w:rPr>
          <w:rFonts w:asciiTheme="minorHAnsi" w:hAnsiTheme="minorHAnsi" w:cstheme="minorHAnsi"/>
        </w:rPr>
        <w:t>del</w:t>
      </w:r>
      <w:r w:rsidRPr="00260C07">
        <w:rPr>
          <w:rFonts w:asciiTheme="minorHAnsi" w:hAnsiTheme="minorHAnsi" w:cstheme="minorHAnsi"/>
          <w:spacing w:val="-6"/>
        </w:rPr>
        <w:t xml:space="preserve"> </w:t>
      </w:r>
      <w:r w:rsidRPr="00260C07">
        <w:rPr>
          <w:rFonts w:asciiTheme="minorHAnsi" w:hAnsiTheme="minorHAnsi" w:cstheme="minorHAnsi"/>
          <w:b/>
          <w:spacing w:val="-2"/>
        </w:rPr>
        <w:t>CONTRATISTA</w:t>
      </w:r>
      <w:r w:rsidRPr="00260C07">
        <w:rPr>
          <w:rFonts w:asciiTheme="minorHAnsi" w:hAnsiTheme="minorHAnsi" w:cstheme="minorHAnsi"/>
          <w:spacing w:val="-2"/>
        </w:rPr>
        <w:t>.</w:t>
      </w:r>
    </w:p>
    <w:p w14:paraId="2713AB79" w14:textId="77777777" w:rsidR="00983757" w:rsidRPr="00260C07" w:rsidRDefault="00000000" w:rsidP="00B45BFB">
      <w:pPr>
        <w:pStyle w:val="Prrafodelista"/>
        <w:numPr>
          <w:ilvl w:val="0"/>
          <w:numId w:val="25"/>
        </w:numPr>
        <w:tabs>
          <w:tab w:val="left" w:pos="1132"/>
        </w:tabs>
        <w:spacing w:before="61" w:line="276" w:lineRule="auto"/>
        <w:ind w:left="1132" w:right="-3" w:hanging="284"/>
        <w:jc w:val="both"/>
        <w:rPr>
          <w:rFonts w:asciiTheme="minorHAnsi" w:hAnsiTheme="minorHAnsi" w:cstheme="minorHAnsi"/>
        </w:rPr>
      </w:pPr>
      <w:r w:rsidRPr="00260C07">
        <w:rPr>
          <w:rFonts w:asciiTheme="minorHAnsi" w:hAnsiTheme="minorHAnsi" w:cstheme="minorHAnsi"/>
        </w:rPr>
        <w:t>Certificado</w:t>
      </w:r>
      <w:r w:rsidRPr="00260C07">
        <w:rPr>
          <w:rFonts w:asciiTheme="minorHAnsi" w:hAnsiTheme="minorHAnsi" w:cstheme="minorHAnsi"/>
          <w:spacing w:val="-5"/>
        </w:rPr>
        <w:t xml:space="preserve"> </w:t>
      </w:r>
      <w:r w:rsidRPr="00260C07">
        <w:rPr>
          <w:rFonts w:asciiTheme="minorHAnsi" w:hAnsiTheme="minorHAnsi" w:cstheme="minorHAnsi"/>
        </w:rPr>
        <w:t>de</w:t>
      </w:r>
      <w:r w:rsidRPr="00260C07">
        <w:rPr>
          <w:rFonts w:asciiTheme="minorHAnsi" w:hAnsiTheme="minorHAnsi" w:cstheme="minorHAnsi"/>
          <w:spacing w:val="-6"/>
        </w:rPr>
        <w:t xml:space="preserve"> </w:t>
      </w:r>
      <w:r w:rsidRPr="00260C07">
        <w:rPr>
          <w:rFonts w:asciiTheme="minorHAnsi" w:hAnsiTheme="minorHAnsi" w:cstheme="minorHAnsi"/>
        </w:rPr>
        <w:t>antecedentes</w:t>
      </w:r>
      <w:r w:rsidRPr="00260C07">
        <w:rPr>
          <w:rFonts w:asciiTheme="minorHAnsi" w:hAnsiTheme="minorHAnsi" w:cstheme="minorHAnsi"/>
          <w:spacing w:val="-6"/>
        </w:rPr>
        <w:t xml:space="preserve"> </w:t>
      </w:r>
      <w:r w:rsidRPr="00260C07">
        <w:rPr>
          <w:rFonts w:asciiTheme="minorHAnsi" w:hAnsiTheme="minorHAnsi" w:cstheme="minorHAnsi"/>
        </w:rPr>
        <w:t>disciplinarios</w:t>
      </w:r>
      <w:r w:rsidRPr="00260C07">
        <w:rPr>
          <w:rFonts w:asciiTheme="minorHAnsi" w:hAnsiTheme="minorHAnsi" w:cstheme="minorHAnsi"/>
          <w:spacing w:val="-6"/>
        </w:rPr>
        <w:t xml:space="preserve"> </w:t>
      </w:r>
      <w:r w:rsidRPr="00260C07">
        <w:rPr>
          <w:rFonts w:asciiTheme="minorHAnsi" w:hAnsiTheme="minorHAnsi" w:cstheme="minorHAnsi"/>
        </w:rPr>
        <w:t>del</w:t>
      </w:r>
      <w:r w:rsidRPr="00260C07">
        <w:rPr>
          <w:rFonts w:asciiTheme="minorHAnsi" w:hAnsiTheme="minorHAnsi" w:cstheme="minorHAnsi"/>
          <w:spacing w:val="-3"/>
        </w:rPr>
        <w:t xml:space="preserve"> </w:t>
      </w:r>
      <w:r w:rsidRPr="00260C07">
        <w:rPr>
          <w:rFonts w:asciiTheme="minorHAnsi" w:hAnsiTheme="minorHAnsi" w:cstheme="minorHAnsi"/>
          <w:b/>
          <w:spacing w:val="-2"/>
        </w:rPr>
        <w:t>CONTRATISTA</w:t>
      </w:r>
      <w:r w:rsidRPr="00260C07">
        <w:rPr>
          <w:rFonts w:asciiTheme="minorHAnsi" w:hAnsiTheme="minorHAnsi" w:cstheme="minorHAnsi"/>
          <w:spacing w:val="-2"/>
        </w:rPr>
        <w:t>.</w:t>
      </w:r>
    </w:p>
    <w:p w14:paraId="38A5FF99" w14:textId="77777777" w:rsidR="00983757" w:rsidRPr="00260C07" w:rsidRDefault="00000000" w:rsidP="00B45BFB">
      <w:pPr>
        <w:pStyle w:val="Prrafodelista"/>
        <w:numPr>
          <w:ilvl w:val="0"/>
          <w:numId w:val="25"/>
        </w:numPr>
        <w:tabs>
          <w:tab w:val="left" w:pos="1132"/>
        </w:tabs>
        <w:spacing w:before="60" w:line="276" w:lineRule="auto"/>
        <w:ind w:left="1132" w:right="-3" w:hanging="284"/>
        <w:jc w:val="both"/>
        <w:rPr>
          <w:rFonts w:asciiTheme="minorHAnsi" w:hAnsiTheme="minorHAnsi" w:cstheme="minorHAnsi"/>
        </w:rPr>
      </w:pPr>
      <w:r w:rsidRPr="00260C07">
        <w:rPr>
          <w:rFonts w:asciiTheme="minorHAnsi" w:hAnsiTheme="minorHAnsi" w:cstheme="minorHAnsi"/>
        </w:rPr>
        <w:t>Certificado</w:t>
      </w:r>
      <w:r w:rsidRPr="00260C07">
        <w:rPr>
          <w:rFonts w:asciiTheme="minorHAnsi" w:hAnsiTheme="minorHAnsi" w:cstheme="minorHAnsi"/>
          <w:spacing w:val="-7"/>
        </w:rPr>
        <w:t xml:space="preserve"> </w:t>
      </w:r>
      <w:r w:rsidRPr="00260C07">
        <w:rPr>
          <w:rFonts w:asciiTheme="minorHAnsi" w:hAnsiTheme="minorHAnsi" w:cstheme="minorHAnsi"/>
        </w:rPr>
        <w:t>de</w:t>
      </w:r>
      <w:r w:rsidRPr="00260C07">
        <w:rPr>
          <w:rFonts w:asciiTheme="minorHAnsi" w:hAnsiTheme="minorHAnsi" w:cstheme="minorHAnsi"/>
          <w:spacing w:val="-5"/>
        </w:rPr>
        <w:t xml:space="preserve"> </w:t>
      </w:r>
      <w:r w:rsidRPr="00260C07">
        <w:rPr>
          <w:rFonts w:asciiTheme="minorHAnsi" w:hAnsiTheme="minorHAnsi" w:cstheme="minorHAnsi"/>
        </w:rPr>
        <w:t>antecedentes</w:t>
      </w:r>
      <w:r w:rsidRPr="00260C07">
        <w:rPr>
          <w:rFonts w:asciiTheme="minorHAnsi" w:hAnsiTheme="minorHAnsi" w:cstheme="minorHAnsi"/>
          <w:spacing w:val="-5"/>
        </w:rPr>
        <w:t xml:space="preserve"> </w:t>
      </w:r>
      <w:r w:rsidRPr="00260C07">
        <w:rPr>
          <w:rFonts w:asciiTheme="minorHAnsi" w:hAnsiTheme="minorHAnsi" w:cstheme="minorHAnsi"/>
        </w:rPr>
        <w:t>judiciales</w:t>
      </w:r>
      <w:r w:rsidRPr="00260C07">
        <w:rPr>
          <w:rFonts w:asciiTheme="minorHAnsi" w:hAnsiTheme="minorHAnsi" w:cstheme="minorHAnsi"/>
          <w:spacing w:val="-5"/>
        </w:rPr>
        <w:t xml:space="preserve"> </w:t>
      </w:r>
      <w:r w:rsidRPr="00260C07">
        <w:rPr>
          <w:rFonts w:asciiTheme="minorHAnsi" w:hAnsiTheme="minorHAnsi" w:cstheme="minorHAnsi"/>
        </w:rPr>
        <w:t>del</w:t>
      </w:r>
      <w:r w:rsidRPr="00260C07">
        <w:rPr>
          <w:rFonts w:asciiTheme="minorHAnsi" w:hAnsiTheme="minorHAnsi" w:cstheme="minorHAnsi"/>
          <w:spacing w:val="-7"/>
        </w:rPr>
        <w:t xml:space="preserve"> </w:t>
      </w:r>
      <w:r w:rsidRPr="00260C07">
        <w:rPr>
          <w:rFonts w:asciiTheme="minorHAnsi" w:hAnsiTheme="minorHAnsi" w:cstheme="minorHAnsi"/>
        </w:rPr>
        <w:t>Representante</w:t>
      </w:r>
      <w:r w:rsidRPr="00260C07">
        <w:rPr>
          <w:rFonts w:asciiTheme="minorHAnsi" w:hAnsiTheme="minorHAnsi" w:cstheme="minorHAnsi"/>
          <w:spacing w:val="-6"/>
        </w:rPr>
        <w:t xml:space="preserve"> </w:t>
      </w:r>
      <w:r w:rsidRPr="00260C07">
        <w:rPr>
          <w:rFonts w:asciiTheme="minorHAnsi" w:hAnsiTheme="minorHAnsi" w:cstheme="minorHAnsi"/>
        </w:rPr>
        <w:t>Legal</w:t>
      </w:r>
      <w:r w:rsidRPr="00260C07">
        <w:rPr>
          <w:rFonts w:asciiTheme="minorHAnsi" w:hAnsiTheme="minorHAnsi" w:cstheme="minorHAnsi"/>
          <w:spacing w:val="-5"/>
        </w:rPr>
        <w:t xml:space="preserve"> </w:t>
      </w:r>
      <w:r w:rsidRPr="00260C07">
        <w:rPr>
          <w:rFonts w:asciiTheme="minorHAnsi" w:hAnsiTheme="minorHAnsi" w:cstheme="minorHAnsi"/>
        </w:rPr>
        <w:t>del</w:t>
      </w:r>
      <w:r w:rsidRPr="00260C07">
        <w:rPr>
          <w:rFonts w:asciiTheme="minorHAnsi" w:hAnsiTheme="minorHAnsi" w:cstheme="minorHAnsi"/>
          <w:spacing w:val="-5"/>
        </w:rPr>
        <w:t xml:space="preserve"> </w:t>
      </w:r>
      <w:r w:rsidRPr="00260C07">
        <w:rPr>
          <w:rFonts w:asciiTheme="minorHAnsi" w:hAnsiTheme="minorHAnsi" w:cstheme="minorHAnsi"/>
          <w:b/>
          <w:spacing w:val="-2"/>
        </w:rPr>
        <w:t>CONTRATISTA</w:t>
      </w:r>
      <w:r w:rsidRPr="00260C07">
        <w:rPr>
          <w:rFonts w:asciiTheme="minorHAnsi" w:hAnsiTheme="minorHAnsi" w:cstheme="minorHAnsi"/>
          <w:spacing w:val="-2"/>
        </w:rPr>
        <w:t>.</w:t>
      </w:r>
    </w:p>
    <w:p w14:paraId="534B64BA" w14:textId="77777777" w:rsidR="00983757" w:rsidRPr="00260C07" w:rsidRDefault="00000000" w:rsidP="00B45BFB">
      <w:pPr>
        <w:pStyle w:val="Prrafodelista"/>
        <w:numPr>
          <w:ilvl w:val="0"/>
          <w:numId w:val="25"/>
        </w:numPr>
        <w:tabs>
          <w:tab w:val="left" w:pos="1133"/>
        </w:tabs>
        <w:spacing w:before="61" w:line="276" w:lineRule="auto"/>
        <w:ind w:left="1133" w:right="-3" w:hanging="285"/>
        <w:jc w:val="both"/>
        <w:rPr>
          <w:rFonts w:asciiTheme="minorHAnsi" w:hAnsiTheme="minorHAnsi" w:cstheme="minorHAnsi"/>
        </w:rPr>
      </w:pPr>
      <w:r w:rsidRPr="00260C07">
        <w:rPr>
          <w:rFonts w:asciiTheme="minorHAnsi" w:hAnsiTheme="minorHAnsi" w:cstheme="minorHAnsi"/>
        </w:rPr>
        <w:t>Formato</w:t>
      </w:r>
      <w:r w:rsidRPr="00260C07">
        <w:rPr>
          <w:rFonts w:asciiTheme="minorHAnsi" w:hAnsiTheme="minorHAnsi" w:cstheme="minorHAnsi"/>
          <w:spacing w:val="-7"/>
        </w:rPr>
        <w:t xml:space="preserve"> </w:t>
      </w:r>
      <w:r w:rsidRPr="00260C07">
        <w:rPr>
          <w:rFonts w:asciiTheme="minorHAnsi" w:hAnsiTheme="minorHAnsi" w:cstheme="minorHAnsi"/>
        </w:rPr>
        <w:t>Registro</w:t>
      </w:r>
      <w:r w:rsidRPr="00260C07">
        <w:rPr>
          <w:rFonts w:asciiTheme="minorHAnsi" w:hAnsiTheme="minorHAnsi" w:cstheme="minorHAnsi"/>
          <w:spacing w:val="-6"/>
        </w:rPr>
        <w:t xml:space="preserve"> </w:t>
      </w:r>
      <w:r w:rsidRPr="00260C07">
        <w:rPr>
          <w:rFonts w:asciiTheme="minorHAnsi" w:hAnsiTheme="minorHAnsi" w:cstheme="minorHAnsi"/>
        </w:rPr>
        <w:t>Único</w:t>
      </w:r>
      <w:r w:rsidRPr="00260C07">
        <w:rPr>
          <w:rFonts w:asciiTheme="minorHAnsi" w:hAnsiTheme="minorHAnsi" w:cstheme="minorHAnsi"/>
          <w:spacing w:val="-7"/>
        </w:rPr>
        <w:t xml:space="preserve"> </w:t>
      </w:r>
      <w:r w:rsidRPr="00260C07">
        <w:rPr>
          <w:rFonts w:asciiTheme="minorHAnsi" w:hAnsiTheme="minorHAnsi" w:cstheme="minorHAnsi"/>
          <w:spacing w:val="-2"/>
        </w:rPr>
        <w:t>Tributario.</w:t>
      </w:r>
    </w:p>
    <w:p w14:paraId="0E640CBD" w14:textId="77777777" w:rsidR="00983757" w:rsidRPr="00260C07" w:rsidRDefault="00000000" w:rsidP="00B45BFB">
      <w:pPr>
        <w:pStyle w:val="Prrafodelista"/>
        <w:numPr>
          <w:ilvl w:val="0"/>
          <w:numId w:val="25"/>
        </w:numPr>
        <w:tabs>
          <w:tab w:val="left" w:pos="1132"/>
        </w:tabs>
        <w:spacing w:before="58" w:line="276" w:lineRule="auto"/>
        <w:ind w:left="1132" w:right="-3" w:hanging="284"/>
        <w:jc w:val="both"/>
        <w:rPr>
          <w:rFonts w:asciiTheme="minorHAnsi" w:hAnsiTheme="minorHAnsi" w:cstheme="minorHAnsi"/>
        </w:rPr>
      </w:pPr>
      <w:r w:rsidRPr="00260C07">
        <w:rPr>
          <w:rFonts w:asciiTheme="minorHAnsi" w:hAnsiTheme="minorHAnsi" w:cstheme="minorHAnsi"/>
        </w:rPr>
        <w:t>Formato</w:t>
      </w:r>
      <w:r w:rsidRPr="00260C07">
        <w:rPr>
          <w:rFonts w:asciiTheme="minorHAnsi" w:hAnsiTheme="minorHAnsi" w:cstheme="minorHAnsi"/>
          <w:spacing w:val="-5"/>
        </w:rPr>
        <w:t xml:space="preserve"> </w:t>
      </w:r>
      <w:r w:rsidRPr="00260C07">
        <w:rPr>
          <w:rFonts w:asciiTheme="minorHAnsi" w:hAnsiTheme="minorHAnsi" w:cstheme="minorHAnsi"/>
        </w:rPr>
        <w:t>SARLAFT</w:t>
      </w:r>
      <w:r w:rsidRPr="00260C07">
        <w:rPr>
          <w:rFonts w:asciiTheme="minorHAnsi" w:hAnsiTheme="minorHAnsi" w:cstheme="minorHAnsi"/>
          <w:spacing w:val="-6"/>
        </w:rPr>
        <w:t xml:space="preserve"> </w:t>
      </w:r>
      <w:r w:rsidRPr="00260C07">
        <w:rPr>
          <w:rFonts w:asciiTheme="minorHAnsi" w:hAnsiTheme="minorHAnsi" w:cstheme="minorHAnsi"/>
        </w:rPr>
        <w:t>diligenciado</w:t>
      </w:r>
      <w:r w:rsidRPr="00260C07">
        <w:rPr>
          <w:rFonts w:asciiTheme="minorHAnsi" w:hAnsiTheme="minorHAnsi" w:cstheme="minorHAnsi"/>
          <w:spacing w:val="-3"/>
        </w:rPr>
        <w:t xml:space="preserve"> </w:t>
      </w:r>
      <w:r w:rsidRPr="00260C07">
        <w:rPr>
          <w:rFonts w:asciiTheme="minorHAnsi" w:hAnsiTheme="minorHAnsi" w:cstheme="minorHAnsi"/>
        </w:rPr>
        <w:t>por</w:t>
      </w:r>
      <w:r w:rsidRPr="00260C07">
        <w:rPr>
          <w:rFonts w:asciiTheme="minorHAnsi" w:hAnsiTheme="minorHAnsi" w:cstheme="minorHAnsi"/>
          <w:spacing w:val="-7"/>
        </w:rPr>
        <w:t xml:space="preserve"> </w:t>
      </w:r>
      <w:r w:rsidRPr="00260C07">
        <w:rPr>
          <w:rFonts w:asciiTheme="minorHAnsi" w:hAnsiTheme="minorHAnsi" w:cstheme="minorHAnsi"/>
        </w:rPr>
        <w:t>el</w:t>
      </w:r>
      <w:r w:rsidRPr="00260C07">
        <w:rPr>
          <w:rFonts w:asciiTheme="minorHAnsi" w:hAnsiTheme="minorHAnsi" w:cstheme="minorHAnsi"/>
          <w:spacing w:val="-4"/>
        </w:rPr>
        <w:t xml:space="preserve"> </w:t>
      </w:r>
      <w:r w:rsidRPr="00260C07">
        <w:rPr>
          <w:rFonts w:asciiTheme="minorHAnsi" w:hAnsiTheme="minorHAnsi" w:cstheme="minorHAnsi"/>
          <w:b/>
          <w:spacing w:val="-2"/>
        </w:rPr>
        <w:t>CONTRATISTA</w:t>
      </w:r>
      <w:r w:rsidRPr="00260C07">
        <w:rPr>
          <w:rFonts w:asciiTheme="minorHAnsi" w:hAnsiTheme="minorHAnsi" w:cstheme="minorHAnsi"/>
          <w:spacing w:val="-2"/>
        </w:rPr>
        <w:t>.</w:t>
      </w:r>
    </w:p>
    <w:p w14:paraId="2F4967FB" w14:textId="77777777" w:rsidR="00983757" w:rsidRPr="00260C07" w:rsidRDefault="00000000" w:rsidP="00B45BFB">
      <w:pPr>
        <w:pStyle w:val="Prrafodelista"/>
        <w:numPr>
          <w:ilvl w:val="0"/>
          <w:numId w:val="25"/>
        </w:numPr>
        <w:tabs>
          <w:tab w:val="left" w:pos="1132"/>
        </w:tabs>
        <w:spacing w:before="60" w:line="276" w:lineRule="auto"/>
        <w:ind w:left="1132" w:right="-3" w:hanging="284"/>
        <w:jc w:val="both"/>
        <w:rPr>
          <w:rFonts w:asciiTheme="minorHAnsi" w:hAnsiTheme="minorHAnsi" w:cstheme="minorHAnsi"/>
        </w:rPr>
      </w:pPr>
      <w:r w:rsidRPr="00260C07">
        <w:rPr>
          <w:rFonts w:asciiTheme="minorHAnsi" w:hAnsiTheme="minorHAnsi" w:cstheme="minorHAnsi"/>
        </w:rPr>
        <w:t>Certificado</w:t>
      </w:r>
      <w:r w:rsidRPr="00260C07">
        <w:rPr>
          <w:rFonts w:asciiTheme="minorHAnsi" w:hAnsiTheme="minorHAnsi" w:cstheme="minorHAnsi"/>
          <w:spacing w:val="-5"/>
        </w:rPr>
        <w:t xml:space="preserve"> </w:t>
      </w:r>
      <w:r w:rsidRPr="00260C07">
        <w:rPr>
          <w:rFonts w:asciiTheme="minorHAnsi" w:hAnsiTheme="minorHAnsi" w:cstheme="minorHAnsi"/>
        </w:rPr>
        <w:t>Unidad</w:t>
      </w:r>
      <w:r w:rsidRPr="00260C07">
        <w:rPr>
          <w:rFonts w:asciiTheme="minorHAnsi" w:hAnsiTheme="minorHAnsi" w:cstheme="minorHAnsi"/>
          <w:spacing w:val="-5"/>
        </w:rPr>
        <w:t xml:space="preserve"> </w:t>
      </w:r>
      <w:r w:rsidRPr="00260C07">
        <w:rPr>
          <w:rFonts w:asciiTheme="minorHAnsi" w:hAnsiTheme="minorHAnsi" w:cstheme="minorHAnsi"/>
        </w:rPr>
        <w:t>de</w:t>
      </w:r>
      <w:r w:rsidRPr="00260C07">
        <w:rPr>
          <w:rFonts w:asciiTheme="minorHAnsi" w:hAnsiTheme="minorHAnsi" w:cstheme="minorHAnsi"/>
          <w:spacing w:val="-5"/>
        </w:rPr>
        <w:t xml:space="preserve"> </w:t>
      </w:r>
      <w:r w:rsidRPr="00260C07">
        <w:rPr>
          <w:rFonts w:asciiTheme="minorHAnsi" w:hAnsiTheme="minorHAnsi" w:cstheme="minorHAnsi"/>
        </w:rPr>
        <w:t>Vinculados</w:t>
      </w:r>
      <w:r w:rsidRPr="00260C07">
        <w:rPr>
          <w:rFonts w:asciiTheme="minorHAnsi" w:hAnsiTheme="minorHAnsi" w:cstheme="minorHAnsi"/>
          <w:spacing w:val="-5"/>
        </w:rPr>
        <w:t xml:space="preserve"> </w:t>
      </w:r>
      <w:r w:rsidRPr="00260C07">
        <w:rPr>
          <w:rFonts w:asciiTheme="minorHAnsi" w:hAnsiTheme="minorHAnsi" w:cstheme="minorHAnsi"/>
        </w:rPr>
        <w:t>del</w:t>
      </w:r>
      <w:r w:rsidRPr="00260C07">
        <w:rPr>
          <w:rFonts w:asciiTheme="minorHAnsi" w:hAnsiTheme="minorHAnsi" w:cstheme="minorHAnsi"/>
          <w:spacing w:val="-5"/>
        </w:rPr>
        <w:t xml:space="preserve"> </w:t>
      </w:r>
      <w:r w:rsidRPr="00260C07">
        <w:rPr>
          <w:rFonts w:asciiTheme="minorHAnsi" w:hAnsiTheme="minorHAnsi" w:cstheme="minorHAnsi"/>
          <w:b/>
          <w:spacing w:val="-2"/>
        </w:rPr>
        <w:t>CONTRATISTA</w:t>
      </w:r>
      <w:r w:rsidRPr="00260C07">
        <w:rPr>
          <w:rFonts w:asciiTheme="minorHAnsi" w:hAnsiTheme="minorHAnsi" w:cstheme="minorHAnsi"/>
          <w:spacing w:val="-2"/>
        </w:rPr>
        <w:t>.</w:t>
      </w:r>
    </w:p>
    <w:p w14:paraId="2E26E04D" w14:textId="77777777" w:rsidR="00983757" w:rsidRPr="00260C07" w:rsidRDefault="00983757" w:rsidP="00B45BFB">
      <w:pPr>
        <w:pStyle w:val="Textoindependiente"/>
        <w:spacing w:before="60" w:line="276" w:lineRule="auto"/>
        <w:ind w:right="-3"/>
        <w:jc w:val="both"/>
        <w:rPr>
          <w:rFonts w:asciiTheme="minorHAnsi" w:hAnsiTheme="minorHAnsi" w:cstheme="minorHAnsi"/>
        </w:rPr>
      </w:pPr>
    </w:p>
    <w:p w14:paraId="2477B4D4" w14:textId="77777777" w:rsidR="00983757" w:rsidRPr="00260C07" w:rsidRDefault="00000000"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rPr>
        <w:t>Con fundamento en lo anterior,</w:t>
      </w:r>
      <w:r w:rsidRPr="00260C07">
        <w:rPr>
          <w:rFonts w:asciiTheme="minorHAnsi" w:hAnsiTheme="minorHAnsi" w:cstheme="minorHAnsi"/>
          <w:spacing w:val="-1"/>
        </w:rPr>
        <w:t xml:space="preserve"> </w:t>
      </w:r>
      <w:r w:rsidRPr="00260C07">
        <w:rPr>
          <w:rFonts w:asciiTheme="minorHAnsi" w:hAnsiTheme="minorHAnsi" w:cstheme="minorHAnsi"/>
        </w:rPr>
        <w:t>LAS</w:t>
      </w:r>
      <w:r w:rsidRPr="00260C07">
        <w:rPr>
          <w:rFonts w:asciiTheme="minorHAnsi" w:hAnsiTheme="minorHAnsi" w:cstheme="minorHAnsi"/>
          <w:spacing w:val="-2"/>
        </w:rPr>
        <w:t xml:space="preserve"> </w:t>
      </w:r>
      <w:r w:rsidRPr="00260C07">
        <w:rPr>
          <w:rFonts w:asciiTheme="minorHAnsi" w:hAnsiTheme="minorHAnsi" w:cstheme="minorHAnsi"/>
        </w:rPr>
        <w:t>PARTES suscriben el Contrato cuyo contenido se desarrolla en las siguientes:</w:t>
      </w:r>
    </w:p>
    <w:p w14:paraId="1F60EE1A" w14:textId="77777777" w:rsidR="00983757" w:rsidRPr="00260C07" w:rsidRDefault="00983757" w:rsidP="00B45BFB">
      <w:pPr>
        <w:pStyle w:val="Textoindependiente"/>
        <w:spacing w:before="121" w:line="276" w:lineRule="auto"/>
        <w:ind w:right="-3"/>
        <w:jc w:val="both"/>
        <w:rPr>
          <w:rFonts w:asciiTheme="minorHAnsi" w:hAnsiTheme="minorHAnsi" w:cstheme="minorHAnsi"/>
        </w:rPr>
      </w:pPr>
    </w:p>
    <w:p w14:paraId="71D3C7E7" w14:textId="77777777" w:rsidR="00E557E0" w:rsidRDefault="00E557E0" w:rsidP="00B45BFB">
      <w:pPr>
        <w:pStyle w:val="Ttulo1"/>
        <w:spacing w:line="276" w:lineRule="auto"/>
        <w:ind w:right="-3"/>
        <w:rPr>
          <w:rFonts w:asciiTheme="minorHAnsi" w:hAnsiTheme="minorHAnsi" w:cstheme="minorHAnsi"/>
          <w:spacing w:val="-2"/>
        </w:rPr>
      </w:pPr>
    </w:p>
    <w:p w14:paraId="649B210D" w14:textId="33DE4A43" w:rsidR="00983757" w:rsidRPr="00260C07" w:rsidRDefault="00000000" w:rsidP="00B45BFB">
      <w:pPr>
        <w:pStyle w:val="Ttulo1"/>
        <w:spacing w:line="276" w:lineRule="auto"/>
        <w:ind w:right="-3"/>
        <w:rPr>
          <w:rFonts w:asciiTheme="minorHAnsi" w:hAnsiTheme="minorHAnsi" w:cstheme="minorHAnsi"/>
          <w:u w:val="none"/>
        </w:rPr>
      </w:pPr>
      <w:r w:rsidRPr="00260C07">
        <w:rPr>
          <w:rFonts w:asciiTheme="minorHAnsi" w:hAnsiTheme="minorHAnsi" w:cstheme="minorHAnsi"/>
          <w:spacing w:val="-2"/>
        </w:rPr>
        <w:lastRenderedPageBreak/>
        <w:t>CLÁUSULAS:</w:t>
      </w:r>
    </w:p>
    <w:p w14:paraId="2E4FE61C" w14:textId="77777777" w:rsidR="00983757" w:rsidRPr="00260C07" w:rsidRDefault="00983757" w:rsidP="00B45BFB">
      <w:pPr>
        <w:pStyle w:val="Textoindependiente"/>
        <w:spacing w:before="121" w:line="276" w:lineRule="auto"/>
        <w:ind w:right="-3"/>
        <w:jc w:val="center"/>
        <w:rPr>
          <w:rFonts w:asciiTheme="minorHAnsi" w:hAnsiTheme="minorHAnsi" w:cstheme="minorHAnsi"/>
          <w:b/>
        </w:rPr>
      </w:pPr>
    </w:p>
    <w:p w14:paraId="4A3B99B6" w14:textId="77777777" w:rsidR="00983757" w:rsidRPr="00260C07" w:rsidRDefault="00000000" w:rsidP="00B45BFB">
      <w:pPr>
        <w:tabs>
          <w:tab w:val="left" w:pos="1763"/>
        </w:tabs>
        <w:spacing w:line="276" w:lineRule="auto"/>
        <w:ind w:right="-3"/>
        <w:jc w:val="center"/>
        <w:rPr>
          <w:rFonts w:asciiTheme="minorHAnsi" w:hAnsiTheme="minorHAnsi" w:cstheme="minorHAnsi"/>
          <w:b/>
        </w:rPr>
      </w:pPr>
      <w:r w:rsidRPr="00260C07">
        <w:rPr>
          <w:rFonts w:asciiTheme="minorHAnsi" w:hAnsiTheme="minorHAnsi" w:cstheme="minorHAnsi"/>
          <w:b/>
          <w:u w:val="single"/>
        </w:rPr>
        <w:t>CLÁUSULA</w:t>
      </w:r>
      <w:r w:rsidRPr="00260C07">
        <w:rPr>
          <w:rFonts w:asciiTheme="minorHAnsi" w:hAnsiTheme="minorHAnsi" w:cstheme="minorHAnsi"/>
          <w:b/>
          <w:spacing w:val="-8"/>
          <w:u w:val="single"/>
        </w:rPr>
        <w:t xml:space="preserve"> </w:t>
      </w:r>
      <w:r w:rsidRPr="00260C07">
        <w:rPr>
          <w:rFonts w:asciiTheme="minorHAnsi" w:hAnsiTheme="minorHAnsi" w:cstheme="minorHAnsi"/>
          <w:b/>
          <w:spacing w:val="-5"/>
          <w:u w:val="single"/>
        </w:rPr>
        <w:t>I.</w:t>
      </w:r>
      <w:r w:rsidRPr="00260C07">
        <w:rPr>
          <w:rFonts w:asciiTheme="minorHAnsi" w:hAnsiTheme="minorHAnsi" w:cstheme="minorHAnsi"/>
          <w:b/>
        </w:rPr>
        <w:tab/>
      </w:r>
      <w:r w:rsidRPr="00260C07">
        <w:rPr>
          <w:rFonts w:asciiTheme="minorHAnsi" w:hAnsiTheme="minorHAnsi" w:cstheme="minorHAnsi"/>
          <w:b/>
          <w:u w:val="single"/>
        </w:rPr>
        <w:t>OBJETO</w:t>
      </w:r>
      <w:r w:rsidRPr="00260C07">
        <w:rPr>
          <w:rFonts w:asciiTheme="minorHAnsi" w:hAnsiTheme="minorHAnsi" w:cstheme="minorHAnsi"/>
          <w:b/>
          <w:spacing w:val="-5"/>
          <w:u w:val="single"/>
        </w:rPr>
        <w:t xml:space="preserve"> </w:t>
      </w:r>
      <w:r w:rsidRPr="00260C07">
        <w:rPr>
          <w:rFonts w:asciiTheme="minorHAnsi" w:hAnsiTheme="minorHAnsi" w:cstheme="minorHAnsi"/>
          <w:b/>
          <w:u w:val="single"/>
        </w:rPr>
        <w:t>DEL</w:t>
      </w:r>
      <w:r w:rsidRPr="00260C07">
        <w:rPr>
          <w:rFonts w:asciiTheme="minorHAnsi" w:hAnsiTheme="minorHAnsi" w:cstheme="minorHAnsi"/>
          <w:b/>
          <w:spacing w:val="-4"/>
          <w:u w:val="single"/>
        </w:rPr>
        <w:t xml:space="preserve"> </w:t>
      </w:r>
      <w:r w:rsidRPr="00260C07">
        <w:rPr>
          <w:rFonts w:asciiTheme="minorHAnsi" w:hAnsiTheme="minorHAnsi" w:cstheme="minorHAnsi"/>
          <w:b/>
          <w:spacing w:val="-2"/>
          <w:u w:val="single"/>
        </w:rPr>
        <w:t>CONTRATO</w:t>
      </w:r>
    </w:p>
    <w:p w14:paraId="6B84B747" w14:textId="77777777" w:rsidR="00983757" w:rsidRPr="00260C07" w:rsidRDefault="00983757" w:rsidP="00B45BFB">
      <w:pPr>
        <w:pStyle w:val="Textoindependiente"/>
        <w:spacing w:before="58" w:line="276" w:lineRule="auto"/>
        <w:ind w:right="-3"/>
        <w:jc w:val="both"/>
        <w:rPr>
          <w:rFonts w:asciiTheme="minorHAnsi" w:hAnsiTheme="minorHAnsi" w:cstheme="minorHAnsi"/>
          <w:b/>
        </w:rPr>
      </w:pPr>
    </w:p>
    <w:p w14:paraId="5D7808AA" w14:textId="79E26C31" w:rsidR="00983757" w:rsidRPr="00260C07" w:rsidRDefault="00000000" w:rsidP="00B45BFB">
      <w:pPr>
        <w:spacing w:line="276" w:lineRule="auto"/>
        <w:ind w:left="282" w:right="-3"/>
        <w:jc w:val="both"/>
        <w:rPr>
          <w:rFonts w:asciiTheme="minorHAnsi" w:hAnsiTheme="minorHAnsi" w:cstheme="minorHAnsi"/>
          <w:b/>
          <w:i/>
        </w:rPr>
      </w:pPr>
      <w:r w:rsidRPr="00260C07">
        <w:rPr>
          <w:rFonts w:asciiTheme="minorHAnsi" w:hAnsiTheme="minorHAnsi" w:cstheme="minorHAnsi"/>
        </w:rPr>
        <w:t xml:space="preserve">En virtud del presente contrato, el CONTRATISTA con total autonomía técnica, financiera y administrativa, se obliga con el CONTRATANTE a prestar los servicios de </w:t>
      </w:r>
      <w:r w:rsidR="00396F93" w:rsidRPr="00260C07">
        <w:rPr>
          <w:rFonts w:asciiTheme="minorHAnsi" w:hAnsiTheme="minorHAnsi" w:cstheme="minorHAnsi"/>
          <w:b/>
          <w:i/>
        </w:rPr>
        <w:t>REALIZAR LA EJECUCIÓN DEL PROYECTO: “DOTACIÓN PARA LAS INSTITUCIONES EDUCATIVAS OFICIALES DEL MUNICIPIO DE RIOFRÍO EN EL DEPARTAMENTO DEL VALLE DEL CAUCA”</w:t>
      </w:r>
    </w:p>
    <w:p w14:paraId="71A3248F" w14:textId="77777777" w:rsidR="001B11D7" w:rsidRPr="00260C07" w:rsidRDefault="001B11D7" w:rsidP="00B45BFB">
      <w:pPr>
        <w:spacing w:line="276" w:lineRule="auto"/>
        <w:ind w:left="282" w:right="-3"/>
        <w:jc w:val="both"/>
        <w:rPr>
          <w:rFonts w:asciiTheme="minorHAnsi" w:hAnsiTheme="minorHAnsi" w:cstheme="minorHAnsi"/>
          <w:b/>
          <w:i/>
        </w:rPr>
      </w:pPr>
    </w:p>
    <w:p w14:paraId="2C3CE054" w14:textId="77777777" w:rsidR="00983757" w:rsidRPr="00260C07" w:rsidRDefault="00000000" w:rsidP="00B45BFB">
      <w:pPr>
        <w:pStyle w:val="Ttulo1"/>
        <w:tabs>
          <w:tab w:val="left" w:pos="1764"/>
        </w:tabs>
        <w:spacing w:before="230" w:line="276" w:lineRule="auto"/>
        <w:ind w:right="-3"/>
        <w:rPr>
          <w:rFonts w:asciiTheme="minorHAnsi" w:hAnsiTheme="minorHAnsi" w:cstheme="minorHAnsi"/>
          <w:u w:val="none"/>
        </w:rPr>
      </w:pPr>
      <w:r w:rsidRPr="00260C07">
        <w:rPr>
          <w:rFonts w:asciiTheme="minorHAnsi" w:hAnsiTheme="minorHAnsi" w:cstheme="minorHAnsi"/>
        </w:rPr>
        <w:t>CLÁUSULA</w:t>
      </w:r>
      <w:r w:rsidRPr="00260C07">
        <w:rPr>
          <w:rFonts w:asciiTheme="minorHAnsi" w:hAnsiTheme="minorHAnsi" w:cstheme="minorHAnsi"/>
          <w:spacing w:val="-8"/>
        </w:rPr>
        <w:t xml:space="preserve"> </w:t>
      </w:r>
      <w:r w:rsidRPr="00260C07">
        <w:rPr>
          <w:rFonts w:asciiTheme="minorHAnsi" w:hAnsiTheme="minorHAnsi" w:cstheme="minorHAnsi"/>
          <w:spacing w:val="-5"/>
        </w:rPr>
        <w:t>II.</w:t>
      </w:r>
      <w:r w:rsidRPr="00260C07">
        <w:rPr>
          <w:rFonts w:asciiTheme="minorHAnsi" w:hAnsiTheme="minorHAnsi" w:cstheme="minorHAnsi"/>
          <w:u w:val="none"/>
        </w:rPr>
        <w:tab/>
      </w:r>
      <w:r w:rsidRPr="00260C07">
        <w:rPr>
          <w:rFonts w:asciiTheme="minorHAnsi" w:hAnsiTheme="minorHAnsi" w:cstheme="minorHAnsi"/>
        </w:rPr>
        <w:t>PLAZO</w:t>
      </w:r>
      <w:r w:rsidRPr="00260C07">
        <w:rPr>
          <w:rFonts w:asciiTheme="minorHAnsi" w:hAnsiTheme="minorHAnsi" w:cstheme="minorHAnsi"/>
          <w:spacing w:val="-7"/>
        </w:rPr>
        <w:t xml:space="preserve"> </w:t>
      </w:r>
      <w:r w:rsidRPr="00260C07">
        <w:rPr>
          <w:rFonts w:asciiTheme="minorHAnsi" w:hAnsiTheme="minorHAnsi" w:cstheme="minorHAnsi"/>
        </w:rPr>
        <w:t>DE</w:t>
      </w:r>
      <w:r w:rsidRPr="00260C07">
        <w:rPr>
          <w:rFonts w:asciiTheme="minorHAnsi" w:hAnsiTheme="minorHAnsi" w:cstheme="minorHAnsi"/>
          <w:spacing w:val="-3"/>
        </w:rPr>
        <w:t xml:space="preserve"> </w:t>
      </w:r>
      <w:r w:rsidRPr="00260C07">
        <w:rPr>
          <w:rFonts w:asciiTheme="minorHAnsi" w:hAnsiTheme="minorHAnsi" w:cstheme="minorHAnsi"/>
        </w:rPr>
        <w:t>EJECUCIÓN</w:t>
      </w:r>
      <w:r w:rsidRPr="00260C07">
        <w:rPr>
          <w:rFonts w:asciiTheme="minorHAnsi" w:hAnsiTheme="minorHAnsi" w:cstheme="minorHAnsi"/>
          <w:spacing w:val="-4"/>
        </w:rPr>
        <w:t xml:space="preserve"> </w:t>
      </w:r>
      <w:r w:rsidRPr="00260C07">
        <w:rPr>
          <w:rFonts w:asciiTheme="minorHAnsi" w:hAnsiTheme="minorHAnsi" w:cstheme="minorHAnsi"/>
        </w:rPr>
        <w:t>DEL</w:t>
      </w:r>
      <w:r w:rsidRPr="00260C07">
        <w:rPr>
          <w:rFonts w:asciiTheme="minorHAnsi" w:hAnsiTheme="minorHAnsi" w:cstheme="minorHAnsi"/>
          <w:spacing w:val="-5"/>
        </w:rPr>
        <w:t xml:space="preserve"> </w:t>
      </w:r>
      <w:r w:rsidRPr="00260C07">
        <w:rPr>
          <w:rFonts w:asciiTheme="minorHAnsi" w:hAnsiTheme="minorHAnsi" w:cstheme="minorHAnsi"/>
          <w:spacing w:val="-2"/>
        </w:rPr>
        <w:t>CONTRATO</w:t>
      </w:r>
    </w:p>
    <w:p w14:paraId="5E445FFB" w14:textId="4635B24D" w:rsidR="002A1C7D" w:rsidRDefault="00AD2355" w:rsidP="002A1C7D">
      <w:pPr>
        <w:pStyle w:val="Textoindependiente"/>
        <w:tabs>
          <w:tab w:val="left" w:pos="1578"/>
        </w:tabs>
        <w:spacing w:before="228" w:line="276" w:lineRule="auto"/>
        <w:ind w:left="282" w:right="-3"/>
        <w:jc w:val="both"/>
        <w:rPr>
          <w:rFonts w:asciiTheme="minorHAnsi" w:hAnsiTheme="minorHAnsi" w:cstheme="minorHAnsi"/>
        </w:rPr>
      </w:pPr>
      <w:r w:rsidRPr="00260C07">
        <w:rPr>
          <w:rFonts w:asciiTheme="minorHAnsi" w:hAnsiTheme="minorHAnsi" w:cstheme="minorHAnsi"/>
        </w:rPr>
        <w:t xml:space="preserve">El plazo de ejecución del presente contrato será de </w:t>
      </w:r>
      <w:r w:rsidRPr="00260C07">
        <w:rPr>
          <w:rFonts w:asciiTheme="minorHAnsi" w:hAnsiTheme="minorHAnsi" w:cstheme="minorHAnsi"/>
          <w:highlight w:val="cyan"/>
        </w:rPr>
        <w:t>DOS (02) meses y</w:t>
      </w:r>
      <w:r w:rsidRPr="00260C07">
        <w:rPr>
          <w:rFonts w:asciiTheme="minorHAnsi" w:hAnsiTheme="minorHAnsi" w:cstheme="minorHAnsi"/>
          <w:spacing w:val="-1"/>
          <w:highlight w:val="cyan"/>
        </w:rPr>
        <w:t xml:space="preserve"> </w:t>
      </w:r>
      <w:r w:rsidRPr="00260C07">
        <w:rPr>
          <w:rFonts w:asciiTheme="minorHAnsi" w:hAnsiTheme="minorHAnsi" w:cstheme="minorHAnsi"/>
          <w:highlight w:val="cyan"/>
        </w:rPr>
        <w:t xml:space="preserve">DOS (2) </w:t>
      </w:r>
      <w:r w:rsidR="00F13ADF" w:rsidRPr="00260C07">
        <w:rPr>
          <w:rFonts w:asciiTheme="minorHAnsi" w:hAnsiTheme="minorHAnsi" w:cstheme="minorHAnsi"/>
          <w:highlight w:val="cyan"/>
        </w:rPr>
        <w:t>semanas</w:t>
      </w:r>
      <w:r w:rsidR="00F13ADF" w:rsidRPr="00260C07">
        <w:rPr>
          <w:rFonts w:asciiTheme="minorHAnsi" w:hAnsiTheme="minorHAnsi" w:cstheme="minorHAnsi"/>
        </w:rPr>
        <w:t xml:space="preserve"> contadas</w:t>
      </w:r>
      <w:r w:rsidRPr="00260C07">
        <w:rPr>
          <w:rFonts w:asciiTheme="minorHAnsi" w:hAnsiTheme="minorHAnsi" w:cstheme="minorHAnsi"/>
        </w:rPr>
        <w:t xml:space="preserve"> desde la fecha de suscripción del acta de inicio.</w:t>
      </w:r>
    </w:p>
    <w:p w14:paraId="3B4BF804" w14:textId="77777777" w:rsidR="00F3003A" w:rsidRDefault="00AD2355" w:rsidP="00F3003A">
      <w:pPr>
        <w:pStyle w:val="Textoindependiente"/>
        <w:tabs>
          <w:tab w:val="left" w:pos="1578"/>
        </w:tabs>
        <w:spacing w:before="228" w:line="276" w:lineRule="auto"/>
        <w:ind w:left="282" w:right="-3"/>
        <w:jc w:val="both"/>
        <w:rPr>
          <w:rFonts w:asciiTheme="minorHAnsi" w:hAnsiTheme="minorHAnsi" w:cstheme="minorHAnsi"/>
        </w:rPr>
      </w:pPr>
      <w:r w:rsidRPr="00260C07">
        <w:rPr>
          <w:rFonts w:asciiTheme="minorHAnsi" w:hAnsiTheme="minorHAnsi" w:cstheme="minorHAnsi"/>
        </w:rPr>
        <w:t>Sin perjuicio del plazo antes mencionado, la ejecución del contrato culminará con la entrega de los recibos a satisfacción del proyecto debidamente firmado por parte de la interventoría al municipio, Entidad Territorial Certificada y al Ministerio de Educación Nacional.</w:t>
      </w:r>
    </w:p>
    <w:p w14:paraId="734D8705" w14:textId="61094293" w:rsidR="00AD2355" w:rsidRPr="00260C07" w:rsidRDefault="00AD2355" w:rsidP="00F3003A">
      <w:pPr>
        <w:pStyle w:val="Textoindependiente"/>
        <w:tabs>
          <w:tab w:val="left" w:pos="1578"/>
        </w:tabs>
        <w:spacing w:before="228" w:line="276" w:lineRule="auto"/>
        <w:ind w:left="282" w:right="-3"/>
        <w:jc w:val="both"/>
        <w:rPr>
          <w:rFonts w:asciiTheme="minorHAnsi" w:hAnsiTheme="minorHAnsi" w:cstheme="minorHAnsi"/>
        </w:rPr>
      </w:pPr>
      <w:r w:rsidRPr="00260C07">
        <w:rPr>
          <w:rFonts w:asciiTheme="minorHAnsi" w:hAnsiTheme="minorHAnsi" w:cstheme="minorHAnsi"/>
        </w:rPr>
        <w:t>El plazo no podrá superar el viabilizado por parte del MEN y con el cual fue publicado en el banco de proyectos de inversión de la ART, o el que se haya aprobado previamente en la solicitud de ajuste presentado por el contribuyente, si a ello hubiese lugar.</w:t>
      </w:r>
    </w:p>
    <w:p w14:paraId="6B68DBBE" w14:textId="77777777" w:rsidR="00983757" w:rsidRPr="00260C07" w:rsidRDefault="00000000" w:rsidP="00B45BFB">
      <w:pPr>
        <w:pStyle w:val="Ttulo1"/>
        <w:tabs>
          <w:tab w:val="left" w:pos="1764"/>
        </w:tabs>
        <w:spacing w:before="268" w:line="276" w:lineRule="auto"/>
        <w:ind w:right="-3"/>
        <w:rPr>
          <w:rFonts w:asciiTheme="minorHAnsi" w:hAnsiTheme="minorHAnsi" w:cstheme="minorHAnsi"/>
          <w:u w:val="none"/>
        </w:rPr>
      </w:pPr>
      <w:r w:rsidRPr="00260C07">
        <w:rPr>
          <w:rFonts w:asciiTheme="minorHAnsi" w:hAnsiTheme="minorHAnsi" w:cstheme="minorHAnsi"/>
        </w:rPr>
        <w:t>CLÁUSULA</w:t>
      </w:r>
      <w:r w:rsidRPr="00260C07">
        <w:rPr>
          <w:rFonts w:asciiTheme="minorHAnsi" w:hAnsiTheme="minorHAnsi" w:cstheme="minorHAnsi"/>
          <w:spacing w:val="-8"/>
        </w:rPr>
        <w:t xml:space="preserve"> </w:t>
      </w:r>
      <w:r w:rsidRPr="00260C07">
        <w:rPr>
          <w:rFonts w:asciiTheme="minorHAnsi" w:hAnsiTheme="minorHAnsi" w:cstheme="minorHAnsi"/>
          <w:spacing w:val="-4"/>
        </w:rPr>
        <w:t>III.</w:t>
      </w:r>
      <w:r w:rsidRPr="00260C07">
        <w:rPr>
          <w:rFonts w:asciiTheme="minorHAnsi" w:hAnsiTheme="minorHAnsi" w:cstheme="minorHAnsi"/>
          <w:u w:val="none"/>
        </w:rPr>
        <w:tab/>
      </w:r>
      <w:r w:rsidRPr="00260C07">
        <w:rPr>
          <w:rFonts w:asciiTheme="minorHAnsi" w:hAnsiTheme="minorHAnsi" w:cstheme="minorHAnsi"/>
        </w:rPr>
        <w:t>ACTA</w:t>
      </w:r>
      <w:r w:rsidRPr="00260C07">
        <w:rPr>
          <w:rFonts w:asciiTheme="minorHAnsi" w:hAnsiTheme="minorHAnsi" w:cstheme="minorHAnsi"/>
          <w:spacing w:val="-3"/>
        </w:rPr>
        <w:t xml:space="preserve"> </w:t>
      </w:r>
      <w:r w:rsidRPr="00260C07">
        <w:rPr>
          <w:rFonts w:asciiTheme="minorHAnsi" w:hAnsiTheme="minorHAnsi" w:cstheme="minorHAnsi"/>
        </w:rPr>
        <w:t>DE</w:t>
      </w:r>
      <w:r w:rsidRPr="00260C07">
        <w:rPr>
          <w:rFonts w:asciiTheme="minorHAnsi" w:hAnsiTheme="minorHAnsi" w:cstheme="minorHAnsi"/>
          <w:spacing w:val="-4"/>
        </w:rPr>
        <w:t xml:space="preserve"> </w:t>
      </w:r>
      <w:r w:rsidRPr="00260C07">
        <w:rPr>
          <w:rFonts w:asciiTheme="minorHAnsi" w:hAnsiTheme="minorHAnsi" w:cstheme="minorHAnsi"/>
          <w:spacing w:val="-2"/>
        </w:rPr>
        <w:t>INICIO</w:t>
      </w:r>
    </w:p>
    <w:p w14:paraId="30C2F785" w14:textId="77777777" w:rsidR="00983757" w:rsidRPr="00260C07" w:rsidRDefault="00983757" w:rsidP="00B45BFB">
      <w:pPr>
        <w:pStyle w:val="Textoindependiente"/>
        <w:spacing w:before="60" w:line="276" w:lineRule="auto"/>
        <w:ind w:right="-3"/>
        <w:jc w:val="both"/>
        <w:rPr>
          <w:rFonts w:asciiTheme="minorHAnsi" w:hAnsiTheme="minorHAnsi" w:cstheme="minorHAnsi"/>
          <w:b/>
        </w:rPr>
      </w:pPr>
    </w:p>
    <w:p w14:paraId="429E6795" w14:textId="2C524130" w:rsidR="00983757" w:rsidRPr="00260C07" w:rsidRDefault="00000000" w:rsidP="00B45BFB">
      <w:pPr>
        <w:pStyle w:val="Textoindependiente"/>
        <w:spacing w:before="1" w:line="276" w:lineRule="auto"/>
        <w:ind w:left="282" w:right="-3"/>
        <w:jc w:val="both"/>
        <w:rPr>
          <w:rFonts w:asciiTheme="minorHAnsi" w:hAnsiTheme="minorHAnsi" w:cstheme="minorHAnsi"/>
        </w:rPr>
      </w:pPr>
      <w:r w:rsidRPr="00260C07">
        <w:rPr>
          <w:rFonts w:asciiTheme="minorHAnsi" w:hAnsiTheme="minorHAnsi" w:cstheme="minorHAnsi"/>
        </w:rPr>
        <w:t>Para</w:t>
      </w:r>
      <w:r w:rsidRPr="00260C07">
        <w:rPr>
          <w:rFonts w:asciiTheme="minorHAnsi" w:hAnsiTheme="minorHAnsi" w:cstheme="minorHAnsi"/>
          <w:spacing w:val="-1"/>
        </w:rPr>
        <w:t xml:space="preserve"> </w:t>
      </w:r>
      <w:r w:rsidRPr="00260C07">
        <w:rPr>
          <w:rFonts w:asciiTheme="minorHAnsi" w:hAnsiTheme="minorHAnsi" w:cstheme="minorHAnsi"/>
        </w:rPr>
        <w:t>que se pueda iniciar la ejecución del</w:t>
      </w:r>
      <w:r w:rsidR="00AD2355" w:rsidRPr="00260C07">
        <w:rPr>
          <w:rFonts w:asciiTheme="minorHAnsi" w:hAnsiTheme="minorHAnsi" w:cstheme="minorHAnsi"/>
        </w:rPr>
        <w:t xml:space="preserve"> contrato</w:t>
      </w:r>
      <w:r w:rsidRPr="00260C07">
        <w:rPr>
          <w:rFonts w:asciiTheme="minorHAnsi" w:hAnsiTheme="minorHAnsi" w:cstheme="minorHAnsi"/>
        </w:rPr>
        <w:t xml:space="preserve">, </w:t>
      </w:r>
      <w:r w:rsidR="00AD2355" w:rsidRPr="00260C07">
        <w:rPr>
          <w:rFonts w:asciiTheme="minorHAnsi" w:hAnsiTheme="minorHAnsi" w:cstheme="minorHAnsi"/>
        </w:rPr>
        <w:t xml:space="preserve">se suscribirá </w:t>
      </w:r>
      <w:r w:rsidRPr="00260C07">
        <w:rPr>
          <w:rFonts w:asciiTheme="minorHAnsi" w:hAnsiTheme="minorHAnsi" w:cstheme="minorHAnsi"/>
        </w:rPr>
        <w:t>un acta de inicio a partir de la cual se contará el plazo de ejecución contractual. Dicha acta de inicio no podrá suscribirse sino hasta tanto sea realizada la sesión de inicio de que trata el art 1.6.5.3.4.10 del Decreto 1915 de 2017 modificado por el art 8 del Decreto 2469 de 2018.</w:t>
      </w:r>
    </w:p>
    <w:p w14:paraId="51F896CB" w14:textId="77777777" w:rsidR="00983757" w:rsidRPr="00260C07" w:rsidRDefault="00000000" w:rsidP="00B45BFB">
      <w:pPr>
        <w:pStyle w:val="Textoindependiente"/>
        <w:spacing w:before="268" w:line="276" w:lineRule="auto"/>
        <w:ind w:left="282" w:right="-3"/>
        <w:jc w:val="both"/>
        <w:rPr>
          <w:rFonts w:asciiTheme="minorHAnsi" w:hAnsiTheme="minorHAnsi" w:cstheme="minorHAnsi"/>
        </w:rPr>
      </w:pPr>
      <w:r w:rsidRPr="00260C07">
        <w:rPr>
          <w:rFonts w:asciiTheme="minorHAnsi" w:hAnsiTheme="minorHAnsi" w:cstheme="minorHAnsi"/>
        </w:rPr>
        <w:t>Si el CONTRATISTA realiza actividades previamente a la fecha que EL CONTRATANTE le señale, lo hará bajo su exclusiva responsabilidad y, en consecuencia, EL CONTRATANTE no se obliga a reconocerle pago alguno por los mismos.</w:t>
      </w:r>
    </w:p>
    <w:p w14:paraId="36BED0AA" w14:textId="77777777" w:rsidR="00983757" w:rsidRPr="00260C07" w:rsidRDefault="00000000" w:rsidP="00B45BFB">
      <w:pPr>
        <w:pStyle w:val="Ttulo1"/>
        <w:tabs>
          <w:tab w:val="left" w:pos="1764"/>
        </w:tabs>
        <w:spacing w:before="268" w:line="276" w:lineRule="auto"/>
        <w:ind w:right="-3"/>
        <w:rPr>
          <w:rFonts w:asciiTheme="minorHAnsi" w:hAnsiTheme="minorHAnsi" w:cstheme="minorHAnsi"/>
          <w:u w:val="none"/>
        </w:rPr>
      </w:pPr>
      <w:r w:rsidRPr="00260C07">
        <w:rPr>
          <w:rFonts w:asciiTheme="minorHAnsi" w:hAnsiTheme="minorHAnsi" w:cstheme="minorHAnsi"/>
        </w:rPr>
        <w:t>CLÁUSULA</w:t>
      </w:r>
      <w:r w:rsidRPr="00260C07">
        <w:rPr>
          <w:rFonts w:asciiTheme="minorHAnsi" w:hAnsiTheme="minorHAnsi" w:cstheme="minorHAnsi"/>
          <w:spacing w:val="-8"/>
        </w:rPr>
        <w:t xml:space="preserve"> </w:t>
      </w:r>
      <w:r w:rsidRPr="00260C07">
        <w:rPr>
          <w:rFonts w:asciiTheme="minorHAnsi" w:hAnsiTheme="minorHAnsi" w:cstheme="minorHAnsi"/>
          <w:spacing w:val="-5"/>
        </w:rPr>
        <w:t>IV.</w:t>
      </w:r>
      <w:r w:rsidRPr="00260C07">
        <w:rPr>
          <w:rFonts w:asciiTheme="minorHAnsi" w:hAnsiTheme="minorHAnsi" w:cstheme="minorHAnsi"/>
          <w:u w:val="none"/>
        </w:rPr>
        <w:tab/>
      </w:r>
      <w:r w:rsidRPr="00260C07">
        <w:rPr>
          <w:rFonts w:asciiTheme="minorHAnsi" w:hAnsiTheme="minorHAnsi" w:cstheme="minorHAnsi"/>
          <w:spacing w:val="-4"/>
        </w:rPr>
        <w:t>VALOR</w:t>
      </w:r>
    </w:p>
    <w:p w14:paraId="5157CAB8" w14:textId="77777777" w:rsidR="00983757" w:rsidRPr="00260C07" w:rsidRDefault="00983757" w:rsidP="00B45BFB">
      <w:pPr>
        <w:pStyle w:val="Textoindependiente"/>
        <w:spacing w:before="60" w:line="276" w:lineRule="auto"/>
        <w:ind w:right="-3"/>
        <w:jc w:val="both"/>
        <w:rPr>
          <w:rFonts w:asciiTheme="minorHAnsi" w:hAnsiTheme="minorHAnsi" w:cstheme="minorHAnsi"/>
          <w:b/>
        </w:rPr>
      </w:pPr>
    </w:p>
    <w:p w14:paraId="3008E131" w14:textId="77777777" w:rsidR="00983757" w:rsidRPr="00260C07" w:rsidRDefault="00000000" w:rsidP="00B45BFB">
      <w:pPr>
        <w:pStyle w:val="Textoindependiente"/>
        <w:tabs>
          <w:tab w:val="left" w:pos="6834"/>
          <w:tab w:val="left" w:pos="7829"/>
          <w:tab w:val="left" w:pos="8298"/>
        </w:tabs>
        <w:spacing w:line="276" w:lineRule="auto"/>
        <w:ind w:left="282" w:right="-3"/>
        <w:jc w:val="both"/>
        <w:rPr>
          <w:rFonts w:asciiTheme="minorHAnsi" w:hAnsiTheme="minorHAnsi" w:cstheme="minorHAnsi"/>
        </w:rPr>
      </w:pPr>
      <w:r w:rsidRPr="00260C07">
        <w:rPr>
          <w:rFonts w:asciiTheme="minorHAnsi" w:hAnsiTheme="minorHAnsi" w:cstheme="minorHAnsi"/>
        </w:rPr>
        <w:t xml:space="preserve">El valor estimado para el presente Contrato es de </w:t>
      </w:r>
      <w:r w:rsidRPr="00260C07">
        <w:rPr>
          <w:rFonts w:asciiTheme="minorHAnsi" w:hAnsiTheme="minorHAnsi" w:cstheme="minorHAnsi"/>
          <w:u w:val="thick"/>
        </w:rPr>
        <w:tab/>
      </w:r>
      <w:r w:rsidRPr="00260C07">
        <w:rPr>
          <w:rFonts w:asciiTheme="minorHAnsi" w:hAnsiTheme="minorHAnsi" w:cstheme="minorHAnsi"/>
          <w:b/>
        </w:rPr>
        <w:t>PESOS ($</w:t>
      </w:r>
      <w:r w:rsidRPr="00260C07">
        <w:rPr>
          <w:rFonts w:asciiTheme="minorHAnsi" w:hAnsiTheme="minorHAnsi" w:cstheme="minorHAnsi"/>
          <w:b/>
          <w:u w:val="thick"/>
        </w:rPr>
        <w:tab/>
      </w:r>
      <w:r w:rsidRPr="00260C07">
        <w:rPr>
          <w:rFonts w:asciiTheme="minorHAnsi" w:hAnsiTheme="minorHAnsi" w:cstheme="minorHAnsi"/>
          <w:b/>
          <w:u w:val="thick"/>
        </w:rPr>
        <w:tab/>
      </w:r>
      <w:r w:rsidRPr="00260C07">
        <w:rPr>
          <w:rFonts w:asciiTheme="minorHAnsi" w:hAnsiTheme="minorHAnsi" w:cstheme="minorHAnsi"/>
          <w:b/>
        </w:rPr>
        <w:t>)</w:t>
      </w:r>
      <w:r w:rsidRPr="00260C07">
        <w:rPr>
          <w:rFonts w:asciiTheme="minorHAnsi" w:hAnsiTheme="minorHAnsi" w:cstheme="minorHAnsi"/>
          <w:b/>
          <w:spacing w:val="-13"/>
        </w:rPr>
        <w:t xml:space="preserve"> </w:t>
      </w:r>
      <w:r w:rsidRPr="00260C07">
        <w:rPr>
          <w:rFonts w:asciiTheme="minorHAnsi" w:hAnsiTheme="minorHAnsi" w:cstheme="minorHAnsi"/>
        </w:rPr>
        <w:t>incluido el</w:t>
      </w:r>
      <w:r w:rsidRPr="00260C07">
        <w:rPr>
          <w:rFonts w:asciiTheme="minorHAnsi" w:hAnsiTheme="minorHAnsi" w:cstheme="minorHAnsi"/>
          <w:spacing w:val="-7"/>
        </w:rPr>
        <w:t xml:space="preserve"> </w:t>
      </w:r>
      <w:r w:rsidRPr="00260C07">
        <w:rPr>
          <w:rFonts w:asciiTheme="minorHAnsi" w:hAnsiTheme="minorHAnsi" w:cstheme="minorHAnsi"/>
        </w:rPr>
        <w:t>valor</w:t>
      </w:r>
      <w:r w:rsidRPr="00260C07">
        <w:rPr>
          <w:rFonts w:asciiTheme="minorHAnsi" w:hAnsiTheme="minorHAnsi" w:cstheme="minorHAnsi"/>
          <w:spacing w:val="-7"/>
        </w:rPr>
        <w:t xml:space="preserve"> </w:t>
      </w:r>
      <w:r w:rsidRPr="00260C07">
        <w:rPr>
          <w:rFonts w:asciiTheme="minorHAnsi" w:hAnsiTheme="minorHAnsi" w:cstheme="minorHAnsi"/>
        </w:rPr>
        <w:t>del</w:t>
      </w:r>
      <w:r w:rsidRPr="00260C07">
        <w:rPr>
          <w:rFonts w:asciiTheme="minorHAnsi" w:hAnsiTheme="minorHAnsi" w:cstheme="minorHAnsi"/>
          <w:spacing w:val="-9"/>
        </w:rPr>
        <w:t xml:space="preserve"> </w:t>
      </w:r>
      <w:r w:rsidRPr="00260C07">
        <w:rPr>
          <w:rFonts w:asciiTheme="minorHAnsi" w:hAnsiTheme="minorHAnsi" w:cstheme="minorHAnsi"/>
        </w:rPr>
        <w:t>Impuesto</w:t>
      </w:r>
      <w:r w:rsidRPr="00260C07">
        <w:rPr>
          <w:rFonts w:asciiTheme="minorHAnsi" w:hAnsiTheme="minorHAnsi" w:cstheme="minorHAnsi"/>
          <w:spacing w:val="-7"/>
        </w:rPr>
        <w:t xml:space="preserve"> </w:t>
      </w:r>
      <w:r w:rsidRPr="00260C07">
        <w:rPr>
          <w:rFonts w:asciiTheme="minorHAnsi" w:hAnsiTheme="minorHAnsi" w:cstheme="minorHAnsi"/>
        </w:rPr>
        <w:t>al</w:t>
      </w:r>
      <w:r w:rsidRPr="00260C07">
        <w:rPr>
          <w:rFonts w:asciiTheme="minorHAnsi" w:hAnsiTheme="minorHAnsi" w:cstheme="minorHAnsi"/>
          <w:spacing w:val="-7"/>
        </w:rPr>
        <w:t xml:space="preserve"> </w:t>
      </w:r>
      <w:r w:rsidRPr="00260C07">
        <w:rPr>
          <w:rFonts w:asciiTheme="minorHAnsi" w:hAnsiTheme="minorHAnsi" w:cstheme="minorHAnsi"/>
        </w:rPr>
        <w:t>Valor</w:t>
      </w:r>
      <w:r w:rsidRPr="00260C07">
        <w:rPr>
          <w:rFonts w:asciiTheme="minorHAnsi" w:hAnsiTheme="minorHAnsi" w:cstheme="minorHAnsi"/>
          <w:spacing w:val="-7"/>
        </w:rPr>
        <w:t xml:space="preserve"> </w:t>
      </w:r>
      <w:r w:rsidRPr="00260C07">
        <w:rPr>
          <w:rFonts w:asciiTheme="minorHAnsi" w:hAnsiTheme="minorHAnsi" w:cstheme="minorHAnsi"/>
        </w:rPr>
        <w:t>Agregado</w:t>
      </w:r>
      <w:r w:rsidRPr="00260C07">
        <w:rPr>
          <w:rFonts w:asciiTheme="minorHAnsi" w:hAnsiTheme="minorHAnsi" w:cstheme="minorHAnsi"/>
          <w:spacing w:val="-6"/>
        </w:rPr>
        <w:t xml:space="preserve"> </w:t>
      </w:r>
      <w:r w:rsidRPr="00260C07">
        <w:rPr>
          <w:rFonts w:asciiTheme="minorHAnsi" w:hAnsiTheme="minorHAnsi" w:cstheme="minorHAnsi"/>
        </w:rPr>
        <w:t>(IVA),</w:t>
      </w:r>
      <w:r w:rsidRPr="00260C07">
        <w:rPr>
          <w:rFonts w:asciiTheme="minorHAnsi" w:hAnsiTheme="minorHAnsi" w:cstheme="minorHAnsi"/>
          <w:spacing w:val="-9"/>
        </w:rPr>
        <w:t xml:space="preserve"> </w:t>
      </w:r>
      <w:r w:rsidRPr="00260C07">
        <w:rPr>
          <w:rFonts w:asciiTheme="minorHAnsi" w:hAnsiTheme="minorHAnsi" w:cstheme="minorHAnsi"/>
        </w:rPr>
        <w:t>costos,</w:t>
      </w:r>
      <w:r w:rsidRPr="00260C07">
        <w:rPr>
          <w:rFonts w:asciiTheme="minorHAnsi" w:hAnsiTheme="minorHAnsi" w:cstheme="minorHAnsi"/>
          <w:spacing w:val="-7"/>
        </w:rPr>
        <w:t xml:space="preserve"> </w:t>
      </w:r>
      <w:r w:rsidRPr="00260C07">
        <w:rPr>
          <w:rFonts w:asciiTheme="minorHAnsi" w:hAnsiTheme="minorHAnsi" w:cstheme="minorHAnsi"/>
        </w:rPr>
        <w:t>gastos,</w:t>
      </w:r>
      <w:r w:rsidRPr="00260C07">
        <w:rPr>
          <w:rFonts w:asciiTheme="minorHAnsi" w:hAnsiTheme="minorHAnsi" w:cstheme="minorHAnsi"/>
          <w:spacing w:val="-9"/>
        </w:rPr>
        <w:t xml:space="preserve"> </w:t>
      </w:r>
      <w:r w:rsidRPr="00260C07">
        <w:rPr>
          <w:rFonts w:asciiTheme="minorHAnsi" w:hAnsiTheme="minorHAnsi" w:cstheme="minorHAnsi"/>
        </w:rPr>
        <w:t>impuestos,</w:t>
      </w:r>
      <w:r w:rsidRPr="00260C07">
        <w:rPr>
          <w:rFonts w:asciiTheme="minorHAnsi" w:hAnsiTheme="minorHAnsi" w:cstheme="minorHAnsi"/>
          <w:spacing w:val="-7"/>
        </w:rPr>
        <w:t xml:space="preserve"> </w:t>
      </w:r>
      <w:r w:rsidRPr="00260C07">
        <w:rPr>
          <w:rFonts w:asciiTheme="minorHAnsi" w:hAnsiTheme="minorHAnsi" w:cstheme="minorHAnsi"/>
        </w:rPr>
        <w:t>tasas,</w:t>
      </w:r>
      <w:r w:rsidRPr="00260C07">
        <w:rPr>
          <w:rFonts w:asciiTheme="minorHAnsi" w:hAnsiTheme="minorHAnsi" w:cstheme="minorHAnsi"/>
          <w:spacing w:val="-7"/>
        </w:rPr>
        <w:t xml:space="preserve"> </w:t>
      </w:r>
      <w:r w:rsidRPr="00260C07">
        <w:rPr>
          <w:rFonts w:asciiTheme="minorHAnsi" w:hAnsiTheme="minorHAnsi" w:cstheme="minorHAnsi"/>
        </w:rPr>
        <w:t>retenciones</w:t>
      </w:r>
      <w:r w:rsidRPr="00260C07">
        <w:rPr>
          <w:rFonts w:asciiTheme="minorHAnsi" w:hAnsiTheme="minorHAnsi" w:cstheme="minorHAnsi"/>
          <w:spacing w:val="-9"/>
        </w:rPr>
        <w:t xml:space="preserve"> </w:t>
      </w:r>
      <w:r w:rsidRPr="00260C07">
        <w:rPr>
          <w:rFonts w:asciiTheme="minorHAnsi" w:hAnsiTheme="minorHAnsi" w:cstheme="minorHAnsi"/>
        </w:rPr>
        <w:t>y</w:t>
      </w:r>
      <w:r w:rsidRPr="00260C07">
        <w:rPr>
          <w:rFonts w:asciiTheme="minorHAnsi" w:hAnsiTheme="minorHAnsi" w:cstheme="minorHAnsi"/>
          <w:spacing w:val="-7"/>
        </w:rPr>
        <w:t xml:space="preserve"> </w:t>
      </w:r>
      <w:r w:rsidRPr="00260C07">
        <w:rPr>
          <w:rFonts w:asciiTheme="minorHAnsi" w:hAnsiTheme="minorHAnsi" w:cstheme="minorHAnsi"/>
        </w:rPr>
        <w:t xml:space="preserve">demás contribuciones de ley que le apliquen al valor ofertado por </w:t>
      </w:r>
      <w:r w:rsidRPr="00260C07">
        <w:rPr>
          <w:rFonts w:asciiTheme="minorHAnsi" w:hAnsiTheme="minorHAnsi" w:cstheme="minorHAnsi"/>
          <w:b/>
          <w:u w:val="thick"/>
        </w:rPr>
        <w:tab/>
      </w:r>
      <w:r w:rsidRPr="00260C07">
        <w:rPr>
          <w:rFonts w:asciiTheme="minorHAnsi" w:hAnsiTheme="minorHAnsi" w:cstheme="minorHAnsi"/>
          <w:b/>
          <w:u w:val="thick"/>
        </w:rPr>
        <w:tab/>
      </w:r>
      <w:r w:rsidRPr="00260C07">
        <w:rPr>
          <w:rFonts w:asciiTheme="minorHAnsi" w:hAnsiTheme="minorHAnsi" w:cstheme="minorHAnsi"/>
          <w:b/>
        </w:rPr>
        <w:t>,</w:t>
      </w:r>
      <w:r w:rsidRPr="00260C07">
        <w:rPr>
          <w:rFonts w:asciiTheme="minorHAnsi" w:hAnsiTheme="minorHAnsi" w:cstheme="minorHAnsi"/>
          <w:b/>
          <w:spacing w:val="-13"/>
        </w:rPr>
        <w:t xml:space="preserve"> </w:t>
      </w:r>
      <w:r w:rsidRPr="00260C07">
        <w:rPr>
          <w:rFonts w:asciiTheme="minorHAnsi" w:hAnsiTheme="minorHAnsi" w:cstheme="minorHAnsi"/>
        </w:rPr>
        <w:t>en</w:t>
      </w:r>
      <w:r w:rsidRPr="00260C07">
        <w:rPr>
          <w:rFonts w:asciiTheme="minorHAnsi" w:hAnsiTheme="minorHAnsi" w:cstheme="minorHAnsi"/>
          <w:spacing w:val="-12"/>
        </w:rPr>
        <w:t xml:space="preserve"> </w:t>
      </w:r>
      <w:r w:rsidRPr="00260C07">
        <w:rPr>
          <w:rFonts w:asciiTheme="minorHAnsi" w:hAnsiTheme="minorHAnsi" w:cstheme="minorHAnsi"/>
        </w:rPr>
        <w:t>el</w:t>
      </w:r>
      <w:r w:rsidRPr="00260C07">
        <w:rPr>
          <w:rFonts w:asciiTheme="minorHAnsi" w:hAnsiTheme="minorHAnsi" w:cstheme="minorHAnsi"/>
          <w:spacing w:val="-13"/>
        </w:rPr>
        <w:t xml:space="preserve"> </w:t>
      </w:r>
      <w:r w:rsidRPr="00260C07">
        <w:rPr>
          <w:rFonts w:asciiTheme="minorHAnsi" w:hAnsiTheme="minorHAnsi" w:cstheme="minorHAnsi"/>
        </w:rPr>
        <w:t>proceso de Licitación</w:t>
      </w:r>
      <w:r w:rsidRPr="00260C07">
        <w:rPr>
          <w:rFonts w:asciiTheme="minorHAnsi" w:hAnsiTheme="minorHAnsi" w:cstheme="minorHAnsi"/>
          <w:spacing w:val="-2"/>
        </w:rPr>
        <w:t xml:space="preserve"> </w:t>
      </w:r>
      <w:r w:rsidRPr="00260C07">
        <w:rPr>
          <w:rFonts w:asciiTheme="minorHAnsi" w:hAnsiTheme="minorHAnsi" w:cstheme="minorHAnsi"/>
        </w:rPr>
        <w:t xml:space="preserve">Privada Abierta No. </w:t>
      </w:r>
      <w:r w:rsidRPr="00260C07">
        <w:rPr>
          <w:rFonts w:asciiTheme="minorHAnsi" w:hAnsiTheme="minorHAnsi" w:cstheme="minorHAnsi"/>
          <w:spacing w:val="80"/>
          <w:u w:val="thick"/>
        </w:rPr>
        <w:t xml:space="preserve">  </w:t>
      </w:r>
      <w:r w:rsidRPr="00260C07">
        <w:rPr>
          <w:rFonts w:asciiTheme="minorHAnsi" w:hAnsiTheme="minorHAnsi" w:cstheme="minorHAnsi"/>
        </w:rPr>
        <w:t>de 202</w:t>
      </w:r>
      <w:r w:rsidR="00B110CD" w:rsidRPr="00260C07">
        <w:rPr>
          <w:rFonts w:asciiTheme="minorHAnsi" w:hAnsiTheme="minorHAnsi" w:cstheme="minorHAnsi"/>
        </w:rPr>
        <w:t>4</w:t>
      </w:r>
      <w:r w:rsidRPr="00260C07">
        <w:rPr>
          <w:rFonts w:asciiTheme="minorHAnsi" w:hAnsiTheme="minorHAnsi" w:cstheme="minorHAnsi"/>
        </w:rPr>
        <w:t>, el</w:t>
      </w:r>
      <w:r w:rsidRPr="00260C07">
        <w:rPr>
          <w:rFonts w:asciiTheme="minorHAnsi" w:hAnsiTheme="minorHAnsi" w:cstheme="minorHAnsi"/>
          <w:spacing w:val="-1"/>
        </w:rPr>
        <w:t xml:space="preserve"> </w:t>
      </w:r>
      <w:r w:rsidRPr="00260C07">
        <w:rPr>
          <w:rFonts w:asciiTheme="minorHAnsi" w:hAnsiTheme="minorHAnsi" w:cstheme="minorHAnsi"/>
        </w:rPr>
        <w:t>cual no supera el</w:t>
      </w:r>
      <w:r w:rsidRPr="00260C07">
        <w:rPr>
          <w:rFonts w:asciiTheme="minorHAnsi" w:hAnsiTheme="minorHAnsi" w:cstheme="minorHAnsi"/>
          <w:spacing w:val="-1"/>
        </w:rPr>
        <w:t xml:space="preserve"> </w:t>
      </w:r>
      <w:r w:rsidRPr="00260C07">
        <w:rPr>
          <w:rFonts w:asciiTheme="minorHAnsi" w:hAnsiTheme="minorHAnsi" w:cstheme="minorHAnsi"/>
        </w:rPr>
        <w:t>valor del presupuesto aprobado por</w:t>
      </w:r>
      <w:r w:rsidRPr="00260C07">
        <w:rPr>
          <w:rFonts w:asciiTheme="minorHAnsi" w:hAnsiTheme="minorHAnsi" w:cstheme="minorHAnsi"/>
          <w:spacing w:val="-13"/>
        </w:rPr>
        <w:t xml:space="preserve"> </w:t>
      </w:r>
      <w:r w:rsidRPr="00260C07">
        <w:rPr>
          <w:rFonts w:asciiTheme="minorHAnsi" w:hAnsiTheme="minorHAnsi" w:cstheme="minorHAnsi"/>
        </w:rPr>
        <w:t>el</w:t>
      </w:r>
      <w:r w:rsidRPr="00260C07">
        <w:rPr>
          <w:rFonts w:asciiTheme="minorHAnsi" w:hAnsiTheme="minorHAnsi" w:cstheme="minorHAnsi"/>
          <w:spacing w:val="-12"/>
        </w:rPr>
        <w:t xml:space="preserve"> </w:t>
      </w:r>
      <w:r w:rsidRPr="00260C07">
        <w:rPr>
          <w:rFonts w:asciiTheme="minorHAnsi" w:hAnsiTheme="minorHAnsi" w:cstheme="minorHAnsi"/>
        </w:rPr>
        <w:t>Ministerio</w:t>
      </w:r>
      <w:r w:rsidRPr="00260C07">
        <w:rPr>
          <w:rFonts w:asciiTheme="minorHAnsi" w:hAnsiTheme="minorHAnsi" w:cstheme="minorHAnsi"/>
          <w:spacing w:val="-13"/>
        </w:rPr>
        <w:t xml:space="preserve"> </w:t>
      </w:r>
      <w:r w:rsidRPr="00260C07">
        <w:rPr>
          <w:rFonts w:asciiTheme="minorHAnsi" w:hAnsiTheme="minorHAnsi" w:cstheme="minorHAnsi"/>
        </w:rPr>
        <w:t>de</w:t>
      </w:r>
      <w:r w:rsidRPr="00260C07">
        <w:rPr>
          <w:rFonts w:asciiTheme="minorHAnsi" w:hAnsiTheme="minorHAnsi" w:cstheme="minorHAnsi"/>
          <w:spacing w:val="-12"/>
        </w:rPr>
        <w:t xml:space="preserve"> </w:t>
      </w:r>
      <w:r w:rsidRPr="00260C07">
        <w:rPr>
          <w:rFonts w:asciiTheme="minorHAnsi" w:hAnsiTheme="minorHAnsi" w:cstheme="minorHAnsi"/>
        </w:rPr>
        <w:t>Educación</w:t>
      </w:r>
      <w:r w:rsidRPr="00260C07">
        <w:rPr>
          <w:rFonts w:asciiTheme="minorHAnsi" w:hAnsiTheme="minorHAnsi" w:cstheme="minorHAnsi"/>
          <w:spacing w:val="-13"/>
        </w:rPr>
        <w:t xml:space="preserve"> </w:t>
      </w:r>
      <w:r w:rsidRPr="00260C07">
        <w:rPr>
          <w:rFonts w:asciiTheme="minorHAnsi" w:hAnsiTheme="minorHAnsi" w:cstheme="minorHAnsi"/>
        </w:rPr>
        <w:t>Nacional,</w:t>
      </w:r>
      <w:r w:rsidRPr="00260C07">
        <w:rPr>
          <w:rFonts w:asciiTheme="minorHAnsi" w:hAnsiTheme="minorHAnsi" w:cstheme="minorHAnsi"/>
          <w:spacing w:val="-12"/>
        </w:rPr>
        <w:t xml:space="preserve"> </w:t>
      </w:r>
      <w:r w:rsidRPr="00260C07">
        <w:rPr>
          <w:rFonts w:asciiTheme="minorHAnsi" w:hAnsiTheme="minorHAnsi" w:cstheme="minorHAnsi"/>
        </w:rPr>
        <w:t>publicado</w:t>
      </w:r>
      <w:r w:rsidRPr="00260C07">
        <w:rPr>
          <w:rFonts w:asciiTheme="minorHAnsi" w:hAnsiTheme="minorHAnsi" w:cstheme="minorHAnsi"/>
          <w:spacing w:val="-13"/>
        </w:rPr>
        <w:t xml:space="preserve"> </w:t>
      </w:r>
      <w:r w:rsidRPr="00260C07">
        <w:rPr>
          <w:rFonts w:asciiTheme="minorHAnsi" w:hAnsiTheme="minorHAnsi" w:cstheme="minorHAnsi"/>
        </w:rPr>
        <w:t>en</w:t>
      </w:r>
      <w:r w:rsidRPr="00260C07">
        <w:rPr>
          <w:rFonts w:asciiTheme="minorHAnsi" w:hAnsiTheme="minorHAnsi" w:cstheme="minorHAnsi"/>
          <w:spacing w:val="-12"/>
        </w:rPr>
        <w:t xml:space="preserve"> </w:t>
      </w:r>
      <w:r w:rsidRPr="00260C07">
        <w:rPr>
          <w:rFonts w:asciiTheme="minorHAnsi" w:hAnsiTheme="minorHAnsi" w:cstheme="minorHAnsi"/>
        </w:rPr>
        <w:t>el</w:t>
      </w:r>
      <w:r w:rsidRPr="00260C07">
        <w:rPr>
          <w:rFonts w:asciiTheme="minorHAnsi" w:hAnsiTheme="minorHAnsi" w:cstheme="minorHAnsi"/>
          <w:spacing w:val="-12"/>
        </w:rPr>
        <w:t xml:space="preserve"> </w:t>
      </w:r>
      <w:r w:rsidRPr="00260C07">
        <w:rPr>
          <w:rFonts w:asciiTheme="minorHAnsi" w:hAnsiTheme="minorHAnsi" w:cstheme="minorHAnsi"/>
        </w:rPr>
        <w:t>Sistema</w:t>
      </w:r>
      <w:r w:rsidRPr="00260C07">
        <w:rPr>
          <w:rFonts w:asciiTheme="minorHAnsi" w:hAnsiTheme="minorHAnsi" w:cstheme="minorHAnsi"/>
          <w:spacing w:val="-13"/>
        </w:rPr>
        <w:t xml:space="preserve"> </w:t>
      </w:r>
      <w:r w:rsidRPr="00260C07">
        <w:rPr>
          <w:rFonts w:asciiTheme="minorHAnsi" w:hAnsiTheme="minorHAnsi" w:cstheme="minorHAnsi"/>
        </w:rPr>
        <w:t>Unificado</w:t>
      </w:r>
      <w:r w:rsidRPr="00260C07">
        <w:rPr>
          <w:rFonts w:asciiTheme="minorHAnsi" w:hAnsiTheme="minorHAnsi" w:cstheme="minorHAnsi"/>
          <w:spacing w:val="-12"/>
        </w:rPr>
        <w:t xml:space="preserve"> </w:t>
      </w:r>
      <w:r w:rsidRPr="00260C07">
        <w:rPr>
          <w:rFonts w:asciiTheme="minorHAnsi" w:hAnsiTheme="minorHAnsi" w:cstheme="minorHAnsi"/>
        </w:rPr>
        <w:t>de</w:t>
      </w:r>
      <w:r w:rsidRPr="00260C07">
        <w:rPr>
          <w:rFonts w:asciiTheme="minorHAnsi" w:hAnsiTheme="minorHAnsi" w:cstheme="minorHAnsi"/>
          <w:spacing w:val="-13"/>
        </w:rPr>
        <w:t xml:space="preserve"> </w:t>
      </w:r>
      <w:r w:rsidRPr="00260C07">
        <w:rPr>
          <w:rFonts w:asciiTheme="minorHAnsi" w:hAnsiTheme="minorHAnsi" w:cstheme="minorHAnsi"/>
        </w:rPr>
        <w:t>Inversiones</w:t>
      </w:r>
      <w:r w:rsidRPr="00260C07">
        <w:rPr>
          <w:rFonts w:asciiTheme="minorHAnsi" w:hAnsiTheme="minorHAnsi" w:cstheme="minorHAnsi"/>
          <w:spacing w:val="-12"/>
        </w:rPr>
        <w:t xml:space="preserve"> </w:t>
      </w:r>
      <w:r w:rsidRPr="00260C07">
        <w:rPr>
          <w:rFonts w:asciiTheme="minorHAnsi" w:hAnsiTheme="minorHAnsi" w:cstheme="minorHAnsi"/>
        </w:rPr>
        <w:t>y</w:t>
      </w:r>
      <w:r w:rsidRPr="00260C07">
        <w:rPr>
          <w:rFonts w:asciiTheme="minorHAnsi" w:hAnsiTheme="minorHAnsi" w:cstheme="minorHAnsi"/>
          <w:spacing w:val="-13"/>
        </w:rPr>
        <w:t xml:space="preserve"> </w:t>
      </w:r>
      <w:r w:rsidRPr="00260C07">
        <w:rPr>
          <w:rFonts w:asciiTheme="minorHAnsi" w:hAnsiTheme="minorHAnsi" w:cstheme="minorHAnsi"/>
        </w:rPr>
        <w:t>Finanzas Públicas – SUIFP.</w:t>
      </w:r>
    </w:p>
    <w:p w14:paraId="5FB3E14D" w14:textId="77777777" w:rsidR="00983757" w:rsidRPr="00260C07" w:rsidRDefault="00983757" w:rsidP="00B45BFB">
      <w:pPr>
        <w:pStyle w:val="Textoindependiente"/>
        <w:spacing w:line="276" w:lineRule="auto"/>
        <w:ind w:right="-3"/>
        <w:jc w:val="both"/>
        <w:rPr>
          <w:rFonts w:asciiTheme="minorHAnsi" w:hAnsiTheme="minorHAnsi" w:cstheme="minorHAnsi"/>
        </w:rPr>
      </w:pPr>
    </w:p>
    <w:p w14:paraId="12D73246" w14:textId="77777777" w:rsidR="00983757" w:rsidRPr="00260C07" w:rsidRDefault="00000000"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b/>
        </w:rPr>
        <w:t>PARÁGRAFO</w:t>
      </w:r>
      <w:r w:rsidRPr="00260C07">
        <w:rPr>
          <w:rFonts w:asciiTheme="minorHAnsi" w:hAnsiTheme="minorHAnsi" w:cstheme="minorHAnsi"/>
          <w:b/>
          <w:spacing w:val="-9"/>
        </w:rPr>
        <w:t xml:space="preserve"> </w:t>
      </w:r>
      <w:r w:rsidRPr="00260C07">
        <w:rPr>
          <w:rFonts w:asciiTheme="minorHAnsi" w:hAnsiTheme="minorHAnsi" w:cstheme="minorHAnsi"/>
          <w:b/>
        </w:rPr>
        <w:t>PRIMERO:</w:t>
      </w:r>
      <w:r w:rsidRPr="00260C07">
        <w:rPr>
          <w:rFonts w:asciiTheme="minorHAnsi" w:hAnsiTheme="minorHAnsi" w:cstheme="minorHAnsi"/>
          <w:b/>
          <w:spacing w:val="-9"/>
        </w:rPr>
        <w:t xml:space="preserve"> </w:t>
      </w:r>
      <w:r w:rsidRPr="00260C07">
        <w:rPr>
          <w:rFonts w:asciiTheme="minorHAnsi" w:hAnsiTheme="minorHAnsi" w:cstheme="minorHAnsi"/>
        </w:rPr>
        <w:t>En</w:t>
      </w:r>
      <w:r w:rsidRPr="00260C07">
        <w:rPr>
          <w:rFonts w:asciiTheme="minorHAnsi" w:hAnsiTheme="minorHAnsi" w:cstheme="minorHAnsi"/>
          <w:spacing w:val="-12"/>
        </w:rPr>
        <w:t xml:space="preserve"> </w:t>
      </w:r>
      <w:r w:rsidRPr="00260C07">
        <w:rPr>
          <w:rFonts w:asciiTheme="minorHAnsi" w:hAnsiTheme="minorHAnsi" w:cstheme="minorHAnsi"/>
        </w:rPr>
        <w:t>ningún</w:t>
      </w:r>
      <w:r w:rsidRPr="00260C07">
        <w:rPr>
          <w:rFonts w:asciiTheme="minorHAnsi" w:hAnsiTheme="minorHAnsi" w:cstheme="minorHAnsi"/>
          <w:spacing w:val="-10"/>
        </w:rPr>
        <w:t xml:space="preserve"> </w:t>
      </w:r>
      <w:r w:rsidRPr="00260C07">
        <w:rPr>
          <w:rFonts w:asciiTheme="minorHAnsi" w:hAnsiTheme="minorHAnsi" w:cstheme="minorHAnsi"/>
        </w:rPr>
        <w:t>caso,</w:t>
      </w:r>
      <w:r w:rsidRPr="00260C07">
        <w:rPr>
          <w:rFonts w:asciiTheme="minorHAnsi" w:hAnsiTheme="minorHAnsi" w:cstheme="minorHAnsi"/>
          <w:spacing w:val="-9"/>
        </w:rPr>
        <w:t xml:space="preserve"> </w:t>
      </w:r>
      <w:r w:rsidRPr="00260C07">
        <w:rPr>
          <w:rFonts w:asciiTheme="minorHAnsi" w:hAnsiTheme="minorHAnsi" w:cstheme="minorHAnsi"/>
        </w:rPr>
        <w:t>el</w:t>
      </w:r>
      <w:r w:rsidRPr="00260C07">
        <w:rPr>
          <w:rFonts w:asciiTheme="minorHAnsi" w:hAnsiTheme="minorHAnsi" w:cstheme="minorHAnsi"/>
          <w:spacing w:val="-9"/>
        </w:rPr>
        <w:t xml:space="preserve"> </w:t>
      </w:r>
      <w:r w:rsidRPr="00260C07">
        <w:rPr>
          <w:rFonts w:asciiTheme="minorHAnsi" w:hAnsiTheme="minorHAnsi" w:cstheme="minorHAnsi"/>
        </w:rPr>
        <w:t>contratista</w:t>
      </w:r>
      <w:r w:rsidRPr="00260C07">
        <w:rPr>
          <w:rFonts w:asciiTheme="minorHAnsi" w:hAnsiTheme="minorHAnsi" w:cstheme="minorHAnsi"/>
          <w:spacing w:val="-11"/>
        </w:rPr>
        <w:t xml:space="preserve"> </w:t>
      </w:r>
      <w:r w:rsidRPr="00260C07">
        <w:rPr>
          <w:rFonts w:asciiTheme="minorHAnsi" w:hAnsiTheme="minorHAnsi" w:cstheme="minorHAnsi"/>
        </w:rPr>
        <w:t>podrá</w:t>
      </w:r>
      <w:r w:rsidRPr="00260C07">
        <w:rPr>
          <w:rFonts w:asciiTheme="minorHAnsi" w:hAnsiTheme="minorHAnsi" w:cstheme="minorHAnsi"/>
          <w:spacing w:val="-9"/>
        </w:rPr>
        <w:t xml:space="preserve"> </w:t>
      </w:r>
      <w:r w:rsidRPr="00260C07">
        <w:rPr>
          <w:rFonts w:asciiTheme="minorHAnsi" w:hAnsiTheme="minorHAnsi" w:cstheme="minorHAnsi"/>
        </w:rPr>
        <w:t>modificar</w:t>
      </w:r>
      <w:r w:rsidRPr="00260C07">
        <w:rPr>
          <w:rFonts w:asciiTheme="minorHAnsi" w:hAnsiTheme="minorHAnsi" w:cstheme="minorHAnsi"/>
          <w:spacing w:val="-12"/>
        </w:rPr>
        <w:t xml:space="preserve"> </w:t>
      </w:r>
      <w:r w:rsidRPr="00260C07">
        <w:rPr>
          <w:rFonts w:asciiTheme="minorHAnsi" w:hAnsiTheme="minorHAnsi" w:cstheme="minorHAnsi"/>
        </w:rPr>
        <w:t>o</w:t>
      </w:r>
      <w:r w:rsidRPr="00260C07">
        <w:rPr>
          <w:rFonts w:asciiTheme="minorHAnsi" w:hAnsiTheme="minorHAnsi" w:cstheme="minorHAnsi"/>
          <w:spacing w:val="-8"/>
        </w:rPr>
        <w:t xml:space="preserve"> </w:t>
      </w:r>
      <w:r w:rsidRPr="00260C07">
        <w:rPr>
          <w:rFonts w:asciiTheme="minorHAnsi" w:hAnsiTheme="minorHAnsi" w:cstheme="minorHAnsi"/>
        </w:rPr>
        <w:t>adicionar</w:t>
      </w:r>
      <w:r w:rsidRPr="00260C07">
        <w:rPr>
          <w:rFonts w:asciiTheme="minorHAnsi" w:hAnsiTheme="minorHAnsi" w:cstheme="minorHAnsi"/>
          <w:spacing w:val="-12"/>
        </w:rPr>
        <w:t xml:space="preserve"> </w:t>
      </w:r>
      <w:r w:rsidRPr="00260C07">
        <w:rPr>
          <w:rFonts w:asciiTheme="minorHAnsi" w:hAnsiTheme="minorHAnsi" w:cstheme="minorHAnsi"/>
        </w:rPr>
        <w:t>el</w:t>
      </w:r>
      <w:r w:rsidRPr="00260C07">
        <w:rPr>
          <w:rFonts w:asciiTheme="minorHAnsi" w:hAnsiTheme="minorHAnsi" w:cstheme="minorHAnsi"/>
          <w:spacing w:val="-9"/>
        </w:rPr>
        <w:t xml:space="preserve"> </w:t>
      </w:r>
      <w:r w:rsidRPr="00260C07">
        <w:rPr>
          <w:rFonts w:asciiTheme="minorHAnsi" w:hAnsiTheme="minorHAnsi" w:cstheme="minorHAnsi"/>
        </w:rPr>
        <w:t>valor</w:t>
      </w:r>
      <w:r w:rsidRPr="00260C07">
        <w:rPr>
          <w:rFonts w:asciiTheme="minorHAnsi" w:hAnsiTheme="minorHAnsi" w:cstheme="minorHAnsi"/>
          <w:spacing w:val="-12"/>
        </w:rPr>
        <w:t xml:space="preserve"> </w:t>
      </w:r>
      <w:r w:rsidRPr="00260C07">
        <w:rPr>
          <w:rFonts w:asciiTheme="minorHAnsi" w:hAnsiTheme="minorHAnsi" w:cstheme="minorHAnsi"/>
        </w:rPr>
        <w:t>ofertado, toda</w:t>
      </w:r>
      <w:r w:rsidRPr="00260C07">
        <w:rPr>
          <w:rFonts w:asciiTheme="minorHAnsi" w:hAnsiTheme="minorHAnsi" w:cstheme="minorHAnsi"/>
          <w:spacing w:val="-13"/>
        </w:rPr>
        <w:t xml:space="preserve"> </w:t>
      </w:r>
      <w:r w:rsidRPr="00260C07">
        <w:rPr>
          <w:rFonts w:asciiTheme="minorHAnsi" w:hAnsiTheme="minorHAnsi" w:cstheme="minorHAnsi"/>
        </w:rPr>
        <w:t>vez</w:t>
      </w:r>
      <w:r w:rsidRPr="00260C07">
        <w:rPr>
          <w:rFonts w:asciiTheme="minorHAnsi" w:hAnsiTheme="minorHAnsi" w:cstheme="minorHAnsi"/>
          <w:spacing w:val="-12"/>
        </w:rPr>
        <w:t xml:space="preserve"> </w:t>
      </w:r>
      <w:r w:rsidRPr="00260C07">
        <w:rPr>
          <w:rFonts w:asciiTheme="minorHAnsi" w:hAnsiTheme="minorHAnsi" w:cstheme="minorHAnsi"/>
        </w:rPr>
        <w:t>que</w:t>
      </w:r>
      <w:r w:rsidRPr="00260C07">
        <w:rPr>
          <w:rFonts w:asciiTheme="minorHAnsi" w:hAnsiTheme="minorHAnsi" w:cstheme="minorHAnsi"/>
          <w:spacing w:val="-13"/>
        </w:rPr>
        <w:t xml:space="preserve"> </w:t>
      </w:r>
      <w:r w:rsidRPr="00260C07">
        <w:rPr>
          <w:rFonts w:asciiTheme="minorHAnsi" w:hAnsiTheme="minorHAnsi" w:cstheme="minorHAnsi"/>
        </w:rPr>
        <w:t>el</w:t>
      </w:r>
      <w:r w:rsidRPr="00260C07">
        <w:rPr>
          <w:rFonts w:asciiTheme="minorHAnsi" w:hAnsiTheme="minorHAnsi" w:cstheme="minorHAnsi"/>
          <w:spacing w:val="-12"/>
        </w:rPr>
        <w:t xml:space="preserve"> </w:t>
      </w:r>
      <w:r w:rsidRPr="00260C07">
        <w:rPr>
          <w:rFonts w:asciiTheme="minorHAnsi" w:hAnsiTheme="minorHAnsi" w:cstheme="minorHAnsi"/>
        </w:rPr>
        <w:t>presupuesto</w:t>
      </w:r>
      <w:r w:rsidRPr="00260C07">
        <w:rPr>
          <w:rFonts w:asciiTheme="minorHAnsi" w:hAnsiTheme="minorHAnsi" w:cstheme="minorHAnsi"/>
          <w:spacing w:val="-13"/>
        </w:rPr>
        <w:t xml:space="preserve"> </w:t>
      </w:r>
      <w:r w:rsidRPr="00260C07">
        <w:rPr>
          <w:rFonts w:asciiTheme="minorHAnsi" w:hAnsiTheme="minorHAnsi" w:cstheme="minorHAnsi"/>
        </w:rPr>
        <w:t>destinado</w:t>
      </w:r>
      <w:r w:rsidRPr="00260C07">
        <w:rPr>
          <w:rFonts w:asciiTheme="minorHAnsi" w:hAnsiTheme="minorHAnsi" w:cstheme="minorHAnsi"/>
          <w:spacing w:val="-12"/>
        </w:rPr>
        <w:t xml:space="preserve"> </w:t>
      </w:r>
      <w:r w:rsidRPr="00260C07">
        <w:rPr>
          <w:rFonts w:asciiTheme="minorHAnsi" w:hAnsiTheme="minorHAnsi" w:cstheme="minorHAnsi"/>
        </w:rPr>
        <w:t>para</w:t>
      </w:r>
      <w:r w:rsidRPr="00260C07">
        <w:rPr>
          <w:rFonts w:asciiTheme="minorHAnsi" w:hAnsiTheme="minorHAnsi" w:cstheme="minorHAnsi"/>
          <w:spacing w:val="-13"/>
        </w:rPr>
        <w:t xml:space="preserve"> </w:t>
      </w:r>
      <w:r w:rsidRPr="00260C07">
        <w:rPr>
          <w:rFonts w:asciiTheme="minorHAnsi" w:hAnsiTheme="minorHAnsi" w:cstheme="minorHAnsi"/>
        </w:rPr>
        <w:t>la</w:t>
      </w:r>
      <w:r w:rsidRPr="00260C07">
        <w:rPr>
          <w:rFonts w:asciiTheme="minorHAnsi" w:hAnsiTheme="minorHAnsi" w:cstheme="minorHAnsi"/>
          <w:spacing w:val="-12"/>
        </w:rPr>
        <w:t xml:space="preserve"> </w:t>
      </w:r>
      <w:r w:rsidRPr="00260C07">
        <w:rPr>
          <w:rFonts w:asciiTheme="minorHAnsi" w:hAnsiTheme="minorHAnsi" w:cstheme="minorHAnsi"/>
        </w:rPr>
        <w:t>ejecución</w:t>
      </w:r>
      <w:r w:rsidRPr="00260C07">
        <w:rPr>
          <w:rFonts w:asciiTheme="minorHAnsi" w:hAnsiTheme="minorHAnsi" w:cstheme="minorHAnsi"/>
          <w:spacing w:val="-12"/>
        </w:rPr>
        <w:t xml:space="preserve"> </w:t>
      </w:r>
      <w:r w:rsidRPr="00260C07">
        <w:rPr>
          <w:rFonts w:asciiTheme="minorHAnsi" w:hAnsiTheme="minorHAnsi" w:cstheme="minorHAnsi"/>
        </w:rPr>
        <w:t>de</w:t>
      </w:r>
      <w:r w:rsidRPr="00260C07">
        <w:rPr>
          <w:rFonts w:asciiTheme="minorHAnsi" w:hAnsiTheme="minorHAnsi" w:cstheme="minorHAnsi"/>
          <w:spacing w:val="-13"/>
        </w:rPr>
        <w:t xml:space="preserve"> </w:t>
      </w:r>
      <w:r w:rsidRPr="00260C07">
        <w:rPr>
          <w:rFonts w:asciiTheme="minorHAnsi" w:hAnsiTheme="minorHAnsi" w:cstheme="minorHAnsi"/>
        </w:rPr>
        <w:t>los</w:t>
      </w:r>
      <w:r w:rsidRPr="00260C07">
        <w:rPr>
          <w:rFonts w:asciiTheme="minorHAnsi" w:hAnsiTheme="minorHAnsi" w:cstheme="minorHAnsi"/>
          <w:spacing w:val="-12"/>
        </w:rPr>
        <w:t xml:space="preserve"> </w:t>
      </w:r>
      <w:r w:rsidRPr="00260C07">
        <w:rPr>
          <w:rFonts w:asciiTheme="minorHAnsi" w:hAnsiTheme="minorHAnsi" w:cstheme="minorHAnsi"/>
        </w:rPr>
        <w:t>proyectos</w:t>
      </w:r>
      <w:r w:rsidRPr="00260C07">
        <w:rPr>
          <w:rFonts w:asciiTheme="minorHAnsi" w:hAnsiTheme="minorHAnsi" w:cstheme="minorHAnsi"/>
          <w:spacing w:val="-13"/>
        </w:rPr>
        <w:t xml:space="preserve"> </w:t>
      </w:r>
      <w:r w:rsidRPr="00260C07">
        <w:rPr>
          <w:rFonts w:asciiTheme="minorHAnsi" w:hAnsiTheme="minorHAnsi" w:cstheme="minorHAnsi"/>
        </w:rPr>
        <w:t>fue</w:t>
      </w:r>
      <w:r w:rsidRPr="00260C07">
        <w:rPr>
          <w:rFonts w:asciiTheme="minorHAnsi" w:hAnsiTheme="minorHAnsi" w:cstheme="minorHAnsi"/>
          <w:spacing w:val="-12"/>
        </w:rPr>
        <w:t xml:space="preserve"> </w:t>
      </w:r>
      <w:r w:rsidRPr="00260C07">
        <w:rPr>
          <w:rFonts w:asciiTheme="minorHAnsi" w:hAnsiTheme="minorHAnsi" w:cstheme="minorHAnsi"/>
        </w:rPr>
        <w:t>previamente</w:t>
      </w:r>
      <w:r w:rsidRPr="00260C07">
        <w:rPr>
          <w:rFonts w:asciiTheme="minorHAnsi" w:hAnsiTheme="minorHAnsi" w:cstheme="minorHAnsi"/>
          <w:spacing w:val="-13"/>
        </w:rPr>
        <w:t xml:space="preserve"> </w:t>
      </w:r>
      <w:r w:rsidRPr="00260C07">
        <w:rPr>
          <w:rFonts w:asciiTheme="minorHAnsi" w:hAnsiTheme="minorHAnsi" w:cstheme="minorHAnsi"/>
        </w:rPr>
        <w:t>aprobado por la Entidad Nacional Competente. No se realizarán ajustes por cambio de vigencia.</w:t>
      </w:r>
    </w:p>
    <w:p w14:paraId="16CAB4FB" w14:textId="77777777" w:rsidR="00ED2FBC" w:rsidRPr="00260C07" w:rsidRDefault="00ED2FBC" w:rsidP="00B45BFB">
      <w:pPr>
        <w:pStyle w:val="Ttulo1"/>
        <w:tabs>
          <w:tab w:val="left" w:pos="1763"/>
        </w:tabs>
        <w:spacing w:before="150" w:line="276" w:lineRule="auto"/>
        <w:ind w:right="-3"/>
        <w:rPr>
          <w:rFonts w:asciiTheme="minorHAnsi" w:hAnsiTheme="minorHAnsi" w:cstheme="minorHAnsi"/>
        </w:rPr>
      </w:pPr>
    </w:p>
    <w:p w14:paraId="1F71208D" w14:textId="3E672A33" w:rsidR="00983757" w:rsidRPr="00260C07" w:rsidRDefault="00000000" w:rsidP="00B45BFB">
      <w:pPr>
        <w:pStyle w:val="Ttulo1"/>
        <w:tabs>
          <w:tab w:val="left" w:pos="1763"/>
        </w:tabs>
        <w:spacing w:before="150" w:line="276" w:lineRule="auto"/>
        <w:ind w:right="-3"/>
        <w:rPr>
          <w:rFonts w:asciiTheme="minorHAnsi" w:hAnsiTheme="minorHAnsi" w:cstheme="minorHAnsi"/>
          <w:u w:val="none"/>
        </w:rPr>
      </w:pPr>
      <w:r w:rsidRPr="00260C07">
        <w:rPr>
          <w:rFonts w:asciiTheme="minorHAnsi" w:hAnsiTheme="minorHAnsi" w:cstheme="minorHAnsi"/>
        </w:rPr>
        <w:t>CLÁUSULA</w:t>
      </w:r>
      <w:r w:rsidRPr="00260C07">
        <w:rPr>
          <w:rFonts w:asciiTheme="minorHAnsi" w:hAnsiTheme="minorHAnsi" w:cstheme="minorHAnsi"/>
          <w:spacing w:val="-5"/>
        </w:rPr>
        <w:t xml:space="preserve"> V.</w:t>
      </w:r>
      <w:r w:rsidRPr="00260C07">
        <w:rPr>
          <w:rFonts w:asciiTheme="minorHAnsi" w:hAnsiTheme="minorHAnsi" w:cstheme="minorHAnsi"/>
          <w:u w:val="none"/>
        </w:rPr>
        <w:tab/>
      </w:r>
      <w:r w:rsidRPr="00260C07">
        <w:rPr>
          <w:rFonts w:asciiTheme="minorHAnsi" w:hAnsiTheme="minorHAnsi" w:cstheme="minorHAnsi"/>
        </w:rPr>
        <w:t>FORMA</w:t>
      </w:r>
      <w:r w:rsidRPr="00260C07">
        <w:rPr>
          <w:rFonts w:asciiTheme="minorHAnsi" w:hAnsiTheme="minorHAnsi" w:cstheme="minorHAnsi"/>
          <w:spacing w:val="-2"/>
        </w:rPr>
        <w:t xml:space="preserve"> </w:t>
      </w:r>
      <w:r w:rsidRPr="00260C07">
        <w:rPr>
          <w:rFonts w:asciiTheme="minorHAnsi" w:hAnsiTheme="minorHAnsi" w:cstheme="minorHAnsi"/>
        </w:rPr>
        <w:t>DE</w:t>
      </w:r>
      <w:r w:rsidRPr="00260C07">
        <w:rPr>
          <w:rFonts w:asciiTheme="minorHAnsi" w:hAnsiTheme="minorHAnsi" w:cstheme="minorHAnsi"/>
          <w:spacing w:val="-3"/>
        </w:rPr>
        <w:t xml:space="preserve"> </w:t>
      </w:r>
      <w:r w:rsidRPr="00260C07">
        <w:rPr>
          <w:rFonts w:asciiTheme="minorHAnsi" w:hAnsiTheme="minorHAnsi" w:cstheme="minorHAnsi"/>
          <w:spacing w:val="-4"/>
        </w:rPr>
        <w:t>PAGO</w:t>
      </w:r>
    </w:p>
    <w:p w14:paraId="53819E16" w14:textId="77777777" w:rsidR="007B5EA7" w:rsidRPr="00260C07" w:rsidRDefault="007B5EA7" w:rsidP="00B45BFB">
      <w:pPr>
        <w:spacing w:line="276" w:lineRule="auto"/>
        <w:ind w:right="-3"/>
        <w:jc w:val="both"/>
        <w:rPr>
          <w:rFonts w:asciiTheme="minorHAnsi" w:hAnsiTheme="minorHAnsi" w:cstheme="minorHAnsi"/>
        </w:rPr>
      </w:pPr>
    </w:p>
    <w:p w14:paraId="7D583619" w14:textId="77777777" w:rsidR="007B5EA7" w:rsidRPr="00260C07" w:rsidRDefault="00000000" w:rsidP="00B45BFB">
      <w:pPr>
        <w:spacing w:line="276" w:lineRule="auto"/>
        <w:ind w:right="-3" w:firstLine="282"/>
        <w:jc w:val="both"/>
        <w:rPr>
          <w:rFonts w:asciiTheme="minorHAnsi" w:hAnsiTheme="minorHAnsi" w:cstheme="minorHAnsi"/>
          <w:spacing w:val="-2"/>
        </w:rPr>
      </w:pPr>
      <w:r w:rsidRPr="00260C07">
        <w:rPr>
          <w:rFonts w:asciiTheme="minorHAnsi" w:hAnsiTheme="minorHAnsi" w:cstheme="minorHAnsi"/>
        </w:rPr>
        <w:t>El</w:t>
      </w:r>
      <w:r w:rsidRPr="00260C07">
        <w:rPr>
          <w:rFonts w:asciiTheme="minorHAnsi" w:hAnsiTheme="minorHAnsi" w:cstheme="minorHAnsi"/>
          <w:spacing w:val="-6"/>
        </w:rPr>
        <w:t xml:space="preserve"> </w:t>
      </w:r>
      <w:r w:rsidRPr="00260C07">
        <w:rPr>
          <w:rFonts w:asciiTheme="minorHAnsi" w:hAnsiTheme="minorHAnsi" w:cstheme="minorHAnsi"/>
          <w:b/>
        </w:rPr>
        <w:t>CONTRATANTE</w:t>
      </w:r>
      <w:r w:rsidRPr="00260C07">
        <w:rPr>
          <w:rFonts w:asciiTheme="minorHAnsi" w:hAnsiTheme="minorHAnsi" w:cstheme="minorHAnsi"/>
          <w:b/>
          <w:spacing w:val="-3"/>
        </w:rPr>
        <w:t xml:space="preserve"> </w:t>
      </w:r>
      <w:r w:rsidRPr="00260C07">
        <w:rPr>
          <w:rFonts w:asciiTheme="minorHAnsi" w:hAnsiTheme="minorHAnsi" w:cstheme="minorHAnsi"/>
        </w:rPr>
        <w:t>pagará</w:t>
      </w:r>
      <w:r w:rsidRPr="00260C07">
        <w:rPr>
          <w:rFonts w:asciiTheme="minorHAnsi" w:hAnsiTheme="minorHAnsi" w:cstheme="minorHAnsi"/>
          <w:spacing w:val="-6"/>
        </w:rPr>
        <w:t xml:space="preserve"> </w:t>
      </w:r>
      <w:r w:rsidRPr="00260C07">
        <w:rPr>
          <w:rFonts w:asciiTheme="minorHAnsi" w:hAnsiTheme="minorHAnsi" w:cstheme="minorHAnsi"/>
        </w:rPr>
        <w:t>el</w:t>
      </w:r>
      <w:r w:rsidRPr="00260C07">
        <w:rPr>
          <w:rFonts w:asciiTheme="minorHAnsi" w:hAnsiTheme="minorHAnsi" w:cstheme="minorHAnsi"/>
          <w:spacing w:val="-4"/>
        </w:rPr>
        <w:t xml:space="preserve"> </w:t>
      </w:r>
      <w:r w:rsidRPr="00260C07">
        <w:rPr>
          <w:rFonts w:asciiTheme="minorHAnsi" w:hAnsiTheme="minorHAnsi" w:cstheme="minorHAnsi"/>
        </w:rPr>
        <w:t>contrato</w:t>
      </w:r>
      <w:r w:rsidRPr="00260C07">
        <w:rPr>
          <w:rFonts w:asciiTheme="minorHAnsi" w:hAnsiTheme="minorHAnsi" w:cstheme="minorHAnsi"/>
          <w:spacing w:val="-5"/>
        </w:rPr>
        <w:t xml:space="preserve"> </w:t>
      </w:r>
      <w:r w:rsidRPr="00260C07">
        <w:rPr>
          <w:rFonts w:asciiTheme="minorHAnsi" w:hAnsiTheme="minorHAnsi" w:cstheme="minorHAnsi"/>
        </w:rPr>
        <w:t>de</w:t>
      </w:r>
      <w:r w:rsidRPr="00260C07">
        <w:rPr>
          <w:rFonts w:asciiTheme="minorHAnsi" w:hAnsiTheme="minorHAnsi" w:cstheme="minorHAnsi"/>
          <w:spacing w:val="-4"/>
        </w:rPr>
        <w:t xml:space="preserve"> </w:t>
      </w:r>
      <w:r w:rsidRPr="00260C07">
        <w:rPr>
          <w:rFonts w:asciiTheme="minorHAnsi" w:hAnsiTheme="minorHAnsi" w:cstheme="minorHAnsi"/>
          <w:b/>
        </w:rPr>
        <w:t>INTERVENTORÍA</w:t>
      </w:r>
      <w:r w:rsidRPr="00260C07">
        <w:rPr>
          <w:rFonts w:asciiTheme="minorHAnsi" w:hAnsiTheme="minorHAnsi" w:cstheme="minorHAnsi"/>
          <w:b/>
          <w:spacing w:val="-5"/>
        </w:rPr>
        <w:t xml:space="preserve"> </w:t>
      </w:r>
      <w:r w:rsidRPr="00260C07">
        <w:rPr>
          <w:rFonts w:asciiTheme="minorHAnsi" w:hAnsiTheme="minorHAnsi" w:cstheme="minorHAnsi"/>
        </w:rPr>
        <w:t>de</w:t>
      </w:r>
      <w:r w:rsidRPr="00260C07">
        <w:rPr>
          <w:rFonts w:asciiTheme="minorHAnsi" w:hAnsiTheme="minorHAnsi" w:cstheme="minorHAnsi"/>
          <w:spacing w:val="-4"/>
        </w:rPr>
        <w:t xml:space="preserve"> </w:t>
      </w:r>
      <w:r w:rsidRPr="00260C07">
        <w:rPr>
          <w:rFonts w:asciiTheme="minorHAnsi" w:hAnsiTheme="minorHAnsi" w:cstheme="minorHAnsi"/>
        </w:rPr>
        <w:t>la</w:t>
      </w:r>
      <w:r w:rsidRPr="00260C07">
        <w:rPr>
          <w:rFonts w:asciiTheme="minorHAnsi" w:hAnsiTheme="minorHAnsi" w:cstheme="minorHAnsi"/>
          <w:spacing w:val="-6"/>
        </w:rPr>
        <w:t xml:space="preserve"> </w:t>
      </w:r>
      <w:r w:rsidRPr="00260C07">
        <w:rPr>
          <w:rFonts w:asciiTheme="minorHAnsi" w:hAnsiTheme="minorHAnsi" w:cstheme="minorHAnsi"/>
        </w:rPr>
        <w:t>siguiente</w:t>
      </w:r>
      <w:r w:rsidRPr="00260C07">
        <w:rPr>
          <w:rFonts w:asciiTheme="minorHAnsi" w:hAnsiTheme="minorHAnsi" w:cstheme="minorHAnsi"/>
          <w:spacing w:val="-5"/>
        </w:rPr>
        <w:t xml:space="preserve"> </w:t>
      </w:r>
      <w:r w:rsidRPr="00260C07">
        <w:rPr>
          <w:rFonts w:asciiTheme="minorHAnsi" w:hAnsiTheme="minorHAnsi" w:cstheme="minorHAnsi"/>
          <w:spacing w:val="-2"/>
        </w:rPr>
        <w:t>manera:</w:t>
      </w:r>
    </w:p>
    <w:p w14:paraId="425997D0" w14:textId="77777777" w:rsidR="007B5EA7" w:rsidRPr="00260C07" w:rsidRDefault="007B5EA7" w:rsidP="00B45BFB">
      <w:pPr>
        <w:spacing w:line="276" w:lineRule="auto"/>
        <w:ind w:right="-3"/>
        <w:jc w:val="both"/>
        <w:rPr>
          <w:rFonts w:asciiTheme="minorHAnsi" w:hAnsiTheme="minorHAnsi" w:cstheme="minorHAnsi"/>
          <w:spacing w:val="-2"/>
        </w:rPr>
      </w:pPr>
    </w:p>
    <w:p w14:paraId="5F3C63B9" w14:textId="15BAD79A" w:rsidR="007B5EA7" w:rsidRPr="00260C07" w:rsidRDefault="00000000" w:rsidP="00B45BFB">
      <w:pPr>
        <w:pStyle w:val="Prrafodelista"/>
        <w:numPr>
          <w:ilvl w:val="0"/>
          <w:numId w:val="23"/>
        </w:numPr>
        <w:spacing w:line="276" w:lineRule="auto"/>
        <w:ind w:right="-3"/>
        <w:jc w:val="both"/>
        <w:rPr>
          <w:rFonts w:asciiTheme="minorHAnsi" w:hAnsiTheme="minorHAnsi" w:cstheme="minorHAnsi"/>
        </w:rPr>
      </w:pPr>
      <w:r w:rsidRPr="00260C07">
        <w:rPr>
          <w:rFonts w:asciiTheme="minorHAnsi" w:hAnsiTheme="minorHAnsi" w:cstheme="minorHAnsi"/>
        </w:rPr>
        <w:t xml:space="preserve">Pagos mensuales hasta </w:t>
      </w:r>
      <w:r w:rsidR="00C669BB" w:rsidRPr="00260C07">
        <w:rPr>
          <w:rFonts w:asciiTheme="minorHAnsi" w:hAnsiTheme="minorHAnsi" w:cstheme="minorHAnsi"/>
        </w:rPr>
        <w:t>el ochenta por ciento (80%) del valor del contrato</w:t>
      </w:r>
      <w:r w:rsidRPr="00260C07">
        <w:rPr>
          <w:rFonts w:asciiTheme="minorHAnsi" w:hAnsiTheme="minorHAnsi" w:cstheme="minorHAnsi"/>
        </w:rPr>
        <w:t xml:space="preserve">, como un valor fijo mensual de conformidad con la oferta </w:t>
      </w:r>
      <w:r w:rsidR="007B5EA7" w:rsidRPr="00260C07">
        <w:rPr>
          <w:rFonts w:asciiTheme="minorHAnsi" w:hAnsiTheme="minorHAnsi" w:cstheme="minorHAnsi"/>
        </w:rPr>
        <w:t xml:space="preserve">económica </w:t>
      </w:r>
      <w:r w:rsidRPr="00260C07">
        <w:rPr>
          <w:rFonts w:asciiTheme="minorHAnsi" w:hAnsiTheme="minorHAnsi" w:cstheme="minorHAnsi"/>
        </w:rPr>
        <w:t>presentada y aceptada, por instrucción del Fideicomitente teniendo en cuenta la estructura de costos aprobada</w:t>
      </w:r>
      <w:r w:rsidRPr="00260C07">
        <w:rPr>
          <w:rFonts w:asciiTheme="minorHAnsi" w:hAnsiTheme="minorHAnsi" w:cstheme="minorHAnsi"/>
          <w:spacing w:val="-2"/>
        </w:rPr>
        <w:t xml:space="preserve"> </w:t>
      </w:r>
      <w:r w:rsidRPr="00260C07">
        <w:rPr>
          <w:rFonts w:asciiTheme="minorHAnsi" w:hAnsiTheme="minorHAnsi" w:cstheme="minorHAnsi"/>
        </w:rPr>
        <w:t>por</w:t>
      </w:r>
      <w:r w:rsidRPr="00260C07">
        <w:rPr>
          <w:rFonts w:asciiTheme="minorHAnsi" w:hAnsiTheme="minorHAnsi" w:cstheme="minorHAnsi"/>
          <w:spacing w:val="-2"/>
        </w:rPr>
        <w:t xml:space="preserve"> </w:t>
      </w:r>
      <w:r w:rsidRPr="00260C07">
        <w:rPr>
          <w:rFonts w:asciiTheme="minorHAnsi" w:hAnsiTheme="minorHAnsi" w:cstheme="minorHAnsi"/>
        </w:rPr>
        <w:t>la</w:t>
      </w:r>
      <w:r w:rsidRPr="00260C07">
        <w:rPr>
          <w:rFonts w:asciiTheme="minorHAnsi" w:hAnsiTheme="minorHAnsi" w:cstheme="minorHAnsi"/>
          <w:spacing w:val="-2"/>
        </w:rPr>
        <w:t xml:space="preserve"> </w:t>
      </w:r>
      <w:r w:rsidRPr="00260C07">
        <w:rPr>
          <w:rFonts w:asciiTheme="minorHAnsi" w:hAnsiTheme="minorHAnsi" w:cstheme="minorHAnsi"/>
        </w:rPr>
        <w:t>Entidad</w:t>
      </w:r>
      <w:r w:rsidRPr="00260C07">
        <w:rPr>
          <w:rFonts w:asciiTheme="minorHAnsi" w:hAnsiTheme="minorHAnsi" w:cstheme="minorHAnsi"/>
          <w:spacing w:val="-3"/>
        </w:rPr>
        <w:t xml:space="preserve"> </w:t>
      </w:r>
      <w:r w:rsidRPr="00260C07">
        <w:rPr>
          <w:rFonts w:asciiTheme="minorHAnsi" w:hAnsiTheme="minorHAnsi" w:cstheme="minorHAnsi"/>
        </w:rPr>
        <w:t>Nacional</w:t>
      </w:r>
      <w:r w:rsidRPr="00260C07">
        <w:rPr>
          <w:rFonts w:asciiTheme="minorHAnsi" w:hAnsiTheme="minorHAnsi" w:cstheme="minorHAnsi"/>
          <w:spacing w:val="-2"/>
        </w:rPr>
        <w:t xml:space="preserve"> </w:t>
      </w:r>
      <w:r w:rsidRPr="00260C07">
        <w:rPr>
          <w:rFonts w:asciiTheme="minorHAnsi" w:hAnsiTheme="minorHAnsi" w:cstheme="minorHAnsi"/>
        </w:rPr>
        <w:t>Competente</w:t>
      </w:r>
      <w:r w:rsidRPr="00260C07">
        <w:rPr>
          <w:rFonts w:asciiTheme="minorHAnsi" w:hAnsiTheme="minorHAnsi" w:cstheme="minorHAnsi"/>
          <w:spacing w:val="-2"/>
        </w:rPr>
        <w:t xml:space="preserve"> </w:t>
      </w:r>
      <w:r w:rsidRPr="00260C07">
        <w:rPr>
          <w:rFonts w:asciiTheme="minorHAnsi" w:hAnsiTheme="minorHAnsi" w:cstheme="minorHAnsi"/>
        </w:rPr>
        <w:t>para el</w:t>
      </w:r>
      <w:r w:rsidRPr="00260C07">
        <w:rPr>
          <w:rFonts w:asciiTheme="minorHAnsi" w:hAnsiTheme="minorHAnsi" w:cstheme="minorHAnsi"/>
          <w:spacing w:val="-4"/>
        </w:rPr>
        <w:t xml:space="preserve"> </w:t>
      </w:r>
      <w:r w:rsidRPr="00260C07">
        <w:rPr>
          <w:rFonts w:asciiTheme="minorHAnsi" w:hAnsiTheme="minorHAnsi" w:cstheme="minorHAnsi"/>
        </w:rPr>
        <w:t>proyecto</w:t>
      </w:r>
      <w:r w:rsidRPr="00260C07">
        <w:rPr>
          <w:rFonts w:asciiTheme="minorHAnsi" w:hAnsiTheme="minorHAnsi" w:cstheme="minorHAnsi"/>
          <w:spacing w:val="-1"/>
        </w:rPr>
        <w:t xml:space="preserve"> </w:t>
      </w:r>
      <w:r w:rsidRPr="00260C07">
        <w:rPr>
          <w:rFonts w:asciiTheme="minorHAnsi" w:hAnsiTheme="minorHAnsi" w:cstheme="minorHAnsi"/>
        </w:rPr>
        <w:t>en</w:t>
      </w:r>
      <w:r w:rsidRPr="00260C07">
        <w:rPr>
          <w:rFonts w:asciiTheme="minorHAnsi" w:hAnsiTheme="minorHAnsi" w:cstheme="minorHAnsi"/>
          <w:spacing w:val="-3"/>
        </w:rPr>
        <w:t xml:space="preserve"> </w:t>
      </w:r>
      <w:r w:rsidRPr="00260C07">
        <w:rPr>
          <w:rFonts w:asciiTheme="minorHAnsi" w:hAnsiTheme="minorHAnsi" w:cstheme="minorHAnsi"/>
        </w:rPr>
        <w:t>cuestión.</w:t>
      </w:r>
      <w:r w:rsidRPr="00260C07">
        <w:rPr>
          <w:rFonts w:asciiTheme="minorHAnsi" w:hAnsiTheme="minorHAnsi" w:cstheme="minorHAnsi"/>
          <w:spacing w:val="-5"/>
        </w:rPr>
        <w:t xml:space="preserve"> </w:t>
      </w:r>
      <w:r w:rsidRPr="00260C07">
        <w:rPr>
          <w:rFonts w:asciiTheme="minorHAnsi" w:hAnsiTheme="minorHAnsi" w:cstheme="minorHAnsi"/>
        </w:rPr>
        <w:t>Para</w:t>
      </w:r>
      <w:r w:rsidRPr="00260C07">
        <w:rPr>
          <w:rFonts w:asciiTheme="minorHAnsi" w:hAnsiTheme="minorHAnsi" w:cstheme="minorHAnsi"/>
          <w:spacing w:val="-5"/>
        </w:rPr>
        <w:t xml:space="preserve"> </w:t>
      </w:r>
      <w:r w:rsidRPr="00260C07">
        <w:rPr>
          <w:rFonts w:asciiTheme="minorHAnsi" w:hAnsiTheme="minorHAnsi" w:cstheme="minorHAnsi"/>
        </w:rPr>
        <w:t>este</w:t>
      </w:r>
      <w:r w:rsidRPr="00260C07">
        <w:rPr>
          <w:rFonts w:asciiTheme="minorHAnsi" w:hAnsiTheme="minorHAnsi" w:cstheme="minorHAnsi"/>
          <w:spacing w:val="-2"/>
        </w:rPr>
        <w:t xml:space="preserve"> </w:t>
      </w:r>
      <w:r w:rsidRPr="00260C07">
        <w:rPr>
          <w:rFonts w:asciiTheme="minorHAnsi" w:hAnsiTheme="minorHAnsi" w:cstheme="minorHAnsi"/>
        </w:rPr>
        <w:t>pago,</w:t>
      </w:r>
      <w:r w:rsidRPr="00260C07">
        <w:rPr>
          <w:rFonts w:asciiTheme="minorHAnsi" w:hAnsiTheme="minorHAnsi" w:cstheme="minorHAnsi"/>
          <w:spacing w:val="-2"/>
        </w:rPr>
        <w:t xml:space="preserve"> </w:t>
      </w:r>
      <w:r w:rsidR="007B5EA7" w:rsidRPr="00260C07">
        <w:rPr>
          <w:rFonts w:asciiTheme="minorHAnsi" w:hAnsiTheme="minorHAnsi" w:cstheme="minorHAnsi"/>
        </w:rPr>
        <w:t>se harán</w:t>
      </w:r>
      <w:r w:rsidR="007B5EA7" w:rsidRPr="00260C07">
        <w:rPr>
          <w:rFonts w:asciiTheme="minorHAnsi" w:hAnsiTheme="minorHAnsi" w:cstheme="minorHAnsi"/>
          <w:spacing w:val="-1"/>
        </w:rPr>
        <w:t xml:space="preserve"> </w:t>
      </w:r>
      <w:r w:rsidR="007B5EA7" w:rsidRPr="00260C07">
        <w:rPr>
          <w:rFonts w:asciiTheme="minorHAnsi" w:hAnsiTheme="minorHAnsi" w:cstheme="minorHAnsi"/>
        </w:rPr>
        <w:t>cortes al</w:t>
      </w:r>
      <w:r w:rsidR="007B5EA7" w:rsidRPr="00260C07">
        <w:rPr>
          <w:rFonts w:asciiTheme="minorHAnsi" w:hAnsiTheme="minorHAnsi" w:cstheme="minorHAnsi"/>
          <w:spacing w:val="-10"/>
        </w:rPr>
        <w:t xml:space="preserve"> </w:t>
      </w:r>
      <w:r w:rsidR="007B5EA7" w:rsidRPr="00260C07">
        <w:rPr>
          <w:rFonts w:asciiTheme="minorHAnsi" w:hAnsiTheme="minorHAnsi" w:cstheme="minorHAnsi"/>
        </w:rPr>
        <w:t>final</w:t>
      </w:r>
      <w:r w:rsidR="007B5EA7" w:rsidRPr="00260C07">
        <w:rPr>
          <w:rFonts w:asciiTheme="minorHAnsi" w:hAnsiTheme="minorHAnsi" w:cstheme="minorHAnsi"/>
          <w:spacing w:val="-9"/>
        </w:rPr>
        <w:t xml:space="preserve"> </w:t>
      </w:r>
      <w:r w:rsidR="007B5EA7" w:rsidRPr="00260C07">
        <w:rPr>
          <w:rFonts w:asciiTheme="minorHAnsi" w:hAnsiTheme="minorHAnsi" w:cstheme="minorHAnsi"/>
        </w:rPr>
        <w:t>de</w:t>
      </w:r>
      <w:r w:rsidR="007B5EA7" w:rsidRPr="00260C07">
        <w:rPr>
          <w:rFonts w:asciiTheme="minorHAnsi" w:hAnsiTheme="minorHAnsi" w:cstheme="minorHAnsi"/>
          <w:spacing w:val="-11"/>
        </w:rPr>
        <w:t xml:space="preserve"> </w:t>
      </w:r>
      <w:r w:rsidR="007B5EA7" w:rsidRPr="00260C07">
        <w:rPr>
          <w:rFonts w:asciiTheme="minorHAnsi" w:hAnsiTheme="minorHAnsi" w:cstheme="minorHAnsi"/>
        </w:rPr>
        <w:t>cada</w:t>
      </w:r>
      <w:r w:rsidR="007B5EA7" w:rsidRPr="00260C07">
        <w:rPr>
          <w:rFonts w:asciiTheme="minorHAnsi" w:hAnsiTheme="minorHAnsi" w:cstheme="minorHAnsi"/>
          <w:spacing w:val="-13"/>
        </w:rPr>
        <w:t xml:space="preserve"> </w:t>
      </w:r>
      <w:r w:rsidR="007B5EA7" w:rsidRPr="00260C07">
        <w:rPr>
          <w:rFonts w:asciiTheme="minorHAnsi" w:hAnsiTheme="minorHAnsi" w:cstheme="minorHAnsi"/>
        </w:rPr>
        <w:t>mes,</w:t>
      </w:r>
      <w:r w:rsidR="007B5EA7" w:rsidRPr="00260C07">
        <w:rPr>
          <w:rFonts w:asciiTheme="minorHAnsi" w:hAnsiTheme="minorHAnsi" w:cstheme="minorHAnsi"/>
          <w:spacing w:val="-12"/>
        </w:rPr>
        <w:t xml:space="preserve"> </w:t>
      </w:r>
      <w:r w:rsidR="007B5EA7" w:rsidRPr="00260C07">
        <w:rPr>
          <w:rFonts w:asciiTheme="minorHAnsi" w:hAnsiTheme="minorHAnsi" w:cstheme="minorHAnsi"/>
        </w:rPr>
        <w:t>verificando</w:t>
      </w:r>
      <w:r w:rsidR="007B5EA7" w:rsidRPr="00260C07">
        <w:rPr>
          <w:rFonts w:asciiTheme="minorHAnsi" w:hAnsiTheme="minorHAnsi" w:cstheme="minorHAnsi"/>
          <w:spacing w:val="-8"/>
        </w:rPr>
        <w:t xml:space="preserve"> </w:t>
      </w:r>
      <w:r w:rsidR="007B5EA7" w:rsidRPr="00260C07">
        <w:rPr>
          <w:rFonts w:asciiTheme="minorHAnsi" w:hAnsiTheme="minorHAnsi" w:cstheme="minorHAnsi"/>
        </w:rPr>
        <w:t>los</w:t>
      </w:r>
      <w:r w:rsidR="007B5EA7" w:rsidRPr="00260C07">
        <w:rPr>
          <w:rFonts w:asciiTheme="minorHAnsi" w:hAnsiTheme="minorHAnsi" w:cstheme="minorHAnsi"/>
          <w:spacing w:val="-11"/>
        </w:rPr>
        <w:t xml:space="preserve"> </w:t>
      </w:r>
      <w:r w:rsidR="007B5EA7" w:rsidRPr="00260C07">
        <w:rPr>
          <w:rFonts w:asciiTheme="minorHAnsi" w:hAnsiTheme="minorHAnsi" w:cstheme="minorHAnsi"/>
        </w:rPr>
        <w:t>certificados</w:t>
      </w:r>
      <w:r w:rsidR="007B5EA7" w:rsidRPr="00260C07">
        <w:rPr>
          <w:rFonts w:asciiTheme="minorHAnsi" w:hAnsiTheme="minorHAnsi" w:cstheme="minorHAnsi"/>
          <w:spacing w:val="-11"/>
        </w:rPr>
        <w:t xml:space="preserve"> </w:t>
      </w:r>
      <w:r w:rsidR="007B5EA7" w:rsidRPr="00260C07">
        <w:rPr>
          <w:rFonts w:asciiTheme="minorHAnsi" w:hAnsiTheme="minorHAnsi" w:cstheme="minorHAnsi"/>
        </w:rPr>
        <w:t>de</w:t>
      </w:r>
      <w:r w:rsidR="007B5EA7" w:rsidRPr="00260C07">
        <w:rPr>
          <w:rFonts w:asciiTheme="minorHAnsi" w:hAnsiTheme="minorHAnsi" w:cstheme="minorHAnsi"/>
          <w:spacing w:val="-11"/>
        </w:rPr>
        <w:t xml:space="preserve"> </w:t>
      </w:r>
      <w:r w:rsidR="007B5EA7" w:rsidRPr="00260C07">
        <w:rPr>
          <w:rFonts w:asciiTheme="minorHAnsi" w:hAnsiTheme="minorHAnsi" w:cstheme="minorHAnsi"/>
        </w:rPr>
        <w:t>entrega</w:t>
      </w:r>
      <w:r w:rsidR="007B5EA7" w:rsidRPr="00260C07">
        <w:rPr>
          <w:rFonts w:asciiTheme="minorHAnsi" w:hAnsiTheme="minorHAnsi" w:cstheme="minorHAnsi"/>
          <w:spacing w:val="-12"/>
        </w:rPr>
        <w:t xml:space="preserve"> </w:t>
      </w:r>
      <w:r w:rsidR="007B5EA7" w:rsidRPr="00260C07">
        <w:rPr>
          <w:rFonts w:asciiTheme="minorHAnsi" w:hAnsiTheme="minorHAnsi" w:cstheme="minorHAnsi"/>
        </w:rPr>
        <w:t>y</w:t>
      </w:r>
      <w:r w:rsidR="007B5EA7" w:rsidRPr="00260C07">
        <w:rPr>
          <w:rFonts w:asciiTheme="minorHAnsi" w:hAnsiTheme="minorHAnsi" w:cstheme="minorHAnsi"/>
          <w:spacing w:val="-8"/>
        </w:rPr>
        <w:t xml:space="preserve"> </w:t>
      </w:r>
      <w:r w:rsidR="007B5EA7" w:rsidRPr="00260C07">
        <w:rPr>
          <w:rFonts w:asciiTheme="minorHAnsi" w:hAnsiTheme="minorHAnsi" w:cstheme="minorHAnsi"/>
        </w:rPr>
        <w:t>recepción</w:t>
      </w:r>
      <w:r w:rsidR="007B5EA7" w:rsidRPr="00260C07">
        <w:rPr>
          <w:rFonts w:asciiTheme="minorHAnsi" w:hAnsiTheme="minorHAnsi" w:cstheme="minorHAnsi"/>
          <w:spacing w:val="-10"/>
        </w:rPr>
        <w:t xml:space="preserve"> </w:t>
      </w:r>
      <w:r w:rsidR="007B5EA7" w:rsidRPr="00260C07">
        <w:rPr>
          <w:rFonts w:asciiTheme="minorHAnsi" w:hAnsiTheme="minorHAnsi" w:cstheme="minorHAnsi"/>
        </w:rPr>
        <w:t>del</w:t>
      </w:r>
      <w:r w:rsidR="007B5EA7" w:rsidRPr="00260C07">
        <w:rPr>
          <w:rFonts w:asciiTheme="minorHAnsi" w:hAnsiTheme="minorHAnsi" w:cstheme="minorHAnsi"/>
          <w:spacing w:val="-11"/>
        </w:rPr>
        <w:t xml:space="preserve"> </w:t>
      </w:r>
      <w:r w:rsidR="007B5EA7" w:rsidRPr="00260C07">
        <w:rPr>
          <w:rFonts w:asciiTheme="minorHAnsi" w:hAnsiTheme="minorHAnsi" w:cstheme="minorHAnsi"/>
        </w:rPr>
        <w:t>mobiliario</w:t>
      </w:r>
      <w:r w:rsidR="007B5EA7" w:rsidRPr="00260C07">
        <w:rPr>
          <w:rFonts w:asciiTheme="minorHAnsi" w:hAnsiTheme="minorHAnsi" w:cstheme="minorHAnsi"/>
          <w:spacing w:val="-11"/>
        </w:rPr>
        <w:t xml:space="preserve"> </w:t>
      </w:r>
      <w:r w:rsidR="007B5EA7" w:rsidRPr="00260C07">
        <w:rPr>
          <w:rFonts w:asciiTheme="minorHAnsi" w:hAnsiTheme="minorHAnsi" w:cstheme="minorHAnsi"/>
        </w:rPr>
        <w:t>o</w:t>
      </w:r>
      <w:r w:rsidR="007B5EA7" w:rsidRPr="00260C07">
        <w:rPr>
          <w:rFonts w:asciiTheme="minorHAnsi" w:hAnsiTheme="minorHAnsi" w:cstheme="minorHAnsi"/>
          <w:spacing w:val="-10"/>
        </w:rPr>
        <w:t xml:space="preserve"> </w:t>
      </w:r>
      <w:r w:rsidR="007B5EA7" w:rsidRPr="00260C07">
        <w:rPr>
          <w:rFonts w:asciiTheme="minorHAnsi" w:hAnsiTheme="minorHAnsi" w:cstheme="minorHAnsi"/>
        </w:rPr>
        <w:t>menaje</w:t>
      </w:r>
      <w:r w:rsidR="007B5EA7" w:rsidRPr="00260C07">
        <w:rPr>
          <w:rFonts w:asciiTheme="minorHAnsi" w:hAnsiTheme="minorHAnsi" w:cstheme="minorHAnsi"/>
          <w:spacing w:val="-11"/>
        </w:rPr>
        <w:t xml:space="preserve"> </w:t>
      </w:r>
      <w:r w:rsidR="007B5EA7" w:rsidRPr="00260C07">
        <w:rPr>
          <w:rFonts w:asciiTheme="minorHAnsi" w:hAnsiTheme="minorHAnsi" w:cstheme="minorHAnsi"/>
        </w:rPr>
        <w:t xml:space="preserve">para cada sede educativa dotada en su totalidad y avalada por el INTERVENTOR por cada uno de los </w:t>
      </w:r>
      <w:r w:rsidR="007B5EA7" w:rsidRPr="00260C07">
        <w:rPr>
          <w:rFonts w:asciiTheme="minorHAnsi" w:hAnsiTheme="minorHAnsi" w:cstheme="minorHAnsi"/>
          <w:spacing w:val="-2"/>
        </w:rPr>
        <w:t>proyectos.</w:t>
      </w:r>
    </w:p>
    <w:p w14:paraId="743E4455" w14:textId="77777777" w:rsidR="00983757" w:rsidRPr="00260C07" w:rsidRDefault="00983757" w:rsidP="00B45BFB">
      <w:pPr>
        <w:pStyle w:val="Textoindependiente"/>
        <w:spacing w:before="1" w:line="276" w:lineRule="auto"/>
        <w:ind w:right="-3"/>
        <w:jc w:val="both"/>
        <w:rPr>
          <w:rFonts w:asciiTheme="minorHAnsi" w:hAnsiTheme="minorHAnsi" w:cstheme="minorHAnsi"/>
        </w:rPr>
      </w:pPr>
    </w:p>
    <w:p w14:paraId="3B159B6D" w14:textId="3E4694E1" w:rsidR="00B87446" w:rsidRPr="00260C07" w:rsidRDefault="00000000" w:rsidP="00B45BFB">
      <w:pPr>
        <w:pStyle w:val="Prrafodelista"/>
        <w:numPr>
          <w:ilvl w:val="0"/>
          <w:numId w:val="23"/>
        </w:numPr>
        <w:tabs>
          <w:tab w:val="left" w:pos="639"/>
          <w:tab w:val="left" w:pos="641"/>
        </w:tabs>
        <w:spacing w:line="276" w:lineRule="auto"/>
        <w:ind w:left="641" w:right="-3"/>
        <w:jc w:val="both"/>
        <w:rPr>
          <w:rFonts w:asciiTheme="minorHAnsi" w:hAnsiTheme="minorHAnsi" w:cstheme="minorHAnsi"/>
        </w:rPr>
      </w:pPr>
      <w:r w:rsidRPr="00260C07">
        <w:rPr>
          <w:rFonts w:asciiTheme="minorHAnsi" w:hAnsiTheme="minorHAnsi" w:cstheme="minorHAnsi"/>
        </w:rPr>
        <w:t>Un</w:t>
      </w:r>
      <w:r w:rsidRPr="00260C07">
        <w:rPr>
          <w:rFonts w:asciiTheme="minorHAnsi" w:hAnsiTheme="minorHAnsi" w:cstheme="minorHAnsi"/>
          <w:spacing w:val="-2"/>
        </w:rPr>
        <w:t xml:space="preserve"> </w:t>
      </w:r>
      <w:r w:rsidR="00B87446" w:rsidRPr="00260C07">
        <w:rPr>
          <w:rFonts w:asciiTheme="minorHAnsi" w:hAnsiTheme="minorHAnsi" w:cstheme="minorHAnsi"/>
        </w:rPr>
        <w:t xml:space="preserve">veinte por ciento </w:t>
      </w:r>
      <w:r w:rsidR="00B87446" w:rsidRPr="00260C07">
        <w:rPr>
          <w:rFonts w:asciiTheme="minorHAnsi" w:hAnsiTheme="minorHAnsi" w:cstheme="minorHAnsi"/>
          <w:highlight w:val="green"/>
        </w:rPr>
        <w:t>(20%)</w:t>
      </w:r>
      <w:r w:rsidR="00B87446" w:rsidRPr="00260C07">
        <w:rPr>
          <w:rFonts w:asciiTheme="minorHAnsi" w:hAnsiTheme="minorHAnsi" w:cstheme="minorHAnsi"/>
        </w:rPr>
        <w:t xml:space="preserve"> del valor del contrato</w:t>
      </w:r>
      <w:r w:rsidRPr="00260C07">
        <w:rPr>
          <w:rFonts w:asciiTheme="minorHAnsi" w:hAnsiTheme="minorHAnsi" w:cstheme="minorHAnsi"/>
        </w:rPr>
        <w:t>,</w:t>
      </w:r>
      <w:r w:rsidRPr="00260C07">
        <w:rPr>
          <w:rFonts w:asciiTheme="minorHAnsi" w:hAnsiTheme="minorHAnsi" w:cstheme="minorHAnsi"/>
          <w:spacing w:val="-4"/>
        </w:rPr>
        <w:t xml:space="preserve"> </w:t>
      </w:r>
      <w:r w:rsidRPr="00260C07">
        <w:rPr>
          <w:rFonts w:asciiTheme="minorHAnsi" w:hAnsiTheme="minorHAnsi" w:cstheme="minorHAnsi"/>
        </w:rPr>
        <w:t>se</w:t>
      </w:r>
      <w:r w:rsidRPr="00260C07">
        <w:rPr>
          <w:rFonts w:asciiTheme="minorHAnsi" w:hAnsiTheme="minorHAnsi" w:cstheme="minorHAnsi"/>
          <w:spacing w:val="-3"/>
        </w:rPr>
        <w:t xml:space="preserve"> </w:t>
      </w:r>
      <w:r w:rsidRPr="00260C07">
        <w:rPr>
          <w:rFonts w:asciiTheme="minorHAnsi" w:hAnsiTheme="minorHAnsi" w:cstheme="minorHAnsi"/>
        </w:rPr>
        <w:t>pagará</w:t>
      </w:r>
      <w:r w:rsidRPr="00260C07">
        <w:rPr>
          <w:rFonts w:asciiTheme="minorHAnsi" w:hAnsiTheme="minorHAnsi" w:cstheme="minorHAnsi"/>
          <w:spacing w:val="-1"/>
        </w:rPr>
        <w:t xml:space="preserve"> </w:t>
      </w:r>
      <w:r w:rsidR="00B87446" w:rsidRPr="00260C07">
        <w:rPr>
          <w:rFonts w:asciiTheme="minorHAnsi" w:hAnsiTheme="minorHAnsi" w:cstheme="minorHAnsi"/>
        </w:rPr>
        <w:t>de acuerdo con la oferta económica</w:t>
      </w:r>
      <w:r w:rsidR="00B87446" w:rsidRPr="00260C07">
        <w:rPr>
          <w:rFonts w:asciiTheme="minorHAnsi" w:hAnsiTheme="minorHAnsi" w:cstheme="minorHAnsi"/>
          <w:spacing w:val="-5"/>
        </w:rPr>
        <w:t xml:space="preserve"> </w:t>
      </w:r>
      <w:r w:rsidR="00B87446" w:rsidRPr="00260C07">
        <w:rPr>
          <w:rFonts w:asciiTheme="minorHAnsi" w:hAnsiTheme="minorHAnsi" w:cstheme="minorHAnsi"/>
        </w:rPr>
        <w:t>presentada</w:t>
      </w:r>
      <w:r w:rsidR="00B87446" w:rsidRPr="00260C07">
        <w:rPr>
          <w:rFonts w:asciiTheme="minorHAnsi" w:hAnsiTheme="minorHAnsi" w:cstheme="minorHAnsi"/>
          <w:spacing w:val="-7"/>
        </w:rPr>
        <w:t xml:space="preserve"> </w:t>
      </w:r>
      <w:r w:rsidR="00B87446" w:rsidRPr="00260C07">
        <w:rPr>
          <w:rFonts w:asciiTheme="minorHAnsi" w:hAnsiTheme="minorHAnsi" w:cstheme="minorHAnsi"/>
        </w:rPr>
        <w:t>y</w:t>
      </w:r>
      <w:r w:rsidR="00B87446" w:rsidRPr="00260C07">
        <w:rPr>
          <w:rFonts w:asciiTheme="minorHAnsi" w:hAnsiTheme="minorHAnsi" w:cstheme="minorHAnsi"/>
          <w:spacing w:val="-6"/>
        </w:rPr>
        <w:t xml:space="preserve"> </w:t>
      </w:r>
      <w:r w:rsidR="00B87446" w:rsidRPr="00260C07">
        <w:rPr>
          <w:rFonts w:asciiTheme="minorHAnsi" w:hAnsiTheme="minorHAnsi" w:cstheme="minorHAnsi"/>
        </w:rPr>
        <w:t>avalada,</w:t>
      </w:r>
      <w:r w:rsidR="00B87446" w:rsidRPr="00260C07">
        <w:rPr>
          <w:rFonts w:asciiTheme="minorHAnsi" w:hAnsiTheme="minorHAnsi" w:cstheme="minorHAnsi"/>
          <w:spacing w:val="-6"/>
        </w:rPr>
        <w:t xml:space="preserve"> </w:t>
      </w:r>
      <w:r w:rsidR="00B87446" w:rsidRPr="00260C07">
        <w:rPr>
          <w:rFonts w:asciiTheme="minorHAnsi" w:hAnsiTheme="minorHAnsi" w:cstheme="minorHAnsi"/>
        </w:rPr>
        <w:t>contra</w:t>
      </w:r>
      <w:r w:rsidR="00B87446" w:rsidRPr="00260C07">
        <w:rPr>
          <w:rFonts w:asciiTheme="minorHAnsi" w:hAnsiTheme="minorHAnsi" w:cstheme="minorHAnsi"/>
          <w:spacing w:val="-4"/>
        </w:rPr>
        <w:t xml:space="preserve"> </w:t>
      </w:r>
      <w:r w:rsidR="00B87446" w:rsidRPr="00260C07">
        <w:rPr>
          <w:rFonts w:asciiTheme="minorHAnsi" w:hAnsiTheme="minorHAnsi" w:cstheme="minorHAnsi"/>
        </w:rPr>
        <w:t>la</w:t>
      </w:r>
      <w:r w:rsidR="00B87446" w:rsidRPr="00260C07">
        <w:rPr>
          <w:rFonts w:asciiTheme="minorHAnsi" w:hAnsiTheme="minorHAnsi" w:cstheme="minorHAnsi"/>
          <w:spacing w:val="-5"/>
        </w:rPr>
        <w:t xml:space="preserve"> </w:t>
      </w:r>
      <w:r w:rsidR="00B87446" w:rsidRPr="00260C07">
        <w:rPr>
          <w:rFonts w:asciiTheme="minorHAnsi" w:hAnsiTheme="minorHAnsi" w:cstheme="minorHAnsi"/>
        </w:rPr>
        <w:t>liquidación</w:t>
      </w:r>
      <w:r w:rsidR="00B87446" w:rsidRPr="00260C07">
        <w:rPr>
          <w:rFonts w:asciiTheme="minorHAnsi" w:hAnsiTheme="minorHAnsi" w:cstheme="minorHAnsi"/>
          <w:spacing w:val="-7"/>
        </w:rPr>
        <w:t xml:space="preserve"> </w:t>
      </w:r>
      <w:r w:rsidR="00B87446" w:rsidRPr="00260C07">
        <w:rPr>
          <w:rFonts w:asciiTheme="minorHAnsi" w:hAnsiTheme="minorHAnsi" w:cstheme="minorHAnsi"/>
        </w:rPr>
        <w:t>del</w:t>
      </w:r>
      <w:r w:rsidR="00B87446" w:rsidRPr="00260C07">
        <w:rPr>
          <w:rFonts w:asciiTheme="minorHAnsi" w:hAnsiTheme="minorHAnsi" w:cstheme="minorHAnsi"/>
          <w:spacing w:val="-6"/>
        </w:rPr>
        <w:t xml:space="preserve"> </w:t>
      </w:r>
      <w:r w:rsidR="00B87446" w:rsidRPr="00260C07">
        <w:rPr>
          <w:rFonts w:asciiTheme="minorHAnsi" w:hAnsiTheme="minorHAnsi" w:cstheme="minorHAnsi"/>
        </w:rPr>
        <w:t>contrato.</w:t>
      </w:r>
      <w:r w:rsidR="00B87446" w:rsidRPr="00260C07">
        <w:rPr>
          <w:rFonts w:asciiTheme="minorHAnsi" w:hAnsiTheme="minorHAnsi" w:cstheme="minorHAnsi"/>
          <w:spacing w:val="-7"/>
        </w:rPr>
        <w:t xml:space="preserve"> </w:t>
      </w:r>
      <w:r w:rsidR="00B87446" w:rsidRPr="00260C07">
        <w:rPr>
          <w:rFonts w:asciiTheme="minorHAnsi" w:hAnsiTheme="minorHAnsi" w:cstheme="minorHAnsi"/>
        </w:rPr>
        <w:t>Este pago no está sujeto a la periodicidad de corte mensual, es decir, procederá en el</w:t>
      </w:r>
      <w:r w:rsidR="00B87446" w:rsidRPr="00260C07">
        <w:rPr>
          <w:rFonts w:asciiTheme="minorHAnsi" w:hAnsiTheme="minorHAnsi" w:cstheme="minorHAnsi"/>
          <w:spacing w:val="-2"/>
        </w:rPr>
        <w:t xml:space="preserve"> </w:t>
      </w:r>
      <w:r w:rsidR="00B87446" w:rsidRPr="00260C07">
        <w:rPr>
          <w:rFonts w:asciiTheme="minorHAnsi" w:hAnsiTheme="minorHAnsi" w:cstheme="minorHAnsi"/>
        </w:rPr>
        <w:t xml:space="preserve">momento en que se cuente con el soporte y aval de la INTERVENTORÍA y actualización de garantías exigidas en el </w:t>
      </w:r>
      <w:r w:rsidR="00B87446" w:rsidRPr="00260C07">
        <w:rPr>
          <w:rFonts w:asciiTheme="minorHAnsi" w:hAnsiTheme="minorHAnsi" w:cstheme="minorHAnsi"/>
          <w:spacing w:val="-2"/>
        </w:rPr>
        <w:t>contrato.</w:t>
      </w:r>
    </w:p>
    <w:p w14:paraId="46F87F56" w14:textId="77777777" w:rsidR="00B87446" w:rsidRPr="00260C07" w:rsidRDefault="00B87446" w:rsidP="00B45BFB">
      <w:pPr>
        <w:pStyle w:val="Prrafodelista"/>
        <w:spacing w:line="276" w:lineRule="auto"/>
        <w:ind w:right="-3"/>
        <w:rPr>
          <w:rFonts w:asciiTheme="minorHAnsi" w:hAnsiTheme="minorHAnsi" w:cstheme="minorHAnsi"/>
          <w:b/>
        </w:rPr>
      </w:pPr>
    </w:p>
    <w:p w14:paraId="1F1AA292" w14:textId="4EEF2A3B" w:rsidR="00B87446" w:rsidRPr="00260C07" w:rsidRDefault="00000000" w:rsidP="00B45BFB">
      <w:pPr>
        <w:pStyle w:val="Prrafodelista"/>
        <w:tabs>
          <w:tab w:val="left" w:pos="639"/>
          <w:tab w:val="left" w:pos="641"/>
        </w:tabs>
        <w:spacing w:line="276" w:lineRule="auto"/>
        <w:ind w:left="641" w:right="-3" w:firstLine="0"/>
        <w:rPr>
          <w:rFonts w:asciiTheme="minorHAnsi" w:hAnsiTheme="minorHAnsi" w:cstheme="minorHAnsi"/>
        </w:rPr>
      </w:pPr>
      <w:r w:rsidRPr="00260C07">
        <w:rPr>
          <w:rFonts w:asciiTheme="minorHAnsi" w:hAnsiTheme="minorHAnsi" w:cstheme="minorHAnsi"/>
          <w:b/>
        </w:rPr>
        <w:t xml:space="preserve">Nota </w:t>
      </w:r>
      <w:r w:rsidR="00B87446" w:rsidRPr="00260C07">
        <w:rPr>
          <w:rFonts w:asciiTheme="minorHAnsi" w:hAnsiTheme="minorHAnsi" w:cstheme="minorHAnsi"/>
          <w:b/>
        </w:rPr>
        <w:t>1.</w:t>
      </w:r>
      <w:r w:rsidRPr="00260C07">
        <w:rPr>
          <w:rFonts w:asciiTheme="minorHAnsi" w:hAnsiTheme="minorHAnsi" w:cstheme="minorHAnsi"/>
          <w:b/>
        </w:rPr>
        <w:t xml:space="preserve">: </w:t>
      </w:r>
      <w:r w:rsidR="00B87446" w:rsidRPr="00260C07">
        <w:rPr>
          <w:rFonts w:asciiTheme="minorHAnsi" w:hAnsiTheme="minorHAnsi" w:cstheme="minorHAnsi"/>
        </w:rPr>
        <w:t>No se aceptarán recibos a satisfacción en sede diferente al propio objeto de la dotación, situación</w:t>
      </w:r>
      <w:r w:rsidR="00B87446" w:rsidRPr="00260C07">
        <w:rPr>
          <w:rFonts w:asciiTheme="minorHAnsi" w:hAnsiTheme="minorHAnsi" w:cstheme="minorHAnsi"/>
          <w:spacing w:val="-5"/>
        </w:rPr>
        <w:t xml:space="preserve"> </w:t>
      </w:r>
      <w:r w:rsidR="00B87446" w:rsidRPr="00260C07">
        <w:rPr>
          <w:rFonts w:asciiTheme="minorHAnsi" w:hAnsiTheme="minorHAnsi" w:cstheme="minorHAnsi"/>
        </w:rPr>
        <w:t>que</w:t>
      </w:r>
      <w:r w:rsidR="00B87446" w:rsidRPr="00260C07">
        <w:rPr>
          <w:rFonts w:asciiTheme="minorHAnsi" w:hAnsiTheme="minorHAnsi" w:cstheme="minorHAnsi"/>
          <w:spacing w:val="-4"/>
        </w:rPr>
        <w:t xml:space="preserve"> </w:t>
      </w:r>
      <w:r w:rsidR="00B87446" w:rsidRPr="00260C07">
        <w:rPr>
          <w:rFonts w:asciiTheme="minorHAnsi" w:hAnsiTheme="minorHAnsi" w:cstheme="minorHAnsi"/>
        </w:rPr>
        <w:t>será</w:t>
      </w:r>
      <w:r w:rsidR="00B87446" w:rsidRPr="00260C07">
        <w:rPr>
          <w:rFonts w:asciiTheme="minorHAnsi" w:hAnsiTheme="minorHAnsi" w:cstheme="minorHAnsi"/>
          <w:spacing w:val="-4"/>
        </w:rPr>
        <w:t xml:space="preserve"> </w:t>
      </w:r>
      <w:r w:rsidR="00B87446" w:rsidRPr="00260C07">
        <w:rPr>
          <w:rFonts w:asciiTheme="minorHAnsi" w:hAnsiTheme="minorHAnsi" w:cstheme="minorHAnsi"/>
        </w:rPr>
        <w:t>constatada</w:t>
      </w:r>
      <w:r w:rsidR="00B87446" w:rsidRPr="00260C07">
        <w:rPr>
          <w:rFonts w:asciiTheme="minorHAnsi" w:hAnsiTheme="minorHAnsi" w:cstheme="minorHAnsi"/>
          <w:spacing w:val="-4"/>
        </w:rPr>
        <w:t xml:space="preserve"> </w:t>
      </w:r>
      <w:r w:rsidR="00B87446" w:rsidRPr="00260C07">
        <w:rPr>
          <w:rFonts w:asciiTheme="minorHAnsi" w:hAnsiTheme="minorHAnsi" w:cstheme="minorHAnsi"/>
        </w:rPr>
        <w:t>por</w:t>
      </w:r>
      <w:r w:rsidR="00B87446" w:rsidRPr="00260C07">
        <w:rPr>
          <w:rFonts w:asciiTheme="minorHAnsi" w:hAnsiTheme="minorHAnsi" w:cstheme="minorHAnsi"/>
          <w:spacing w:val="-4"/>
        </w:rPr>
        <w:t xml:space="preserve"> </w:t>
      </w:r>
      <w:r w:rsidR="00B87446" w:rsidRPr="00260C07">
        <w:rPr>
          <w:rFonts w:asciiTheme="minorHAnsi" w:hAnsiTheme="minorHAnsi" w:cstheme="minorHAnsi"/>
        </w:rPr>
        <w:t>el</w:t>
      </w:r>
      <w:r w:rsidR="00B87446" w:rsidRPr="00260C07">
        <w:rPr>
          <w:rFonts w:asciiTheme="minorHAnsi" w:hAnsiTheme="minorHAnsi" w:cstheme="minorHAnsi"/>
          <w:spacing w:val="-4"/>
        </w:rPr>
        <w:t xml:space="preserve"> </w:t>
      </w:r>
      <w:r w:rsidR="00B87446" w:rsidRPr="00260C07">
        <w:rPr>
          <w:rFonts w:asciiTheme="minorHAnsi" w:hAnsiTheme="minorHAnsi" w:cstheme="minorHAnsi"/>
        </w:rPr>
        <w:t>supervisor</w:t>
      </w:r>
      <w:r w:rsidR="00B87446" w:rsidRPr="00260C07">
        <w:rPr>
          <w:rFonts w:asciiTheme="minorHAnsi" w:hAnsiTheme="minorHAnsi" w:cstheme="minorHAnsi"/>
          <w:spacing w:val="-4"/>
        </w:rPr>
        <w:t xml:space="preserve"> </w:t>
      </w:r>
      <w:r w:rsidR="00B87446" w:rsidRPr="00260C07">
        <w:rPr>
          <w:rFonts w:asciiTheme="minorHAnsi" w:hAnsiTheme="minorHAnsi" w:cstheme="minorHAnsi"/>
        </w:rPr>
        <w:t>del</w:t>
      </w:r>
      <w:r w:rsidR="00B87446" w:rsidRPr="00260C07">
        <w:rPr>
          <w:rFonts w:asciiTheme="minorHAnsi" w:hAnsiTheme="minorHAnsi" w:cstheme="minorHAnsi"/>
          <w:spacing w:val="-6"/>
        </w:rPr>
        <w:t xml:space="preserve"> </w:t>
      </w:r>
      <w:r w:rsidR="00B87446" w:rsidRPr="00260C07">
        <w:rPr>
          <w:rFonts w:asciiTheme="minorHAnsi" w:hAnsiTheme="minorHAnsi" w:cstheme="minorHAnsi"/>
        </w:rPr>
        <w:t>contrato,</w:t>
      </w:r>
      <w:r w:rsidR="00B87446" w:rsidRPr="00260C07">
        <w:rPr>
          <w:rFonts w:asciiTheme="minorHAnsi" w:hAnsiTheme="minorHAnsi" w:cstheme="minorHAnsi"/>
          <w:spacing w:val="-4"/>
        </w:rPr>
        <w:t xml:space="preserve"> </w:t>
      </w:r>
      <w:r w:rsidR="00B87446" w:rsidRPr="00260C07">
        <w:rPr>
          <w:rFonts w:asciiTheme="minorHAnsi" w:hAnsiTheme="minorHAnsi" w:cstheme="minorHAnsi"/>
        </w:rPr>
        <w:t>so</w:t>
      </w:r>
      <w:r w:rsidR="00B87446" w:rsidRPr="00260C07">
        <w:rPr>
          <w:rFonts w:asciiTheme="minorHAnsi" w:hAnsiTheme="minorHAnsi" w:cstheme="minorHAnsi"/>
          <w:spacing w:val="-3"/>
        </w:rPr>
        <w:t xml:space="preserve"> </w:t>
      </w:r>
      <w:r w:rsidR="00B87446" w:rsidRPr="00260C07">
        <w:rPr>
          <w:rFonts w:asciiTheme="minorHAnsi" w:hAnsiTheme="minorHAnsi" w:cstheme="minorHAnsi"/>
        </w:rPr>
        <w:t>pena</w:t>
      </w:r>
      <w:r w:rsidR="00B87446" w:rsidRPr="00260C07">
        <w:rPr>
          <w:rFonts w:asciiTheme="minorHAnsi" w:hAnsiTheme="minorHAnsi" w:cstheme="minorHAnsi"/>
          <w:spacing w:val="-5"/>
        </w:rPr>
        <w:t xml:space="preserve"> </w:t>
      </w:r>
      <w:r w:rsidR="00B87446" w:rsidRPr="00260C07">
        <w:rPr>
          <w:rFonts w:asciiTheme="minorHAnsi" w:hAnsiTheme="minorHAnsi" w:cstheme="minorHAnsi"/>
        </w:rPr>
        <w:t>de</w:t>
      </w:r>
      <w:r w:rsidR="00B87446" w:rsidRPr="00260C07">
        <w:rPr>
          <w:rFonts w:asciiTheme="minorHAnsi" w:hAnsiTheme="minorHAnsi" w:cstheme="minorHAnsi"/>
          <w:spacing w:val="-4"/>
        </w:rPr>
        <w:t xml:space="preserve"> </w:t>
      </w:r>
      <w:r w:rsidR="00B87446" w:rsidRPr="00260C07">
        <w:rPr>
          <w:rFonts w:asciiTheme="minorHAnsi" w:hAnsiTheme="minorHAnsi" w:cstheme="minorHAnsi"/>
        </w:rPr>
        <w:t>no</w:t>
      </w:r>
      <w:r w:rsidR="00B87446" w:rsidRPr="00260C07">
        <w:rPr>
          <w:rFonts w:asciiTheme="minorHAnsi" w:hAnsiTheme="minorHAnsi" w:cstheme="minorHAnsi"/>
          <w:spacing w:val="-3"/>
        </w:rPr>
        <w:t xml:space="preserve"> </w:t>
      </w:r>
      <w:r w:rsidR="00B87446" w:rsidRPr="00260C07">
        <w:rPr>
          <w:rFonts w:asciiTheme="minorHAnsi" w:hAnsiTheme="minorHAnsi" w:cstheme="minorHAnsi"/>
        </w:rPr>
        <w:t>aprobación</w:t>
      </w:r>
      <w:r w:rsidR="00B87446" w:rsidRPr="00260C07">
        <w:rPr>
          <w:rFonts w:asciiTheme="minorHAnsi" w:hAnsiTheme="minorHAnsi" w:cstheme="minorHAnsi"/>
          <w:spacing w:val="-5"/>
        </w:rPr>
        <w:t xml:space="preserve"> </w:t>
      </w:r>
      <w:r w:rsidR="00B87446" w:rsidRPr="00260C07">
        <w:rPr>
          <w:rFonts w:asciiTheme="minorHAnsi" w:hAnsiTheme="minorHAnsi" w:cstheme="minorHAnsi"/>
        </w:rPr>
        <w:t>del</w:t>
      </w:r>
      <w:r w:rsidR="00B87446" w:rsidRPr="00260C07">
        <w:rPr>
          <w:rFonts w:asciiTheme="minorHAnsi" w:hAnsiTheme="minorHAnsi" w:cstheme="minorHAnsi"/>
          <w:spacing w:val="-4"/>
        </w:rPr>
        <w:t xml:space="preserve"> </w:t>
      </w:r>
      <w:r w:rsidR="00B87446" w:rsidRPr="00260C07">
        <w:rPr>
          <w:rFonts w:asciiTheme="minorHAnsi" w:hAnsiTheme="minorHAnsi" w:cstheme="minorHAnsi"/>
        </w:rPr>
        <w:t>informe para el pago respectivo.</w:t>
      </w:r>
    </w:p>
    <w:p w14:paraId="0CDAE7BD" w14:textId="77777777" w:rsidR="00B87446" w:rsidRPr="00260C07" w:rsidRDefault="00B87446" w:rsidP="00B45BFB">
      <w:pPr>
        <w:pStyle w:val="Prrafodelista"/>
        <w:tabs>
          <w:tab w:val="left" w:pos="639"/>
          <w:tab w:val="left" w:pos="641"/>
        </w:tabs>
        <w:spacing w:line="276" w:lineRule="auto"/>
        <w:ind w:left="641" w:right="-3" w:firstLine="0"/>
        <w:rPr>
          <w:rFonts w:asciiTheme="minorHAnsi" w:hAnsiTheme="minorHAnsi" w:cstheme="minorHAnsi"/>
        </w:rPr>
      </w:pPr>
    </w:p>
    <w:p w14:paraId="7659A18F" w14:textId="5E4093D7" w:rsidR="00B87446" w:rsidRPr="00260C07" w:rsidRDefault="00B87446" w:rsidP="00B45BFB">
      <w:pPr>
        <w:pStyle w:val="Prrafodelista"/>
        <w:tabs>
          <w:tab w:val="left" w:pos="639"/>
          <w:tab w:val="left" w:pos="641"/>
        </w:tabs>
        <w:spacing w:line="276" w:lineRule="auto"/>
        <w:ind w:left="641" w:right="-3" w:firstLine="0"/>
        <w:rPr>
          <w:rFonts w:asciiTheme="minorHAnsi" w:hAnsiTheme="minorHAnsi" w:cstheme="minorHAnsi"/>
        </w:rPr>
      </w:pPr>
      <w:r w:rsidRPr="00260C07">
        <w:rPr>
          <w:rFonts w:asciiTheme="minorHAnsi" w:hAnsiTheme="minorHAnsi" w:cstheme="minorHAnsi"/>
          <w:b/>
        </w:rPr>
        <w:t xml:space="preserve">Nota 2.: </w:t>
      </w:r>
      <w:r w:rsidRPr="00260C07">
        <w:rPr>
          <w:rFonts w:asciiTheme="minorHAnsi" w:hAnsiTheme="minorHAnsi" w:cstheme="minorHAnsi"/>
        </w:rPr>
        <w:t>Para</w:t>
      </w:r>
      <w:r w:rsidRPr="00260C07">
        <w:rPr>
          <w:rFonts w:asciiTheme="minorHAnsi" w:hAnsiTheme="minorHAnsi" w:cstheme="minorHAnsi"/>
          <w:spacing w:val="-10"/>
        </w:rPr>
        <w:t xml:space="preserve"> </w:t>
      </w:r>
      <w:r w:rsidRPr="00260C07">
        <w:rPr>
          <w:rFonts w:asciiTheme="minorHAnsi" w:hAnsiTheme="minorHAnsi" w:cstheme="minorHAnsi"/>
        </w:rPr>
        <w:t>el</w:t>
      </w:r>
      <w:r w:rsidRPr="00260C07">
        <w:rPr>
          <w:rFonts w:asciiTheme="minorHAnsi" w:hAnsiTheme="minorHAnsi" w:cstheme="minorHAnsi"/>
          <w:spacing w:val="-9"/>
        </w:rPr>
        <w:t xml:space="preserve"> </w:t>
      </w:r>
      <w:r w:rsidRPr="00260C07">
        <w:rPr>
          <w:rFonts w:asciiTheme="minorHAnsi" w:hAnsiTheme="minorHAnsi" w:cstheme="minorHAnsi"/>
        </w:rPr>
        <w:t>pago,</w:t>
      </w:r>
      <w:r w:rsidRPr="00260C07">
        <w:rPr>
          <w:rFonts w:asciiTheme="minorHAnsi" w:hAnsiTheme="minorHAnsi" w:cstheme="minorHAnsi"/>
          <w:spacing w:val="-9"/>
        </w:rPr>
        <w:t xml:space="preserve"> </w:t>
      </w:r>
      <w:r w:rsidRPr="00260C07">
        <w:rPr>
          <w:rFonts w:asciiTheme="minorHAnsi" w:hAnsiTheme="minorHAnsi" w:cstheme="minorHAnsi"/>
        </w:rPr>
        <w:t>el</w:t>
      </w:r>
      <w:r w:rsidRPr="00260C07">
        <w:rPr>
          <w:rFonts w:asciiTheme="minorHAnsi" w:hAnsiTheme="minorHAnsi" w:cstheme="minorHAnsi"/>
          <w:spacing w:val="-9"/>
        </w:rPr>
        <w:t xml:space="preserve"> </w:t>
      </w:r>
      <w:r w:rsidRPr="00260C07">
        <w:rPr>
          <w:rFonts w:asciiTheme="minorHAnsi" w:hAnsiTheme="minorHAnsi" w:cstheme="minorHAnsi"/>
        </w:rPr>
        <w:t>contratista</w:t>
      </w:r>
      <w:r w:rsidRPr="00260C07">
        <w:rPr>
          <w:rFonts w:asciiTheme="minorHAnsi" w:hAnsiTheme="minorHAnsi" w:cstheme="minorHAnsi"/>
          <w:spacing w:val="-9"/>
        </w:rPr>
        <w:t xml:space="preserve"> </w:t>
      </w:r>
      <w:r w:rsidRPr="00260C07">
        <w:rPr>
          <w:rFonts w:asciiTheme="minorHAnsi" w:hAnsiTheme="minorHAnsi" w:cstheme="minorHAnsi"/>
        </w:rPr>
        <w:t>deberá</w:t>
      </w:r>
      <w:r w:rsidRPr="00260C07">
        <w:rPr>
          <w:rFonts w:asciiTheme="minorHAnsi" w:hAnsiTheme="minorHAnsi" w:cstheme="minorHAnsi"/>
          <w:spacing w:val="-9"/>
        </w:rPr>
        <w:t xml:space="preserve"> </w:t>
      </w:r>
      <w:r w:rsidRPr="00260C07">
        <w:rPr>
          <w:rFonts w:asciiTheme="minorHAnsi" w:hAnsiTheme="minorHAnsi" w:cstheme="minorHAnsi"/>
        </w:rPr>
        <w:t>presentar,</w:t>
      </w:r>
      <w:r w:rsidRPr="00260C07">
        <w:rPr>
          <w:rFonts w:asciiTheme="minorHAnsi" w:hAnsiTheme="minorHAnsi" w:cstheme="minorHAnsi"/>
          <w:spacing w:val="-6"/>
        </w:rPr>
        <w:t xml:space="preserve"> </w:t>
      </w:r>
      <w:r w:rsidRPr="00260C07">
        <w:rPr>
          <w:rFonts w:asciiTheme="minorHAnsi" w:hAnsiTheme="minorHAnsi" w:cstheme="minorHAnsi"/>
        </w:rPr>
        <w:t>junto</w:t>
      </w:r>
      <w:r w:rsidRPr="00260C07">
        <w:rPr>
          <w:rFonts w:asciiTheme="minorHAnsi" w:hAnsiTheme="minorHAnsi" w:cstheme="minorHAnsi"/>
          <w:spacing w:val="-5"/>
        </w:rPr>
        <w:t xml:space="preserve"> </w:t>
      </w:r>
      <w:r w:rsidRPr="00260C07">
        <w:rPr>
          <w:rFonts w:asciiTheme="minorHAnsi" w:hAnsiTheme="minorHAnsi" w:cstheme="minorHAnsi"/>
        </w:rPr>
        <w:t>con</w:t>
      </w:r>
      <w:r w:rsidRPr="00260C07">
        <w:rPr>
          <w:rFonts w:asciiTheme="minorHAnsi" w:hAnsiTheme="minorHAnsi" w:cstheme="minorHAnsi"/>
          <w:spacing w:val="-7"/>
        </w:rPr>
        <w:t xml:space="preserve"> </w:t>
      </w:r>
      <w:r w:rsidRPr="00260C07">
        <w:rPr>
          <w:rFonts w:asciiTheme="minorHAnsi" w:hAnsiTheme="minorHAnsi" w:cstheme="minorHAnsi"/>
        </w:rPr>
        <w:t>cada</w:t>
      </w:r>
      <w:r w:rsidRPr="00260C07">
        <w:rPr>
          <w:rFonts w:asciiTheme="minorHAnsi" w:hAnsiTheme="minorHAnsi" w:cstheme="minorHAnsi"/>
          <w:spacing w:val="-7"/>
        </w:rPr>
        <w:t xml:space="preserve"> </w:t>
      </w:r>
      <w:r w:rsidRPr="00260C07">
        <w:rPr>
          <w:rFonts w:asciiTheme="minorHAnsi" w:hAnsiTheme="minorHAnsi" w:cstheme="minorHAnsi"/>
        </w:rPr>
        <w:t>factura,</w:t>
      </w:r>
      <w:r w:rsidRPr="00260C07">
        <w:rPr>
          <w:rFonts w:asciiTheme="minorHAnsi" w:hAnsiTheme="minorHAnsi" w:cstheme="minorHAnsi"/>
          <w:spacing w:val="-9"/>
        </w:rPr>
        <w:t xml:space="preserve"> </w:t>
      </w:r>
      <w:r w:rsidRPr="00260C07">
        <w:rPr>
          <w:rFonts w:asciiTheme="minorHAnsi" w:hAnsiTheme="minorHAnsi" w:cstheme="minorHAnsi"/>
        </w:rPr>
        <w:t>el</w:t>
      </w:r>
      <w:r w:rsidRPr="00260C07">
        <w:rPr>
          <w:rFonts w:asciiTheme="minorHAnsi" w:hAnsiTheme="minorHAnsi" w:cstheme="minorHAnsi"/>
          <w:spacing w:val="-6"/>
        </w:rPr>
        <w:t xml:space="preserve"> </w:t>
      </w:r>
      <w:r w:rsidRPr="00260C07">
        <w:rPr>
          <w:rFonts w:asciiTheme="minorHAnsi" w:hAnsiTheme="minorHAnsi" w:cstheme="minorHAnsi"/>
        </w:rPr>
        <w:t>informe</w:t>
      </w:r>
      <w:r w:rsidRPr="00260C07">
        <w:rPr>
          <w:rFonts w:asciiTheme="minorHAnsi" w:hAnsiTheme="minorHAnsi" w:cstheme="minorHAnsi"/>
          <w:spacing w:val="-8"/>
        </w:rPr>
        <w:t xml:space="preserve"> </w:t>
      </w:r>
      <w:r w:rsidRPr="00260C07">
        <w:rPr>
          <w:rFonts w:asciiTheme="minorHAnsi" w:hAnsiTheme="minorHAnsi" w:cstheme="minorHAnsi"/>
        </w:rPr>
        <w:t>mensual</w:t>
      </w:r>
      <w:r w:rsidRPr="00260C07">
        <w:rPr>
          <w:rFonts w:asciiTheme="minorHAnsi" w:hAnsiTheme="minorHAnsi" w:cstheme="minorHAnsi"/>
          <w:spacing w:val="-9"/>
        </w:rPr>
        <w:t xml:space="preserve"> </w:t>
      </w:r>
      <w:bookmarkStart w:id="1" w:name="_Hlk179475469"/>
      <w:r w:rsidRPr="00260C07">
        <w:rPr>
          <w:rFonts w:asciiTheme="minorHAnsi" w:hAnsiTheme="minorHAnsi" w:cstheme="minorHAnsi"/>
        </w:rPr>
        <w:t>de avance del trabajo individual para cada uno de los contratos de dotación</w:t>
      </w:r>
      <w:bookmarkEnd w:id="1"/>
      <w:r w:rsidRPr="00260C07">
        <w:rPr>
          <w:rFonts w:asciiTheme="minorHAnsi" w:hAnsiTheme="minorHAnsi" w:cstheme="minorHAnsi"/>
        </w:rPr>
        <w:t xml:space="preserve">, con el visto bueno del </w:t>
      </w:r>
      <w:bookmarkStart w:id="2" w:name="_Hlk179475895"/>
      <w:r w:rsidRPr="00260C07">
        <w:rPr>
          <w:rFonts w:asciiTheme="minorHAnsi" w:hAnsiTheme="minorHAnsi" w:cstheme="minorHAnsi"/>
        </w:rPr>
        <w:t>supervisor del contrato,</w:t>
      </w:r>
      <w:bookmarkEnd w:id="2"/>
      <w:r w:rsidRPr="00260C07">
        <w:rPr>
          <w:rFonts w:asciiTheme="minorHAnsi" w:hAnsiTheme="minorHAnsi" w:cstheme="minorHAnsi"/>
        </w:rPr>
        <w:t xml:space="preserve"> acompañadas de los recibos de pago de los aportes a seguridad social y/o parafiscales del respectivo periodo a facturar.</w:t>
      </w:r>
    </w:p>
    <w:p w14:paraId="445FA69C" w14:textId="77777777" w:rsidR="00B87446" w:rsidRPr="00260C07" w:rsidRDefault="00000000" w:rsidP="00B45BFB">
      <w:pPr>
        <w:pStyle w:val="Textoindependiente"/>
        <w:spacing w:before="268" w:line="276" w:lineRule="auto"/>
        <w:ind w:left="641" w:right="-3"/>
        <w:jc w:val="both"/>
        <w:rPr>
          <w:rFonts w:asciiTheme="minorHAnsi" w:hAnsiTheme="minorHAnsi" w:cstheme="minorHAnsi"/>
        </w:rPr>
      </w:pPr>
      <w:r w:rsidRPr="00260C07">
        <w:rPr>
          <w:rFonts w:asciiTheme="minorHAnsi" w:hAnsiTheme="minorHAnsi" w:cstheme="minorHAnsi"/>
          <w:b/>
        </w:rPr>
        <w:t>Nota</w:t>
      </w:r>
      <w:r w:rsidR="00B87446" w:rsidRPr="00260C07">
        <w:rPr>
          <w:rFonts w:asciiTheme="minorHAnsi" w:hAnsiTheme="minorHAnsi" w:cstheme="minorHAnsi"/>
          <w:b/>
        </w:rPr>
        <w:t xml:space="preserve"> 3.</w:t>
      </w:r>
      <w:r w:rsidRPr="00260C07">
        <w:rPr>
          <w:rFonts w:asciiTheme="minorHAnsi" w:hAnsiTheme="minorHAnsi" w:cstheme="minorHAnsi"/>
          <w:b/>
        </w:rPr>
        <w:t xml:space="preserve">: </w:t>
      </w:r>
      <w:r w:rsidRPr="00260C07">
        <w:rPr>
          <w:rFonts w:asciiTheme="minorHAnsi" w:hAnsiTheme="minorHAnsi" w:cstheme="minorHAnsi"/>
        </w:rPr>
        <w:t>La factura deberá presentarse de forma mensual y la fecha de la misma deberá estar dentro</w:t>
      </w:r>
      <w:r w:rsidRPr="00260C07">
        <w:rPr>
          <w:rFonts w:asciiTheme="minorHAnsi" w:hAnsiTheme="minorHAnsi" w:cstheme="minorHAnsi"/>
          <w:spacing w:val="-6"/>
        </w:rPr>
        <w:t xml:space="preserve"> </w:t>
      </w:r>
      <w:r w:rsidRPr="00260C07">
        <w:rPr>
          <w:rFonts w:asciiTheme="minorHAnsi" w:hAnsiTheme="minorHAnsi" w:cstheme="minorHAnsi"/>
        </w:rPr>
        <w:t>del</w:t>
      </w:r>
      <w:r w:rsidRPr="00260C07">
        <w:rPr>
          <w:rFonts w:asciiTheme="minorHAnsi" w:hAnsiTheme="minorHAnsi" w:cstheme="minorHAnsi"/>
          <w:spacing w:val="-9"/>
        </w:rPr>
        <w:t xml:space="preserve"> </w:t>
      </w:r>
      <w:r w:rsidRPr="00260C07">
        <w:rPr>
          <w:rFonts w:asciiTheme="minorHAnsi" w:hAnsiTheme="minorHAnsi" w:cstheme="minorHAnsi"/>
        </w:rPr>
        <w:t>mes</w:t>
      </w:r>
      <w:r w:rsidRPr="00260C07">
        <w:rPr>
          <w:rFonts w:asciiTheme="minorHAnsi" w:hAnsiTheme="minorHAnsi" w:cstheme="minorHAnsi"/>
          <w:spacing w:val="-6"/>
        </w:rPr>
        <w:t xml:space="preserve"> </w:t>
      </w:r>
      <w:r w:rsidRPr="00260C07">
        <w:rPr>
          <w:rFonts w:asciiTheme="minorHAnsi" w:hAnsiTheme="minorHAnsi" w:cstheme="minorHAnsi"/>
        </w:rPr>
        <w:t>que</w:t>
      </w:r>
      <w:r w:rsidRPr="00260C07">
        <w:rPr>
          <w:rFonts w:asciiTheme="minorHAnsi" w:hAnsiTheme="minorHAnsi" w:cstheme="minorHAnsi"/>
          <w:spacing w:val="-6"/>
        </w:rPr>
        <w:t xml:space="preserve"> </w:t>
      </w:r>
      <w:r w:rsidRPr="00260C07">
        <w:rPr>
          <w:rFonts w:asciiTheme="minorHAnsi" w:hAnsiTheme="minorHAnsi" w:cstheme="minorHAnsi"/>
        </w:rPr>
        <w:t>se</w:t>
      </w:r>
      <w:r w:rsidRPr="00260C07">
        <w:rPr>
          <w:rFonts w:asciiTheme="minorHAnsi" w:hAnsiTheme="minorHAnsi" w:cstheme="minorHAnsi"/>
          <w:spacing w:val="-8"/>
        </w:rPr>
        <w:t xml:space="preserve"> </w:t>
      </w:r>
      <w:r w:rsidRPr="00260C07">
        <w:rPr>
          <w:rFonts w:asciiTheme="minorHAnsi" w:hAnsiTheme="minorHAnsi" w:cstheme="minorHAnsi"/>
        </w:rPr>
        <w:t>remite</w:t>
      </w:r>
      <w:r w:rsidRPr="00260C07">
        <w:rPr>
          <w:rFonts w:asciiTheme="minorHAnsi" w:hAnsiTheme="minorHAnsi" w:cstheme="minorHAnsi"/>
          <w:spacing w:val="-6"/>
        </w:rPr>
        <w:t xml:space="preserve"> </w:t>
      </w:r>
      <w:r w:rsidRPr="00260C07">
        <w:rPr>
          <w:rFonts w:asciiTheme="minorHAnsi" w:hAnsiTheme="minorHAnsi" w:cstheme="minorHAnsi"/>
        </w:rPr>
        <w:t>para</w:t>
      </w:r>
      <w:r w:rsidRPr="00260C07">
        <w:rPr>
          <w:rFonts w:asciiTheme="minorHAnsi" w:hAnsiTheme="minorHAnsi" w:cstheme="minorHAnsi"/>
          <w:spacing w:val="-7"/>
        </w:rPr>
        <w:t xml:space="preserve"> </w:t>
      </w:r>
      <w:r w:rsidRPr="00260C07">
        <w:rPr>
          <w:rFonts w:asciiTheme="minorHAnsi" w:hAnsiTheme="minorHAnsi" w:cstheme="minorHAnsi"/>
        </w:rPr>
        <w:t>pago</w:t>
      </w:r>
      <w:r w:rsidRPr="00260C07">
        <w:rPr>
          <w:rFonts w:asciiTheme="minorHAnsi" w:hAnsiTheme="minorHAnsi" w:cstheme="minorHAnsi"/>
          <w:spacing w:val="-8"/>
        </w:rPr>
        <w:t xml:space="preserve"> </w:t>
      </w:r>
      <w:r w:rsidRPr="00260C07">
        <w:rPr>
          <w:rFonts w:asciiTheme="minorHAnsi" w:hAnsiTheme="minorHAnsi" w:cstheme="minorHAnsi"/>
        </w:rPr>
        <w:t>acompañada</w:t>
      </w:r>
      <w:r w:rsidRPr="00260C07">
        <w:rPr>
          <w:rFonts w:asciiTheme="minorHAnsi" w:hAnsiTheme="minorHAnsi" w:cstheme="minorHAnsi"/>
          <w:spacing w:val="-9"/>
        </w:rPr>
        <w:t xml:space="preserve"> </w:t>
      </w:r>
      <w:r w:rsidRPr="00260C07">
        <w:rPr>
          <w:rFonts w:asciiTheme="minorHAnsi" w:hAnsiTheme="minorHAnsi" w:cstheme="minorHAnsi"/>
        </w:rPr>
        <w:t>de</w:t>
      </w:r>
      <w:r w:rsidRPr="00260C07">
        <w:rPr>
          <w:rFonts w:asciiTheme="minorHAnsi" w:hAnsiTheme="minorHAnsi" w:cstheme="minorHAnsi"/>
          <w:spacing w:val="-6"/>
        </w:rPr>
        <w:t xml:space="preserve"> </w:t>
      </w:r>
      <w:r w:rsidRPr="00260C07">
        <w:rPr>
          <w:rFonts w:asciiTheme="minorHAnsi" w:hAnsiTheme="minorHAnsi" w:cstheme="minorHAnsi"/>
        </w:rPr>
        <w:t>todos</w:t>
      </w:r>
      <w:r w:rsidRPr="00260C07">
        <w:rPr>
          <w:rFonts w:asciiTheme="minorHAnsi" w:hAnsiTheme="minorHAnsi" w:cstheme="minorHAnsi"/>
          <w:spacing w:val="-7"/>
        </w:rPr>
        <w:t xml:space="preserve"> </w:t>
      </w:r>
      <w:r w:rsidRPr="00260C07">
        <w:rPr>
          <w:rFonts w:asciiTheme="minorHAnsi" w:hAnsiTheme="minorHAnsi" w:cstheme="minorHAnsi"/>
        </w:rPr>
        <w:t>los</w:t>
      </w:r>
      <w:r w:rsidRPr="00260C07">
        <w:rPr>
          <w:rFonts w:asciiTheme="minorHAnsi" w:hAnsiTheme="minorHAnsi" w:cstheme="minorHAnsi"/>
          <w:spacing w:val="-7"/>
        </w:rPr>
        <w:t xml:space="preserve"> </w:t>
      </w:r>
      <w:r w:rsidRPr="00260C07">
        <w:rPr>
          <w:rFonts w:asciiTheme="minorHAnsi" w:hAnsiTheme="minorHAnsi" w:cstheme="minorHAnsi"/>
        </w:rPr>
        <w:t>soportes</w:t>
      </w:r>
      <w:r w:rsidRPr="00260C07">
        <w:rPr>
          <w:rFonts w:asciiTheme="minorHAnsi" w:hAnsiTheme="minorHAnsi" w:cstheme="minorHAnsi"/>
          <w:spacing w:val="-6"/>
        </w:rPr>
        <w:t xml:space="preserve"> </w:t>
      </w:r>
      <w:r w:rsidRPr="00260C07">
        <w:rPr>
          <w:rFonts w:asciiTheme="minorHAnsi" w:hAnsiTheme="minorHAnsi" w:cstheme="minorHAnsi"/>
        </w:rPr>
        <w:t>requeridos.</w:t>
      </w:r>
      <w:r w:rsidRPr="00260C07">
        <w:rPr>
          <w:rFonts w:asciiTheme="minorHAnsi" w:hAnsiTheme="minorHAnsi" w:cstheme="minorHAnsi"/>
          <w:spacing w:val="-7"/>
        </w:rPr>
        <w:t xml:space="preserve"> </w:t>
      </w:r>
      <w:r w:rsidRPr="00260C07">
        <w:rPr>
          <w:rFonts w:asciiTheme="minorHAnsi" w:hAnsiTheme="minorHAnsi" w:cstheme="minorHAnsi"/>
        </w:rPr>
        <w:t>En</w:t>
      </w:r>
      <w:r w:rsidRPr="00260C07">
        <w:rPr>
          <w:rFonts w:asciiTheme="minorHAnsi" w:hAnsiTheme="minorHAnsi" w:cstheme="minorHAnsi"/>
          <w:spacing w:val="-7"/>
        </w:rPr>
        <w:t xml:space="preserve"> </w:t>
      </w:r>
      <w:r w:rsidRPr="00260C07">
        <w:rPr>
          <w:rFonts w:asciiTheme="minorHAnsi" w:hAnsiTheme="minorHAnsi" w:cstheme="minorHAnsi"/>
        </w:rPr>
        <w:t>caso de</w:t>
      </w:r>
      <w:r w:rsidRPr="00260C07">
        <w:rPr>
          <w:rFonts w:asciiTheme="minorHAnsi" w:hAnsiTheme="minorHAnsi" w:cstheme="minorHAnsi"/>
          <w:spacing w:val="-2"/>
        </w:rPr>
        <w:t xml:space="preserve"> </w:t>
      </w:r>
      <w:r w:rsidRPr="00260C07">
        <w:rPr>
          <w:rFonts w:asciiTheme="minorHAnsi" w:hAnsiTheme="minorHAnsi" w:cstheme="minorHAnsi"/>
        </w:rPr>
        <w:t>no</w:t>
      </w:r>
      <w:r w:rsidRPr="00260C07">
        <w:rPr>
          <w:rFonts w:asciiTheme="minorHAnsi" w:hAnsiTheme="minorHAnsi" w:cstheme="minorHAnsi"/>
          <w:spacing w:val="-1"/>
        </w:rPr>
        <w:t xml:space="preserve"> </w:t>
      </w:r>
      <w:r w:rsidRPr="00260C07">
        <w:rPr>
          <w:rFonts w:asciiTheme="minorHAnsi" w:hAnsiTheme="minorHAnsi" w:cstheme="minorHAnsi"/>
        </w:rPr>
        <w:t>ser</w:t>
      </w:r>
      <w:r w:rsidRPr="00260C07">
        <w:rPr>
          <w:rFonts w:asciiTheme="minorHAnsi" w:hAnsiTheme="minorHAnsi" w:cstheme="minorHAnsi"/>
          <w:spacing w:val="-2"/>
        </w:rPr>
        <w:t xml:space="preserve"> </w:t>
      </w:r>
      <w:r w:rsidRPr="00260C07">
        <w:rPr>
          <w:rFonts w:asciiTheme="minorHAnsi" w:hAnsiTheme="minorHAnsi" w:cstheme="minorHAnsi"/>
        </w:rPr>
        <w:t>posible</w:t>
      </w:r>
      <w:r w:rsidRPr="00260C07">
        <w:rPr>
          <w:rFonts w:asciiTheme="minorHAnsi" w:hAnsiTheme="minorHAnsi" w:cstheme="minorHAnsi"/>
          <w:spacing w:val="-2"/>
        </w:rPr>
        <w:t xml:space="preserve"> </w:t>
      </w:r>
      <w:r w:rsidRPr="00260C07">
        <w:rPr>
          <w:rFonts w:asciiTheme="minorHAnsi" w:hAnsiTheme="minorHAnsi" w:cstheme="minorHAnsi"/>
        </w:rPr>
        <w:t>su</w:t>
      </w:r>
      <w:r w:rsidRPr="00260C07">
        <w:rPr>
          <w:rFonts w:asciiTheme="minorHAnsi" w:hAnsiTheme="minorHAnsi" w:cstheme="minorHAnsi"/>
          <w:spacing w:val="-2"/>
        </w:rPr>
        <w:t xml:space="preserve"> </w:t>
      </w:r>
      <w:r w:rsidRPr="00260C07">
        <w:rPr>
          <w:rFonts w:asciiTheme="minorHAnsi" w:hAnsiTheme="minorHAnsi" w:cstheme="minorHAnsi"/>
        </w:rPr>
        <w:t>presentación</w:t>
      </w:r>
      <w:r w:rsidRPr="00260C07">
        <w:rPr>
          <w:rFonts w:asciiTheme="minorHAnsi" w:hAnsiTheme="minorHAnsi" w:cstheme="minorHAnsi"/>
          <w:spacing w:val="-3"/>
        </w:rPr>
        <w:t xml:space="preserve"> </w:t>
      </w:r>
      <w:r w:rsidRPr="00260C07">
        <w:rPr>
          <w:rFonts w:asciiTheme="minorHAnsi" w:hAnsiTheme="minorHAnsi" w:cstheme="minorHAnsi"/>
        </w:rPr>
        <w:t>dentro</w:t>
      </w:r>
      <w:r w:rsidRPr="00260C07">
        <w:rPr>
          <w:rFonts w:asciiTheme="minorHAnsi" w:hAnsiTheme="minorHAnsi" w:cstheme="minorHAnsi"/>
          <w:spacing w:val="-2"/>
        </w:rPr>
        <w:t xml:space="preserve"> </w:t>
      </w:r>
      <w:r w:rsidRPr="00260C07">
        <w:rPr>
          <w:rFonts w:asciiTheme="minorHAnsi" w:hAnsiTheme="minorHAnsi" w:cstheme="minorHAnsi"/>
        </w:rPr>
        <w:t>del</w:t>
      </w:r>
      <w:r w:rsidRPr="00260C07">
        <w:rPr>
          <w:rFonts w:asciiTheme="minorHAnsi" w:hAnsiTheme="minorHAnsi" w:cstheme="minorHAnsi"/>
          <w:spacing w:val="-4"/>
        </w:rPr>
        <w:t xml:space="preserve"> </w:t>
      </w:r>
      <w:r w:rsidRPr="00260C07">
        <w:rPr>
          <w:rFonts w:asciiTheme="minorHAnsi" w:hAnsiTheme="minorHAnsi" w:cstheme="minorHAnsi"/>
        </w:rPr>
        <w:t>mes</w:t>
      </w:r>
      <w:r w:rsidRPr="00260C07">
        <w:rPr>
          <w:rFonts w:asciiTheme="minorHAnsi" w:hAnsiTheme="minorHAnsi" w:cstheme="minorHAnsi"/>
          <w:spacing w:val="-1"/>
        </w:rPr>
        <w:t xml:space="preserve"> </w:t>
      </w:r>
      <w:r w:rsidRPr="00260C07">
        <w:rPr>
          <w:rFonts w:asciiTheme="minorHAnsi" w:hAnsiTheme="minorHAnsi" w:cstheme="minorHAnsi"/>
        </w:rPr>
        <w:t>deberá</w:t>
      </w:r>
      <w:r w:rsidRPr="00260C07">
        <w:rPr>
          <w:rFonts w:asciiTheme="minorHAnsi" w:hAnsiTheme="minorHAnsi" w:cstheme="minorHAnsi"/>
          <w:spacing w:val="-2"/>
        </w:rPr>
        <w:t xml:space="preserve"> </w:t>
      </w:r>
      <w:r w:rsidRPr="00260C07">
        <w:rPr>
          <w:rFonts w:asciiTheme="minorHAnsi" w:hAnsiTheme="minorHAnsi" w:cstheme="minorHAnsi"/>
        </w:rPr>
        <w:t>informar</w:t>
      </w:r>
      <w:r w:rsidRPr="00260C07">
        <w:rPr>
          <w:rFonts w:asciiTheme="minorHAnsi" w:hAnsiTheme="minorHAnsi" w:cstheme="minorHAnsi"/>
          <w:spacing w:val="-2"/>
        </w:rPr>
        <w:t xml:space="preserve"> </w:t>
      </w:r>
      <w:r w:rsidRPr="00260C07">
        <w:rPr>
          <w:rFonts w:asciiTheme="minorHAnsi" w:hAnsiTheme="minorHAnsi" w:cstheme="minorHAnsi"/>
        </w:rPr>
        <w:t>por</w:t>
      </w:r>
      <w:r w:rsidRPr="00260C07">
        <w:rPr>
          <w:rFonts w:asciiTheme="minorHAnsi" w:hAnsiTheme="minorHAnsi" w:cstheme="minorHAnsi"/>
          <w:spacing w:val="-2"/>
        </w:rPr>
        <w:t xml:space="preserve"> </w:t>
      </w:r>
      <w:r w:rsidRPr="00260C07">
        <w:rPr>
          <w:rFonts w:asciiTheme="minorHAnsi" w:hAnsiTheme="minorHAnsi" w:cstheme="minorHAnsi"/>
        </w:rPr>
        <w:t>medio</w:t>
      </w:r>
      <w:r w:rsidRPr="00260C07">
        <w:rPr>
          <w:rFonts w:asciiTheme="minorHAnsi" w:hAnsiTheme="minorHAnsi" w:cstheme="minorHAnsi"/>
          <w:spacing w:val="-1"/>
        </w:rPr>
        <w:t xml:space="preserve"> </w:t>
      </w:r>
      <w:r w:rsidRPr="00260C07">
        <w:rPr>
          <w:rFonts w:asciiTheme="minorHAnsi" w:hAnsiTheme="minorHAnsi" w:cstheme="minorHAnsi"/>
        </w:rPr>
        <w:t>de</w:t>
      </w:r>
      <w:r w:rsidRPr="00260C07">
        <w:rPr>
          <w:rFonts w:asciiTheme="minorHAnsi" w:hAnsiTheme="minorHAnsi" w:cstheme="minorHAnsi"/>
          <w:spacing w:val="-4"/>
        </w:rPr>
        <w:t xml:space="preserve"> </w:t>
      </w:r>
      <w:r w:rsidRPr="00260C07">
        <w:rPr>
          <w:rFonts w:asciiTheme="minorHAnsi" w:hAnsiTheme="minorHAnsi" w:cstheme="minorHAnsi"/>
        </w:rPr>
        <w:t>comunicado</w:t>
      </w:r>
      <w:r w:rsidRPr="00260C07">
        <w:rPr>
          <w:rFonts w:asciiTheme="minorHAnsi" w:hAnsiTheme="minorHAnsi" w:cstheme="minorHAnsi"/>
          <w:spacing w:val="-3"/>
        </w:rPr>
        <w:t xml:space="preserve"> </w:t>
      </w:r>
      <w:r w:rsidRPr="00260C07">
        <w:rPr>
          <w:rFonts w:asciiTheme="minorHAnsi" w:hAnsiTheme="minorHAnsi" w:cstheme="minorHAnsi"/>
        </w:rPr>
        <w:t>o pre factura el monto susceptible a causación o provisionamiento.</w:t>
      </w:r>
    </w:p>
    <w:p w14:paraId="110BAD42" w14:textId="77777777" w:rsidR="00673D61" w:rsidRPr="00260C07" w:rsidRDefault="00000000" w:rsidP="00B45BFB">
      <w:pPr>
        <w:pStyle w:val="Textoindependiente"/>
        <w:spacing w:before="268" w:line="276" w:lineRule="auto"/>
        <w:ind w:left="641" w:right="-3"/>
        <w:jc w:val="both"/>
        <w:rPr>
          <w:rFonts w:asciiTheme="minorHAnsi" w:hAnsiTheme="minorHAnsi" w:cstheme="minorHAnsi"/>
        </w:rPr>
      </w:pPr>
      <w:r w:rsidRPr="00260C07">
        <w:rPr>
          <w:rFonts w:asciiTheme="minorHAnsi" w:hAnsiTheme="minorHAnsi" w:cstheme="minorHAnsi"/>
          <w:b/>
        </w:rPr>
        <w:t xml:space="preserve">PARÁGRAFO PRIMERO: </w:t>
      </w:r>
      <w:r w:rsidR="00B87446" w:rsidRPr="00260C07">
        <w:rPr>
          <w:rFonts w:asciiTheme="minorHAnsi" w:hAnsiTheme="minorHAnsi" w:cstheme="minorHAnsi"/>
        </w:rPr>
        <w:t>Para los pagos, el CONTRATISTA deberá acreditar que se encuentra al día en el pago de aportes parafiscales relativos al Sistema de Seguridad Social Integral, así como los propios al Servicio Nacional de Aprendizaje - SENA, Instituto Colombiano de Bienestar Familiar – ICBF y las Cajas de Compensación Familiar, cuando corresponda, o certificación del pago de los aportes de Pensión, Riesgos Laborales y de Caja de Compensación Familiar, de todo el personal vinculado directamente a la ejecución del proyecto, incluido el personal independiente que preste sus servicios para la ejecución del proyecto.</w:t>
      </w:r>
    </w:p>
    <w:p w14:paraId="113E7871" w14:textId="77777777" w:rsidR="00673D61" w:rsidRPr="00260C07" w:rsidRDefault="00B87446" w:rsidP="00B45BFB">
      <w:pPr>
        <w:pStyle w:val="Textoindependiente"/>
        <w:spacing w:before="268" w:line="276" w:lineRule="auto"/>
        <w:ind w:left="641" w:right="-3"/>
        <w:jc w:val="both"/>
        <w:rPr>
          <w:rFonts w:asciiTheme="minorHAnsi" w:hAnsiTheme="minorHAnsi" w:cstheme="minorHAnsi"/>
        </w:rPr>
      </w:pPr>
      <w:r w:rsidRPr="00260C07">
        <w:rPr>
          <w:rFonts w:asciiTheme="minorHAnsi" w:hAnsiTheme="minorHAnsi" w:cstheme="minorHAnsi"/>
        </w:rPr>
        <w:t>Así</w:t>
      </w:r>
      <w:r w:rsidRPr="00260C07">
        <w:rPr>
          <w:rFonts w:asciiTheme="minorHAnsi" w:hAnsiTheme="minorHAnsi" w:cstheme="minorHAnsi"/>
          <w:spacing w:val="-7"/>
        </w:rPr>
        <w:t xml:space="preserve"> </w:t>
      </w:r>
      <w:r w:rsidRPr="00260C07">
        <w:rPr>
          <w:rFonts w:asciiTheme="minorHAnsi" w:hAnsiTheme="minorHAnsi" w:cstheme="minorHAnsi"/>
        </w:rPr>
        <w:t>mismo</w:t>
      </w:r>
      <w:r w:rsidRPr="00260C07">
        <w:rPr>
          <w:rFonts w:asciiTheme="minorHAnsi" w:hAnsiTheme="minorHAnsi" w:cstheme="minorHAnsi"/>
          <w:spacing w:val="-5"/>
        </w:rPr>
        <w:t xml:space="preserve"> </w:t>
      </w:r>
      <w:r w:rsidRPr="00260C07">
        <w:rPr>
          <w:rFonts w:asciiTheme="minorHAnsi" w:hAnsiTheme="minorHAnsi" w:cstheme="minorHAnsi"/>
        </w:rPr>
        <w:t>se</w:t>
      </w:r>
      <w:r w:rsidRPr="00260C07">
        <w:rPr>
          <w:rFonts w:asciiTheme="minorHAnsi" w:hAnsiTheme="minorHAnsi" w:cstheme="minorHAnsi"/>
          <w:spacing w:val="-6"/>
        </w:rPr>
        <w:t xml:space="preserve"> </w:t>
      </w:r>
      <w:r w:rsidRPr="00260C07">
        <w:rPr>
          <w:rFonts w:asciiTheme="minorHAnsi" w:hAnsiTheme="minorHAnsi" w:cstheme="minorHAnsi"/>
        </w:rPr>
        <w:t>deberá</w:t>
      </w:r>
      <w:r w:rsidRPr="00260C07">
        <w:rPr>
          <w:rFonts w:asciiTheme="minorHAnsi" w:hAnsiTheme="minorHAnsi" w:cstheme="minorHAnsi"/>
          <w:spacing w:val="-7"/>
        </w:rPr>
        <w:t xml:space="preserve"> </w:t>
      </w:r>
      <w:r w:rsidRPr="00260C07">
        <w:rPr>
          <w:rFonts w:asciiTheme="minorHAnsi" w:hAnsiTheme="minorHAnsi" w:cstheme="minorHAnsi"/>
        </w:rPr>
        <w:t>adicionar</w:t>
      </w:r>
      <w:r w:rsidRPr="00260C07">
        <w:rPr>
          <w:rFonts w:asciiTheme="minorHAnsi" w:hAnsiTheme="minorHAnsi" w:cstheme="minorHAnsi"/>
          <w:spacing w:val="-7"/>
        </w:rPr>
        <w:t xml:space="preserve"> </w:t>
      </w:r>
      <w:r w:rsidRPr="00260C07">
        <w:rPr>
          <w:rFonts w:asciiTheme="minorHAnsi" w:hAnsiTheme="minorHAnsi" w:cstheme="minorHAnsi"/>
        </w:rPr>
        <w:t>como</w:t>
      </w:r>
      <w:r w:rsidRPr="00260C07">
        <w:rPr>
          <w:rFonts w:asciiTheme="minorHAnsi" w:hAnsiTheme="minorHAnsi" w:cstheme="minorHAnsi"/>
          <w:spacing w:val="-5"/>
        </w:rPr>
        <w:t xml:space="preserve"> </w:t>
      </w:r>
      <w:r w:rsidRPr="00260C07">
        <w:rPr>
          <w:rFonts w:asciiTheme="minorHAnsi" w:hAnsiTheme="minorHAnsi" w:cstheme="minorHAnsi"/>
        </w:rPr>
        <w:t>soporte</w:t>
      </w:r>
      <w:r w:rsidRPr="00260C07">
        <w:rPr>
          <w:rFonts w:asciiTheme="minorHAnsi" w:hAnsiTheme="minorHAnsi" w:cstheme="minorHAnsi"/>
          <w:spacing w:val="-6"/>
        </w:rPr>
        <w:t xml:space="preserve"> </w:t>
      </w:r>
      <w:r w:rsidRPr="00260C07">
        <w:rPr>
          <w:rFonts w:asciiTheme="minorHAnsi" w:hAnsiTheme="minorHAnsi" w:cstheme="minorHAnsi"/>
        </w:rPr>
        <w:t>al</w:t>
      </w:r>
      <w:r w:rsidRPr="00260C07">
        <w:rPr>
          <w:rFonts w:asciiTheme="minorHAnsi" w:hAnsiTheme="minorHAnsi" w:cstheme="minorHAnsi"/>
          <w:spacing w:val="-7"/>
        </w:rPr>
        <w:t xml:space="preserve"> </w:t>
      </w:r>
      <w:r w:rsidRPr="00260C07">
        <w:rPr>
          <w:rFonts w:asciiTheme="minorHAnsi" w:hAnsiTheme="minorHAnsi" w:cstheme="minorHAnsi"/>
        </w:rPr>
        <w:t>pago,</w:t>
      </w:r>
      <w:r w:rsidRPr="00260C07">
        <w:rPr>
          <w:rFonts w:asciiTheme="minorHAnsi" w:hAnsiTheme="minorHAnsi" w:cstheme="minorHAnsi"/>
          <w:spacing w:val="-9"/>
        </w:rPr>
        <w:t xml:space="preserve"> </w:t>
      </w:r>
      <w:r w:rsidRPr="00260C07">
        <w:rPr>
          <w:rFonts w:asciiTheme="minorHAnsi" w:hAnsiTheme="minorHAnsi" w:cstheme="minorHAnsi"/>
        </w:rPr>
        <w:t>oficio</w:t>
      </w:r>
      <w:r w:rsidRPr="00260C07">
        <w:rPr>
          <w:rFonts w:asciiTheme="minorHAnsi" w:hAnsiTheme="minorHAnsi" w:cstheme="minorHAnsi"/>
          <w:spacing w:val="-8"/>
        </w:rPr>
        <w:t xml:space="preserve"> </w:t>
      </w:r>
      <w:r w:rsidRPr="00260C07">
        <w:rPr>
          <w:rFonts w:asciiTheme="minorHAnsi" w:hAnsiTheme="minorHAnsi" w:cstheme="minorHAnsi"/>
        </w:rPr>
        <w:t>suscrito</w:t>
      </w:r>
      <w:r w:rsidRPr="00260C07">
        <w:rPr>
          <w:rFonts w:asciiTheme="minorHAnsi" w:hAnsiTheme="minorHAnsi" w:cstheme="minorHAnsi"/>
          <w:spacing w:val="-5"/>
        </w:rPr>
        <w:t xml:space="preserve"> </w:t>
      </w:r>
      <w:r w:rsidRPr="00260C07">
        <w:rPr>
          <w:rFonts w:asciiTheme="minorHAnsi" w:hAnsiTheme="minorHAnsi" w:cstheme="minorHAnsi"/>
        </w:rPr>
        <w:t>por</w:t>
      </w:r>
      <w:r w:rsidRPr="00260C07">
        <w:rPr>
          <w:rFonts w:asciiTheme="minorHAnsi" w:hAnsiTheme="minorHAnsi" w:cstheme="minorHAnsi"/>
          <w:spacing w:val="-9"/>
        </w:rPr>
        <w:t xml:space="preserve"> </w:t>
      </w:r>
      <w:r w:rsidRPr="00260C07">
        <w:rPr>
          <w:rFonts w:asciiTheme="minorHAnsi" w:hAnsiTheme="minorHAnsi" w:cstheme="minorHAnsi"/>
        </w:rPr>
        <w:t>el</w:t>
      </w:r>
      <w:r w:rsidRPr="00260C07">
        <w:rPr>
          <w:rFonts w:asciiTheme="minorHAnsi" w:hAnsiTheme="minorHAnsi" w:cstheme="minorHAnsi"/>
          <w:spacing w:val="-6"/>
        </w:rPr>
        <w:t xml:space="preserve"> </w:t>
      </w:r>
      <w:r w:rsidRPr="00260C07">
        <w:rPr>
          <w:rFonts w:asciiTheme="minorHAnsi" w:hAnsiTheme="minorHAnsi" w:cstheme="minorHAnsi"/>
        </w:rPr>
        <w:t>representante</w:t>
      </w:r>
      <w:r w:rsidRPr="00260C07">
        <w:rPr>
          <w:rFonts w:asciiTheme="minorHAnsi" w:hAnsiTheme="minorHAnsi" w:cstheme="minorHAnsi"/>
          <w:spacing w:val="-6"/>
        </w:rPr>
        <w:t xml:space="preserve"> </w:t>
      </w:r>
      <w:r w:rsidRPr="00260C07">
        <w:rPr>
          <w:rFonts w:asciiTheme="minorHAnsi" w:hAnsiTheme="minorHAnsi" w:cstheme="minorHAnsi"/>
        </w:rPr>
        <w:t>legal</w:t>
      </w:r>
      <w:r w:rsidRPr="00260C07">
        <w:rPr>
          <w:rFonts w:asciiTheme="minorHAnsi" w:hAnsiTheme="minorHAnsi" w:cstheme="minorHAnsi"/>
          <w:spacing w:val="-7"/>
        </w:rPr>
        <w:t xml:space="preserve"> </w:t>
      </w:r>
      <w:r w:rsidRPr="00260C07">
        <w:rPr>
          <w:rFonts w:asciiTheme="minorHAnsi" w:hAnsiTheme="minorHAnsi" w:cstheme="minorHAnsi"/>
        </w:rPr>
        <w:t>de</w:t>
      </w:r>
      <w:r w:rsidRPr="00260C07">
        <w:rPr>
          <w:rFonts w:asciiTheme="minorHAnsi" w:hAnsiTheme="minorHAnsi" w:cstheme="minorHAnsi"/>
          <w:spacing w:val="-6"/>
        </w:rPr>
        <w:t xml:space="preserve"> </w:t>
      </w:r>
      <w:r w:rsidRPr="00260C07">
        <w:rPr>
          <w:rFonts w:asciiTheme="minorHAnsi" w:hAnsiTheme="minorHAnsi" w:cstheme="minorHAnsi"/>
        </w:rPr>
        <w:t>la interventoría</w:t>
      </w:r>
      <w:r w:rsidRPr="00260C07">
        <w:rPr>
          <w:rFonts w:asciiTheme="minorHAnsi" w:hAnsiTheme="minorHAnsi" w:cstheme="minorHAnsi"/>
          <w:spacing w:val="-13"/>
        </w:rPr>
        <w:t xml:space="preserve"> </w:t>
      </w:r>
      <w:r w:rsidRPr="00260C07">
        <w:rPr>
          <w:rFonts w:asciiTheme="minorHAnsi" w:hAnsiTheme="minorHAnsi" w:cstheme="minorHAnsi"/>
        </w:rPr>
        <w:t>y/o</w:t>
      </w:r>
      <w:r w:rsidRPr="00260C07">
        <w:rPr>
          <w:rFonts w:asciiTheme="minorHAnsi" w:hAnsiTheme="minorHAnsi" w:cstheme="minorHAnsi"/>
          <w:spacing w:val="-12"/>
        </w:rPr>
        <w:t xml:space="preserve"> </w:t>
      </w:r>
      <w:r w:rsidRPr="00260C07">
        <w:rPr>
          <w:rFonts w:asciiTheme="minorHAnsi" w:hAnsiTheme="minorHAnsi" w:cstheme="minorHAnsi"/>
        </w:rPr>
        <w:t>director</w:t>
      </w:r>
      <w:r w:rsidRPr="00260C07">
        <w:rPr>
          <w:rFonts w:asciiTheme="minorHAnsi" w:hAnsiTheme="minorHAnsi" w:cstheme="minorHAnsi"/>
          <w:spacing w:val="-13"/>
        </w:rPr>
        <w:t xml:space="preserve"> </w:t>
      </w:r>
      <w:r w:rsidRPr="00260C07">
        <w:rPr>
          <w:rFonts w:asciiTheme="minorHAnsi" w:hAnsiTheme="minorHAnsi" w:cstheme="minorHAnsi"/>
        </w:rPr>
        <w:t>de</w:t>
      </w:r>
      <w:r w:rsidRPr="00260C07">
        <w:rPr>
          <w:rFonts w:asciiTheme="minorHAnsi" w:hAnsiTheme="minorHAnsi" w:cstheme="minorHAnsi"/>
          <w:spacing w:val="-10"/>
        </w:rPr>
        <w:t xml:space="preserve"> </w:t>
      </w:r>
      <w:r w:rsidRPr="00260C07">
        <w:rPr>
          <w:rFonts w:asciiTheme="minorHAnsi" w:hAnsiTheme="minorHAnsi" w:cstheme="minorHAnsi"/>
        </w:rPr>
        <w:t>la</w:t>
      </w:r>
      <w:r w:rsidRPr="00260C07">
        <w:rPr>
          <w:rFonts w:asciiTheme="minorHAnsi" w:hAnsiTheme="minorHAnsi" w:cstheme="minorHAnsi"/>
          <w:spacing w:val="-12"/>
        </w:rPr>
        <w:t xml:space="preserve"> </w:t>
      </w:r>
      <w:r w:rsidRPr="00260C07">
        <w:rPr>
          <w:rFonts w:asciiTheme="minorHAnsi" w:hAnsiTheme="minorHAnsi" w:cstheme="minorHAnsi"/>
        </w:rPr>
        <w:t>interventoría</w:t>
      </w:r>
      <w:r w:rsidRPr="00260C07">
        <w:rPr>
          <w:rFonts w:asciiTheme="minorHAnsi" w:hAnsiTheme="minorHAnsi" w:cstheme="minorHAnsi"/>
          <w:spacing w:val="-13"/>
        </w:rPr>
        <w:t xml:space="preserve"> </w:t>
      </w:r>
      <w:r w:rsidRPr="00260C07">
        <w:rPr>
          <w:rFonts w:asciiTheme="minorHAnsi" w:hAnsiTheme="minorHAnsi" w:cstheme="minorHAnsi"/>
        </w:rPr>
        <w:t>y/o</w:t>
      </w:r>
      <w:r w:rsidRPr="00260C07">
        <w:rPr>
          <w:rFonts w:asciiTheme="minorHAnsi" w:hAnsiTheme="minorHAnsi" w:cstheme="minorHAnsi"/>
          <w:spacing w:val="-10"/>
        </w:rPr>
        <w:t xml:space="preserve"> </w:t>
      </w:r>
      <w:r w:rsidRPr="00260C07">
        <w:rPr>
          <w:rFonts w:asciiTheme="minorHAnsi" w:hAnsiTheme="minorHAnsi" w:cstheme="minorHAnsi"/>
        </w:rPr>
        <w:t>el</w:t>
      </w:r>
      <w:r w:rsidRPr="00260C07">
        <w:rPr>
          <w:rFonts w:asciiTheme="minorHAnsi" w:hAnsiTheme="minorHAnsi" w:cstheme="minorHAnsi"/>
          <w:spacing w:val="-12"/>
        </w:rPr>
        <w:t xml:space="preserve"> </w:t>
      </w:r>
      <w:r w:rsidRPr="00260C07">
        <w:rPr>
          <w:rFonts w:asciiTheme="minorHAnsi" w:hAnsiTheme="minorHAnsi" w:cstheme="minorHAnsi"/>
        </w:rPr>
        <w:t>personal</w:t>
      </w:r>
      <w:r w:rsidRPr="00260C07">
        <w:rPr>
          <w:rFonts w:asciiTheme="minorHAnsi" w:hAnsiTheme="minorHAnsi" w:cstheme="minorHAnsi"/>
          <w:spacing w:val="-10"/>
        </w:rPr>
        <w:t xml:space="preserve"> </w:t>
      </w:r>
      <w:r w:rsidRPr="00260C07">
        <w:rPr>
          <w:rFonts w:asciiTheme="minorHAnsi" w:hAnsiTheme="minorHAnsi" w:cstheme="minorHAnsi"/>
        </w:rPr>
        <w:t>responsable</w:t>
      </w:r>
      <w:r w:rsidRPr="00260C07">
        <w:rPr>
          <w:rFonts w:asciiTheme="minorHAnsi" w:hAnsiTheme="minorHAnsi" w:cstheme="minorHAnsi"/>
          <w:spacing w:val="-10"/>
        </w:rPr>
        <w:t xml:space="preserve"> </w:t>
      </w:r>
      <w:r w:rsidRPr="00260C07">
        <w:rPr>
          <w:rFonts w:asciiTheme="minorHAnsi" w:hAnsiTheme="minorHAnsi" w:cstheme="minorHAnsi"/>
        </w:rPr>
        <w:t>del</w:t>
      </w:r>
      <w:r w:rsidRPr="00260C07">
        <w:rPr>
          <w:rFonts w:asciiTheme="minorHAnsi" w:hAnsiTheme="minorHAnsi" w:cstheme="minorHAnsi"/>
          <w:spacing w:val="-12"/>
        </w:rPr>
        <w:t xml:space="preserve"> </w:t>
      </w:r>
      <w:r w:rsidRPr="00260C07">
        <w:rPr>
          <w:rFonts w:asciiTheme="minorHAnsi" w:hAnsiTheme="minorHAnsi" w:cstheme="minorHAnsi"/>
        </w:rPr>
        <w:t>cumplimiento</w:t>
      </w:r>
      <w:r w:rsidRPr="00260C07">
        <w:rPr>
          <w:rFonts w:asciiTheme="minorHAnsi" w:hAnsiTheme="minorHAnsi" w:cstheme="minorHAnsi"/>
          <w:spacing w:val="-9"/>
        </w:rPr>
        <w:t xml:space="preserve"> </w:t>
      </w:r>
      <w:r w:rsidRPr="00260C07">
        <w:rPr>
          <w:rFonts w:asciiTheme="minorHAnsi" w:hAnsiTheme="minorHAnsi" w:cstheme="minorHAnsi"/>
        </w:rPr>
        <w:t>de</w:t>
      </w:r>
      <w:r w:rsidRPr="00260C07">
        <w:rPr>
          <w:rFonts w:asciiTheme="minorHAnsi" w:hAnsiTheme="minorHAnsi" w:cstheme="minorHAnsi"/>
          <w:spacing w:val="-12"/>
        </w:rPr>
        <w:t xml:space="preserve"> </w:t>
      </w:r>
      <w:r w:rsidRPr="00260C07">
        <w:rPr>
          <w:rFonts w:asciiTheme="minorHAnsi" w:hAnsiTheme="minorHAnsi" w:cstheme="minorHAnsi"/>
        </w:rPr>
        <w:t>todas las normas de seguridad social integral donde indique expresamente que el contratista cumplió a cabalidad con las obligaciones establecidas en el contrato sobre la materia.</w:t>
      </w:r>
    </w:p>
    <w:p w14:paraId="725B75C9" w14:textId="77777777" w:rsidR="00673D61" w:rsidRPr="00260C07" w:rsidRDefault="00000000" w:rsidP="00B45BFB">
      <w:pPr>
        <w:pStyle w:val="Textoindependiente"/>
        <w:spacing w:before="268" w:line="276" w:lineRule="auto"/>
        <w:ind w:left="641" w:right="-3"/>
        <w:jc w:val="both"/>
        <w:rPr>
          <w:rFonts w:asciiTheme="minorHAnsi" w:hAnsiTheme="minorHAnsi" w:cstheme="minorHAnsi"/>
        </w:rPr>
      </w:pPr>
      <w:r w:rsidRPr="00260C07">
        <w:rPr>
          <w:rFonts w:asciiTheme="minorHAnsi" w:hAnsiTheme="minorHAnsi" w:cstheme="minorHAnsi"/>
          <w:b/>
        </w:rPr>
        <w:t>PARÁGRAFO</w:t>
      </w:r>
      <w:r w:rsidRPr="00260C07">
        <w:rPr>
          <w:rFonts w:asciiTheme="minorHAnsi" w:hAnsiTheme="minorHAnsi" w:cstheme="minorHAnsi"/>
          <w:b/>
          <w:spacing w:val="-6"/>
        </w:rPr>
        <w:t xml:space="preserve"> </w:t>
      </w:r>
      <w:r w:rsidRPr="00260C07">
        <w:rPr>
          <w:rFonts w:asciiTheme="minorHAnsi" w:hAnsiTheme="minorHAnsi" w:cstheme="minorHAnsi"/>
          <w:b/>
        </w:rPr>
        <w:t>SEGUNDO:</w:t>
      </w:r>
      <w:r w:rsidRPr="00260C07">
        <w:rPr>
          <w:rFonts w:asciiTheme="minorHAnsi" w:hAnsiTheme="minorHAnsi" w:cstheme="minorHAnsi"/>
          <w:b/>
          <w:spacing w:val="-5"/>
        </w:rPr>
        <w:t xml:space="preserve"> </w:t>
      </w:r>
      <w:r w:rsidR="00B87446" w:rsidRPr="00260C07">
        <w:rPr>
          <w:rFonts w:asciiTheme="minorHAnsi" w:hAnsiTheme="minorHAnsi" w:cstheme="minorHAnsi"/>
        </w:rPr>
        <w:t xml:space="preserve">Previo al pago, debe existir instrucción del GERENTE del contrato radicada con </w:t>
      </w:r>
      <w:r w:rsidR="00B87446" w:rsidRPr="00260C07">
        <w:rPr>
          <w:rFonts w:asciiTheme="minorHAnsi" w:hAnsiTheme="minorHAnsi" w:cstheme="minorHAnsi"/>
        </w:rPr>
        <w:lastRenderedPageBreak/>
        <w:t>la totalidad de documentos a la FIDUCIARIA como vocera y administradora del Patrimonio Autónomo, certificación escrita del SUPERVISOR Y/O INTERVENTOR del contrato a cargo del Fideicomitente</w:t>
      </w:r>
      <w:r w:rsidR="00B87446" w:rsidRPr="00260C07">
        <w:rPr>
          <w:rFonts w:asciiTheme="minorHAnsi" w:hAnsiTheme="minorHAnsi" w:cstheme="minorHAnsi"/>
          <w:spacing w:val="-13"/>
        </w:rPr>
        <w:t xml:space="preserve"> </w:t>
      </w:r>
      <w:r w:rsidR="00B87446" w:rsidRPr="00260C07">
        <w:rPr>
          <w:rFonts w:asciiTheme="minorHAnsi" w:hAnsiTheme="minorHAnsi" w:cstheme="minorHAnsi"/>
        </w:rPr>
        <w:t>o</w:t>
      </w:r>
      <w:r w:rsidR="00B87446" w:rsidRPr="00260C07">
        <w:rPr>
          <w:rFonts w:asciiTheme="minorHAnsi" w:hAnsiTheme="minorHAnsi" w:cstheme="minorHAnsi"/>
          <w:spacing w:val="-12"/>
        </w:rPr>
        <w:t xml:space="preserve"> </w:t>
      </w:r>
      <w:r w:rsidR="00B87446" w:rsidRPr="00260C07">
        <w:rPr>
          <w:rFonts w:asciiTheme="minorHAnsi" w:hAnsiTheme="minorHAnsi" w:cstheme="minorHAnsi"/>
        </w:rPr>
        <w:t>quien</w:t>
      </w:r>
      <w:r w:rsidR="00B87446" w:rsidRPr="00260C07">
        <w:rPr>
          <w:rFonts w:asciiTheme="minorHAnsi" w:hAnsiTheme="minorHAnsi" w:cstheme="minorHAnsi"/>
          <w:spacing w:val="-13"/>
        </w:rPr>
        <w:t xml:space="preserve"> </w:t>
      </w:r>
      <w:r w:rsidR="00B87446" w:rsidRPr="00260C07">
        <w:rPr>
          <w:rFonts w:asciiTheme="minorHAnsi" w:hAnsiTheme="minorHAnsi" w:cstheme="minorHAnsi"/>
        </w:rPr>
        <w:t>este</w:t>
      </w:r>
      <w:r w:rsidR="00B87446" w:rsidRPr="00260C07">
        <w:rPr>
          <w:rFonts w:asciiTheme="minorHAnsi" w:hAnsiTheme="minorHAnsi" w:cstheme="minorHAnsi"/>
          <w:spacing w:val="-12"/>
        </w:rPr>
        <w:t xml:space="preserve"> </w:t>
      </w:r>
      <w:r w:rsidR="00B87446" w:rsidRPr="00260C07">
        <w:rPr>
          <w:rFonts w:asciiTheme="minorHAnsi" w:hAnsiTheme="minorHAnsi" w:cstheme="minorHAnsi"/>
        </w:rPr>
        <w:t>delegue,</w:t>
      </w:r>
      <w:r w:rsidR="00B87446" w:rsidRPr="00260C07">
        <w:rPr>
          <w:rFonts w:asciiTheme="minorHAnsi" w:hAnsiTheme="minorHAnsi" w:cstheme="minorHAnsi"/>
          <w:spacing w:val="-13"/>
        </w:rPr>
        <w:t xml:space="preserve"> </w:t>
      </w:r>
      <w:r w:rsidR="00B87446" w:rsidRPr="00260C07">
        <w:rPr>
          <w:rFonts w:asciiTheme="minorHAnsi" w:hAnsiTheme="minorHAnsi" w:cstheme="minorHAnsi"/>
        </w:rPr>
        <w:t>con</w:t>
      </w:r>
      <w:r w:rsidR="00B87446" w:rsidRPr="00260C07">
        <w:rPr>
          <w:rFonts w:asciiTheme="minorHAnsi" w:hAnsiTheme="minorHAnsi" w:cstheme="minorHAnsi"/>
          <w:spacing w:val="-12"/>
        </w:rPr>
        <w:t xml:space="preserve"> </w:t>
      </w:r>
      <w:r w:rsidR="00B87446" w:rsidRPr="00260C07">
        <w:rPr>
          <w:rFonts w:asciiTheme="minorHAnsi" w:hAnsiTheme="minorHAnsi" w:cstheme="minorHAnsi"/>
        </w:rPr>
        <w:t>su</w:t>
      </w:r>
      <w:r w:rsidR="00B87446" w:rsidRPr="00260C07">
        <w:rPr>
          <w:rFonts w:asciiTheme="minorHAnsi" w:hAnsiTheme="minorHAnsi" w:cstheme="minorHAnsi"/>
          <w:spacing w:val="-13"/>
        </w:rPr>
        <w:t xml:space="preserve"> </w:t>
      </w:r>
      <w:r w:rsidR="00B87446" w:rsidRPr="00260C07">
        <w:rPr>
          <w:rFonts w:asciiTheme="minorHAnsi" w:hAnsiTheme="minorHAnsi" w:cstheme="minorHAnsi"/>
        </w:rPr>
        <w:t>visto</w:t>
      </w:r>
      <w:r w:rsidR="00B87446" w:rsidRPr="00260C07">
        <w:rPr>
          <w:rFonts w:asciiTheme="minorHAnsi" w:hAnsiTheme="minorHAnsi" w:cstheme="minorHAnsi"/>
          <w:spacing w:val="-12"/>
        </w:rPr>
        <w:t xml:space="preserve"> </w:t>
      </w:r>
      <w:r w:rsidR="00B87446" w:rsidRPr="00260C07">
        <w:rPr>
          <w:rFonts w:asciiTheme="minorHAnsi" w:hAnsiTheme="minorHAnsi" w:cstheme="minorHAnsi"/>
        </w:rPr>
        <w:t>bueno</w:t>
      </w:r>
      <w:r w:rsidR="00B87446" w:rsidRPr="00260C07">
        <w:rPr>
          <w:rFonts w:asciiTheme="minorHAnsi" w:hAnsiTheme="minorHAnsi" w:cstheme="minorHAnsi"/>
          <w:spacing w:val="-12"/>
        </w:rPr>
        <w:t xml:space="preserve"> </w:t>
      </w:r>
      <w:r w:rsidR="00B87446" w:rsidRPr="00260C07">
        <w:rPr>
          <w:rFonts w:asciiTheme="minorHAnsi" w:hAnsiTheme="minorHAnsi" w:cstheme="minorHAnsi"/>
        </w:rPr>
        <w:t>frente</w:t>
      </w:r>
      <w:r w:rsidR="00B87446" w:rsidRPr="00260C07">
        <w:rPr>
          <w:rFonts w:asciiTheme="minorHAnsi" w:hAnsiTheme="minorHAnsi" w:cstheme="minorHAnsi"/>
          <w:spacing w:val="-13"/>
        </w:rPr>
        <w:t xml:space="preserve"> </w:t>
      </w:r>
      <w:r w:rsidR="00B87446" w:rsidRPr="00260C07">
        <w:rPr>
          <w:rFonts w:asciiTheme="minorHAnsi" w:hAnsiTheme="minorHAnsi" w:cstheme="minorHAnsi"/>
        </w:rPr>
        <w:t>a</w:t>
      </w:r>
      <w:r w:rsidR="00B87446" w:rsidRPr="00260C07">
        <w:rPr>
          <w:rFonts w:asciiTheme="minorHAnsi" w:hAnsiTheme="minorHAnsi" w:cstheme="minorHAnsi"/>
          <w:spacing w:val="-12"/>
        </w:rPr>
        <w:t xml:space="preserve"> </w:t>
      </w:r>
      <w:r w:rsidR="00B87446" w:rsidRPr="00260C07">
        <w:rPr>
          <w:rFonts w:asciiTheme="minorHAnsi" w:hAnsiTheme="minorHAnsi" w:cstheme="minorHAnsi"/>
        </w:rPr>
        <w:t>los</w:t>
      </w:r>
      <w:r w:rsidR="00B87446" w:rsidRPr="00260C07">
        <w:rPr>
          <w:rFonts w:asciiTheme="minorHAnsi" w:hAnsiTheme="minorHAnsi" w:cstheme="minorHAnsi"/>
          <w:spacing w:val="-13"/>
        </w:rPr>
        <w:t xml:space="preserve"> </w:t>
      </w:r>
      <w:r w:rsidR="00B87446" w:rsidRPr="00260C07">
        <w:rPr>
          <w:rFonts w:asciiTheme="minorHAnsi" w:hAnsiTheme="minorHAnsi" w:cstheme="minorHAnsi"/>
        </w:rPr>
        <w:t>informes</w:t>
      </w:r>
      <w:r w:rsidR="00B87446" w:rsidRPr="00260C07">
        <w:rPr>
          <w:rFonts w:asciiTheme="minorHAnsi" w:hAnsiTheme="minorHAnsi" w:cstheme="minorHAnsi"/>
          <w:spacing w:val="-12"/>
        </w:rPr>
        <w:t xml:space="preserve"> </w:t>
      </w:r>
      <w:r w:rsidR="00B87446" w:rsidRPr="00260C07">
        <w:rPr>
          <w:rFonts w:asciiTheme="minorHAnsi" w:hAnsiTheme="minorHAnsi" w:cstheme="minorHAnsi"/>
        </w:rPr>
        <w:t>presentados</w:t>
      </w:r>
      <w:r w:rsidR="00B87446" w:rsidRPr="00260C07">
        <w:rPr>
          <w:rFonts w:asciiTheme="minorHAnsi" w:hAnsiTheme="minorHAnsi" w:cstheme="minorHAnsi"/>
          <w:spacing w:val="-13"/>
        </w:rPr>
        <w:t xml:space="preserve"> </w:t>
      </w:r>
      <w:r w:rsidR="00B87446" w:rsidRPr="00260C07">
        <w:rPr>
          <w:rFonts w:asciiTheme="minorHAnsi" w:hAnsiTheme="minorHAnsi" w:cstheme="minorHAnsi"/>
        </w:rPr>
        <w:t>por</w:t>
      </w:r>
      <w:r w:rsidR="00B87446" w:rsidRPr="00260C07">
        <w:rPr>
          <w:rFonts w:asciiTheme="minorHAnsi" w:hAnsiTheme="minorHAnsi" w:cstheme="minorHAnsi"/>
          <w:spacing w:val="-12"/>
        </w:rPr>
        <w:t xml:space="preserve"> </w:t>
      </w:r>
      <w:r w:rsidR="00B87446" w:rsidRPr="00260C07">
        <w:rPr>
          <w:rFonts w:asciiTheme="minorHAnsi" w:hAnsiTheme="minorHAnsi" w:cstheme="minorHAnsi"/>
        </w:rPr>
        <w:t>parte del CONTRATISTA.</w:t>
      </w:r>
    </w:p>
    <w:p w14:paraId="2C65ACEE" w14:textId="77777777" w:rsidR="00673D61" w:rsidRPr="00260C07" w:rsidRDefault="00000000" w:rsidP="00B45BFB">
      <w:pPr>
        <w:pStyle w:val="Textoindependiente"/>
        <w:spacing w:before="268" w:line="276" w:lineRule="auto"/>
        <w:ind w:left="641" w:right="-3"/>
        <w:jc w:val="both"/>
        <w:rPr>
          <w:rFonts w:asciiTheme="minorHAnsi" w:hAnsiTheme="minorHAnsi" w:cstheme="minorHAnsi"/>
          <w:spacing w:val="-2"/>
        </w:rPr>
      </w:pPr>
      <w:r w:rsidRPr="00260C07">
        <w:rPr>
          <w:rFonts w:asciiTheme="minorHAnsi" w:hAnsiTheme="minorHAnsi" w:cstheme="minorHAnsi"/>
          <w:b/>
        </w:rPr>
        <w:t>PARÁGRAFO</w:t>
      </w:r>
      <w:r w:rsidRPr="00260C07">
        <w:rPr>
          <w:rFonts w:asciiTheme="minorHAnsi" w:hAnsiTheme="minorHAnsi" w:cstheme="minorHAnsi"/>
          <w:b/>
          <w:spacing w:val="-7"/>
        </w:rPr>
        <w:t xml:space="preserve"> </w:t>
      </w:r>
      <w:r w:rsidRPr="00260C07">
        <w:rPr>
          <w:rFonts w:asciiTheme="minorHAnsi" w:hAnsiTheme="minorHAnsi" w:cstheme="minorHAnsi"/>
          <w:b/>
        </w:rPr>
        <w:t>TERCERO:</w:t>
      </w:r>
      <w:r w:rsidRPr="00260C07">
        <w:rPr>
          <w:rFonts w:asciiTheme="minorHAnsi" w:hAnsiTheme="minorHAnsi" w:cstheme="minorHAnsi"/>
          <w:b/>
          <w:spacing w:val="-4"/>
        </w:rPr>
        <w:t xml:space="preserve"> </w:t>
      </w:r>
      <w:r w:rsidR="00673D61" w:rsidRPr="00260C07">
        <w:rPr>
          <w:rFonts w:asciiTheme="minorHAnsi" w:hAnsiTheme="minorHAnsi" w:cstheme="minorHAnsi"/>
        </w:rPr>
        <w:t>Para</w:t>
      </w:r>
      <w:r w:rsidR="00673D61" w:rsidRPr="00260C07">
        <w:rPr>
          <w:rFonts w:asciiTheme="minorHAnsi" w:hAnsiTheme="minorHAnsi" w:cstheme="minorHAnsi"/>
          <w:spacing w:val="-3"/>
        </w:rPr>
        <w:t xml:space="preserve"> </w:t>
      </w:r>
      <w:r w:rsidR="00673D61" w:rsidRPr="00260C07">
        <w:rPr>
          <w:rFonts w:asciiTheme="minorHAnsi" w:hAnsiTheme="minorHAnsi" w:cstheme="minorHAnsi"/>
        </w:rPr>
        <w:t>la</w:t>
      </w:r>
      <w:r w:rsidR="00673D61" w:rsidRPr="00260C07">
        <w:rPr>
          <w:rFonts w:asciiTheme="minorHAnsi" w:hAnsiTheme="minorHAnsi" w:cstheme="minorHAnsi"/>
          <w:spacing w:val="-3"/>
        </w:rPr>
        <w:t xml:space="preserve"> </w:t>
      </w:r>
      <w:r w:rsidR="00673D61" w:rsidRPr="00260C07">
        <w:rPr>
          <w:rFonts w:asciiTheme="minorHAnsi" w:hAnsiTheme="minorHAnsi" w:cstheme="minorHAnsi"/>
        </w:rPr>
        <w:t>realización</w:t>
      </w:r>
      <w:r w:rsidR="00673D61" w:rsidRPr="00260C07">
        <w:rPr>
          <w:rFonts w:asciiTheme="minorHAnsi" w:hAnsiTheme="minorHAnsi" w:cstheme="minorHAnsi"/>
          <w:spacing w:val="-4"/>
        </w:rPr>
        <w:t xml:space="preserve"> </w:t>
      </w:r>
      <w:r w:rsidR="00673D61" w:rsidRPr="00260C07">
        <w:rPr>
          <w:rFonts w:asciiTheme="minorHAnsi" w:hAnsiTheme="minorHAnsi" w:cstheme="minorHAnsi"/>
        </w:rPr>
        <w:t>de</w:t>
      </w:r>
      <w:r w:rsidR="00673D61" w:rsidRPr="00260C07">
        <w:rPr>
          <w:rFonts w:asciiTheme="minorHAnsi" w:hAnsiTheme="minorHAnsi" w:cstheme="minorHAnsi"/>
          <w:spacing w:val="-3"/>
        </w:rPr>
        <w:t xml:space="preserve"> </w:t>
      </w:r>
      <w:r w:rsidR="00673D61" w:rsidRPr="00260C07">
        <w:rPr>
          <w:rFonts w:asciiTheme="minorHAnsi" w:hAnsiTheme="minorHAnsi" w:cstheme="minorHAnsi"/>
        </w:rPr>
        <w:t>los</w:t>
      </w:r>
      <w:r w:rsidR="00673D61" w:rsidRPr="00260C07">
        <w:rPr>
          <w:rFonts w:asciiTheme="minorHAnsi" w:hAnsiTheme="minorHAnsi" w:cstheme="minorHAnsi"/>
          <w:spacing w:val="-3"/>
        </w:rPr>
        <w:t xml:space="preserve"> </w:t>
      </w:r>
      <w:r w:rsidR="00673D61" w:rsidRPr="00260C07">
        <w:rPr>
          <w:rFonts w:asciiTheme="minorHAnsi" w:hAnsiTheme="minorHAnsi" w:cstheme="minorHAnsi"/>
        </w:rPr>
        <w:t>pagos,</w:t>
      </w:r>
      <w:r w:rsidR="00673D61" w:rsidRPr="00260C07">
        <w:rPr>
          <w:rFonts w:asciiTheme="minorHAnsi" w:hAnsiTheme="minorHAnsi" w:cstheme="minorHAnsi"/>
          <w:spacing w:val="-3"/>
        </w:rPr>
        <w:t xml:space="preserve"> </w:t>
      </w:r>
      <w:r w:rsidR="00673D61" w:rsidRPr="00260C07">
        <w:rPr>
          <w:rFonts w:asciiTheme="minorHAnsi" w:hAnsiTheme="minorHAnsi" w:cstheme="minorHAnsi"/>
        </w:rPr>
        <w:t>se</w:t>
      </w:r>
      <w:r w:rsidR="00673D61" w:rsidRPr="00260C07">
        <w:rPr>
          <w:rFonts w:asciiTheme="minorHAnsi" w:hAnsiTheme="minorHAnsi" w:cstheme="minorHAnsi"/>
          <w:spacing w:val="-2"/>
        </w:rPr>
        <w:t xml:space="preserve"> </w:t>
      </w:r>
      <w:r w:rsidR="00673D61" w:rsidRPr="00260C07">
        <w:rPr>
          <w:rFonts w:asciiTheme="minorHAnsi" w:hAnsiTheme="minorHAnsi" w:cstheme="minorHAnsi"/>
        </w:rPr>
        <w:t>procederá</w:t>
      </w:r>
      <w:r w:rsidR="00673D61" w:rsidRPr="00260C07">
        <w:rPr>
          <w:rFonts w:asciiTheme="minorHAnsi" w:hAnsiTheme="minorHAnsi" w:cstheme="minorHAnsi"/>
          <w:spacing w:val="-3"/>
        </w:rPr>
        <w:t xml:space="preserve"> </w:t>
      </w:r>
      <w:r w:rsidR="00673D61" w:rsidRPr="00260C07">
        <w:rPr>
          <w:rFonts w:asciiTheme="minorHAnsi" w:hAnsiTheme="minorHAnsi" w:cstheme="minorHAnsi"/>
        </w:rPr>
        <w:t>de</w:t>
      </w:r>
      <w:r w:rsidR="00673D61" w:rsidRPr="00260C07">
        <w:rPr>
          <w:rFonts w:asciiTheme="minorHAnsi" w:hAnsiTheme="minorHAnsi" w:cstheme="minorHAnsi"/>
          <w:spacing w:val="-6"/>
        </w:rPr>
        <w:t xml:space="preserve"> </w:t>
      </w:r>
      <w:r w:rsidR="00673D61" w:rsidRPr="00260C07">
        <w:rPr>
          <w:rFonts w:asciiTheme="minorHAnsi" w:hAnsiTheme="minorHAnsi" w:cstheme="minorHAnsi"/>
        </w:rPr>
        <w:t>la</w:t>
      </w:r>
      <w:r w:rsidR="00673D61" w:rsidRPr="00260C07">
        <w:rPr>
          <w:rFonts w:asciiTheme="minorHAnsi" w:hAnsiTheme="minorHAnsi" w:cstheme="minorHAnsi"/>
          <w:spacing w:val="-4"/>
        </w:rPr>
        <w:t xml:space="preserve"> </w:t>
      </w:r>
      <w:r w:rsidR="00673D61" w:rsidRPr="00260C07">
        <w:rPr>
          <w:rFonts w:asciiTheme="minorHAnsi" w:hAnsiTheme="minorHAnsi" w:cstheme="minorHAnsi"/>
        </w:rPr>
        <w:t>siguiente</w:t>
      </w:r>
      <w:r w:rsidR="00673D61" w:rsidRPr="00260C07">
        <w:rPr>
          <w:rFonts w:asciiTheme="minorHAnsi" w:hAnsiTheme="minorHAnsi" w:cstheme="minorHAnsi"/>
          <w:spacing w:val="-4"/>
        </w:rPr>
        <w:t xml:space="preserve"> </w:t>
      </w:r>
      <w:r w:rsidR="00673D61" w:rsidRPr="00260C07">
        <w:rPr>
          <w:rFonts w:asciiTheme="minorHAnsi" w:hAnsiTheme="minorHAnsi" w:cstheme="minorHAnsi"/>
          <w:spacing w:val="-2"/>
        </w:rPr>
        <w:t>manera:</w:t>
      </w:r>
    </w:p>
    <w:p w14:paraId="5BF8EC85" w14:textId="77777777" w:rsidR="00673D61" w:rsidRPr="00260C07" w:rsidRDefault="00673D61" w:rsidP="00B45BFB">
      <w:pPr>
        <w:pStyle w:val="Textoindependiente"/>
        <w:numPr>
          <w:ilvl w:val="0"/>
          <w:numId w:val="32"/>
        </w:numPr>
        <w:spacing w:before="268" w:line="276" w:lineRule="auto"/>
        <w:ind w:right="-3"/>
        <w:jc w:val="both"/>
        <w:rPr>
          <w:rFonts w:asciiTheme="minorHAnsi" w:hAnsiTheme="minorHAnsi" w:cstheme="minorHAnsi"/>
        </w:rPr>
      </w:pPr>
      <w:r w:rsidRPr="00260C07">
        <w:rPr>
          <w:rFonts w:asciiTheme="minorHAnsi" w:hAnsiTheme="minorHAnsi" w:cstheme="minorHAnsi"/>
        </w:rPr>
        <w:t>El CONTRATISTA presenta a LA INTERVENTORÍA dentro de los cinco (05) días hábiles siguientes al último día de cada mes el informe de avance mensual.</w:t>
      </w:r>
    </w:p>
    <w:p w14:paraId="58DCEA4E" w14:textId="77777777" w:rsidR="00673D61" w:rsidRPr="00260C07" w:rsidRDefault="00673D61" w:rsidP="00B45BFB">
      <w:pPr>
        <w:pStyle w:val="Textoindependiente"/>
        <w:numPr>
          <w:ilvl w:val="0"/>
          <w:numId w:val="32"/>
        </w:numPr>
        <w:spacing w:before="268" w:line="276" w:lineRule="auto"/>
        <w:ind w:right="-3"/>
        <w:jc w:val="both"/>
        <w:rPr>
          <w:rFonts w:asciiTheme="minorHAnsi" w:hAnsiTheme="minorHAnsi" w:cstheme="minorHAnsi"/>
        </w:rPr>
      </w:pPr>
      <w:r w:rsidRPr="00260C07">
        <w:rPr>
          <w:rFonts w:asciiTheme="minorHAnsi" w:hAnsiTheme="minorHAnsi" w:cstheme="minorHAnsi"/>
        </w:rPr>
        <w:t>El INTERVENTOR, dentro de los cinco (5) días hábiles</w:t>
      </w:r>
      <w:r w:rsidRPr="00260C07">
        <w:rPr>
          <w:rFonts w:asciiTheme="minorHAnsi" w:hAnsiTheme="minorHAnsi" w:cstheme="minorHAnsi"/>
          <w:spacing w:val="-1"/>
        </w:rPr>
        <w:t xml:space="preserve"> </w:t>
      </w:r>
      <w:r w:rsidRPr="00260C07">
        <w:rPr>
          <w:rFonts w:asciiTheme="minorHAnsi" w:hAnsiTheme="minorHAnsi" w:cstheme="minorHAnsi"/>
        </w:rPr>
        <w:t>siguientes, revisa</w:t>
      </w:r>
      <w:r w:rsidRPr="00260C07">
        <w:rPr>
          <w:rFonts w:asciiTheme="minorHAnsi" w:hAnsiTheme="minorHAnsi" w:cstheme="minorHAnsi"/>
          <w:spacing w:val="-2"/>
        </w:rPr>
        <w:t xml:space="preserve"> </w:t>
      </w:r>
      <w:r w:rsidRPr="00260C07">
        <w:rPr>
          <w:rFonts w:asciiTheme="minorHAnsi" w:hAnsiTheme="minorHAnsi" w:cstheme="minorHAnsi"/>
        </w:rPr>
        <w:t>y aprueba el informe, con copia al Gerente del Proyecto. Si el SUPERVISOR Y/O INTERVENTOR no está de acuerdo con</w:t>
      </w:r>
      <w:r w:rsidRPr="00260C07">
        <w:rPr>
          <w:rFonts w:asciiTheme="minorHAnsi" w:hAnsiTheme="minorHAnsi" w:cstheme="minorHAnsi"/>
          <w:spacing w:val="-5"/>
        </w:rPr>
        <w:t xml:space="preserve"> </w:t>
      </w:r>
      <w:r w:rsidRPr="00260C07">
        <w:rPr>
          <w:rFonts w:asciiTheme="minorHAnsi" w:hAnsiTheme="minorHAnsi" w:cstheme="minorHAnsi"/>
        </w:rPr>
        <w:t>el</w:t>
      </w:r>
      <w:r w:rsidRPr="00260C07">
        <w:rPr>
          <w:rFonts w:asciiTheme="minorHAnsi" w:hAnsiTheme="minorHAnsi" w:cstheme="minorHAnsi"/>
          <w:spacing w:val="-2"/>
        </w:rPr>
        <w:t xml:space="preserve"> </w:t>
      </w:r>
      <w:r w:rsidRPr="00260C07">
        <w:rPr>
          <w:rFonts w:asciiTheme="minorHAnsi" w:hAnsiTheme="minorHAnsi" w:cstheme="minorHAnsi"/>
        </w:rPr>
        <w:t>contenido</w:t>
      </w:r>
      <w:r w:rsidRPr="00260C07">
        <w:rPr>
          <w:rFonts w:asciiTheme="minorHAnsi" w:hAnsiTheme="minorHAnsi" w:cstheme="minorHAnsi"/>
          <w:spacing w:val="-2"/>
        </w:rPr>
        <w:t xml:space="preserve"> </w:t>
      </w:r>
      <w:r w:rsidRPr="00260C07">
        <w:rPr>
          <w:rFonts w:asciiTheme="minorHAnsi" w:hAnsiTheme="minorHAnsi" w:cstheme="minorHAnsi"/>
        </w:rPr>
        <w:t>del</w:t>
      </w:r>
      <w:r w:rsidRPr="00260C07">
        <w:rPr>
          <w:rFonts w:asciiTheme="minorHAnsi" w:hAnsiTheme="minorHAnsi" w:cstheme="minorHAnsi"/>
          <w:spacing w:val="-2"/>
        </w:rPr>
        <w:t xml:space="preserve"> </w:t>
      </w:r>
      <w:r w:rsidRPr="00260C07">
        <w:rPr>
          <w:rFonts w:asciiTheme="minorHAnsi" w:hAnsiTheme="minorHAnsi" w:cstheme="minorHAnsi"/>
        </w:rPr>
        <w:t>informe,</w:t>
      </w:r>
      <w:r w:rsidRPr="00260C07">
        <w:rPr>
          <w:rFonts w:asciiTheme="minorHAnsi" w:hAnsiTheme="minorHAnsi" w:cstheme="minorHAnsi"/>
          <w:spacing w:val="-4"/>
        </w:rPr>
        <w:t xml:space="preserve"> </w:t>
      </w:r>
      <w:r w:rsidRPr="00260C07">
        <w:rPr>
          <w:rFonts w:asciiTheme="minorHAnsi" w:hAnsiTheme="minorHAnsi" w:cstheme="minorHAnsi"/>
        </w:rPr>
        <w:t>dentro</w:t>
      </w:r>
      <w:r w:rsidRPr="00260C07">
        <w:rPr>
          <w:rFonts w:asciiTheme="minorHAnsi" w:hAnsiTheme="minorHAnsi" w:cstheme="minorHAnsi"/>
          <w:spacing w:val="-2"/>
        </w:rPr>
        <w:t xml:space="preserve"> </w:t>
      </w:r>
      <w:r w:rsidRPr="00260C07">
        <w:rPr>
          <w:rFonts w:asciiTheme="minorHAnsi" w:hAnsiTheme="minorHAnsi" w:cstheme="minorHAnsi"/>
        </w:rPr>
        <w:t>de</w:t>
      </w:r>
      <w:r w:rsidRPr="00260C07">
        <w:rPr>
          <w:rFonts w:asciiTheme="minorHAnsi" w:hAnsiTheme="minorHAnsi" w:cstheme="minorHAnsi"/>
          <w:spacing w:val="-2"/>
        </w:rPr>
        <w:t xml:space="preserve"> </w:t>
      </w:r>
      <w:r w:rsidRPr="00260C07">
        <w:rPr>
          <w:rFonts w:asciiTheme="minorHAnsi" w:hAnsiTheme="minorHAnsi" w:cstheme="minorHAnsi"/>
        </w:rPr>
        <w:t>los</w:t>
      </w:r>
      <w:r w:rsidRPr="00260C07">
        <w:rPr>
          <w:rFonts w:asciiTheme="minorHAnsi" w:hAnsiTheme="minorHAnsi" w:cstheme="minorHAnsi"/>
          <w:spacing w:val="-4"/>
        </w:rPr>
        <w:t xml:space="preserve"> </w:t>
      </w:r>
      <w:r w:rsidRPr="00260C07">
        <w:rPr>
          <w:rFonts w:asciiTheme="minorHAnsi" w:hAnsiTheme="minorHAnsi" w:cstheme="minorHAnsi"/>
        </w:rPr>
        <w:t>tres</w:t>
      </w:r>
      <w:r w:rsidRPr="00260C07">
        <w:rPr>
          <w:rFonts w:asciiTheme="minorHAnsi" w:hAnsiTheme="minorHAnsi" w:cstheme="minorHAnsi"/>
          <w:spacing w:val="-4"/>
        </w:rPr>
        <w:t xml:space="preserve"> </w:t>
      </w:r>
      <w:r w:rsidRPr="00260C07">
        <w:rPr>
          <w:rFonts w:asciiTheme="minorHAnsi" w:hAnsiTheme="minorHAnsi" w:cstheme="minorHAnsi"/>
        </w:rPr>
        <w:t>(3)</w:t>
      </w:r>
      <w:r w:rsidRPr="00260C07">
        <w:rPr>
          <w:rFonts w:asciiTheme="minorHAnsi" w:hAnsiTheme="minorHAnsi" w:cstheme="minorHAnsi"/>
          <w:spacing w:val="-2"/>
        </w:rPr>
        <w:t xml:space="preserve"> </w:t>
      </w:r>
      <w:r w:rsidRPr="00260C07">
        <w:rPr>
          <w:rFonts w:asciiTheme="minorHAnsi" w:hAnsiTheme="minorHAnsi" w:cstheme="minorHAnsi"/>
        </w:rPr>
        <w:t>días</w:t>
      </w:r>
      <w:r w:rsidRPr="00260C07">
        <w:rPr>
          <w:rFonts w:asciiTheme="minorHAnsi" w:hAnsiTheme="minorHAnsi" w:cstheme="minorHAnsi"/>
          <w:spacing w:val="-2"/>
        </w:rPr>
        <w:t xml:space="preserve"> </w:t>
      </w:r>
      <w:r w:rsidRPr="00260C07">
        <w:rPr>
          <w:rFonts w:asciiTheme="minorHAnsi" w:hAnsiTheme="minorHAnsi" w:cstheme="minorHAnsi"/>
        </w:rPr>
        <w:t>hábiles</w:t>
      </w:r>
      <w:r w:rsidRPr="00260C07">
        <w:rPr>
          <w:rFonts w:asciiTheme="minorHAnsi" w:hAnsiTheme="minorHAnsi" w:cstheme="minorHAnsi"/>
          <w:spacing w:val="-4"/>
        </w:rPr>
        <w:t xml:space="preserve"> </w:t>
      </w:r>
      <w:r w:rsidRPr="00260C07">
        <w:rPr>
          <w:rFonts w:asciiTheme="minorHAnsi" w:hAnsiTheme="minorHAnsi" w:cstheme="minorHAnsi"/>
        </w:rPr>
        <w:t>siguientes</w:t>
      </w:r>
      <w:r w:rsidRPr="00260C07">
        <w:rPr>
          <w:rFonts w:asciiTheme="minorHAnsi" w:hAnsiTheme="minorHAnsi" w:cstheme="minorHAnsi"/>
          <w:spacing w:val="-5"/>
        </w:rPr>
        <w:t xml:space="preserve"> </w:t>
      </w:r>
      <w:r w:rsidRPr="00260C07">
        <w:rPr>
          <w:rFonts w:asciiTheme="minorHAnsi" w:hAnsiTheme="minorHAnsi" w:cstheme="minorHAnsi"/>
        </w:rPr>
        <w:t>solicitará</w:t>
      </w:r>
      <w:r w:rsidRPr="00260C07">
        <w:rPr>
          <w:rFonts w:asciiTheme="minorHAnsi" w:hAnsiTheme="minorHAnsi" w:cstheme="minorHAnsi"/>
          <w:spacing w:val="-2"/>
        </w:rPr>
        <w:t xml:space="preserve"> </w:t>
      </w:r>
      <w:r w:rsidRPr="00260C07">
        <w:rPr>
          <w:rFonts w:asciiTheme="minorHAnsi" w:hAnsiTheme="minorHAnsi" w:cstheme="minorHAnsi"/>
        </w:rPr>
        <w:t>ajustes</w:t>
      </w:r>
      <w:r w:rsidRPr="00260C07">
        <w:rPr>
          <w:rFonts w:asciiTheme="minorHAnsi" w:hAnsiTheme="minorHAnsi" w:cstheme="minorHAnsi"/>
          <w:spacing w:val="-4"/>
        </w:rPr>
        <w:t xml:space="preserve"> </w:t>
      </w:r>
      <w:r w:rsidRPr="00260C07">
        <w:rPr>
          <w:rFonts w:asciiTheme="minorHAnsi" w:hAnsiTheme="minorHAnsi" w:cstheme="minorHAnsi"/>
        </w:rPr>
        <w:t>y el CONTRATISTA deberá remitir el informe nuevamente. Los términos para el pago se volverán a contar desde el momento en que el SUPERVISOR Y/O INTERVENTOR reciba el informe a satisfacción.</w:t>
      </w:r>
    </w:p>
    <w:p w14:paraId="5270FEFA" w14:textId="77777777" w:rsidR="00673D61" w:rsidRPr="00260C07" w:rsidRDefault="00673D61" w:rsidP="00B45BFB">
      <w:pPr>
        <w:pStyle w:val="Textoindependiente"/>
        <w:numPr>
          <w:ilvl w:val="0"/>
          <w:numId w:val="32"/>
        </w:numPr>
        <w:spacing w:before="268" w:line="276" w:lineRule="auto"/>
        <w:ind w:right="-3"/>
        <w:jc w:val="both"/>
        <w:rPr>
          <w:rFonts w:asciiTheme="minorHAnsi" w:hAnsiTheme="minorHAnsi" w:cstheme="minorHAnsi"/>
        </w:rPr>
      </w:pPr>
      <w:r w:rsidRPr="00260C07">
        <w:rPr>
          <w:rFonts w:asciiTheme="minorHAnsi" w:hAnsiTheme="minorHAnsi" w:cstheme="minorHAnsi"/>
        </w:rPr>
        <w:t>Una</w:t>
      </w:r>
      <w:r w:rsidRPr="00260C07">
        <w:rPr>
          <w:rFonts w:asciiTheme="minorHAnsi" w:hAnsiTheme="minorHAnsi" w:cstheme="minorHAnsi"/>
          <w:spacing w:val="-7"/>
        </w:rPr>
        <w:t xml:space="preserve"> </w:t>
      </w:r>
      <w:r w:rsidRPr="00260C07">
        <w:rPr>
          <w:rFonts w:asciiTheme="minorHAnsi" w:hAnsiTheme="minorHAnsi" w:cstheme="minorHAnsi"/>
        </w:rPr>
        <w:t>vez</w:t>
      </w:r>
      <w:r w:rsidRPr="00260C07">
        <w:rPr>
          <w:rFonts w:asciiTheme="minorHAnsi" w:hAnsiTheme="minorHAnsi" w:cstheme="minorHAnsi"/>
          <w:spacing w:val="-9"/>
        </w:rPr>
        <w:t xml:space="preserve"> </w:t>
      </w:r>
      <w:r w:rsidRPr="00260C07">
        <w:rPr>
          <w:rFonts w:asciiTheme="minorHAnsi" w:hAnsiTheme="minorHAnsi" w:cstheme="minorHAnsi"/>
        </w:rPr>
        <w:t>se</w:t>
      </w:r>
      <w:r w:rsidRPr="00260C07">
        <w:rPr>
          <w:rFonts w:asciiTheme="minorHAnsi" w:hAnsiTheme="minorHAnsi" w:cstheme="minorHAnsi"/>
          <w:spacing w:val="-6"/>
        </w:rPr>
        <w:t xml:space="preserve"> </w:t>
      </w:r>
      <w:r w:rsidRPr="00260C07">
        <w:rPr>
          <w:rFonts w:asciiTheme="minorHAnsi" w:hAnsiTheme="minorHAnsi" w:cstheme="minorHAnsi"/>
        </w:rPr>
        <w:t>haya</w:t>
      </w:r>
      <w:r w:rsidRPr="00260C07">
        <w:rPr>
          <w:rFonts w:asciiTheme="minorHAnsi" w:hAnsiTheme="minorHAnsi" w:cstheme="minorHAnsi"/>
          <w:spacing w:val="-7"/>
        </w:rPr>
        <w:t xml:space="preserve"> </w:t>
      </w:r>
      <w:r w:rsidRPr="00260C07">
        <w:rPr>
          <w:rFonts w:asciiTheme="minorHAnsi" w:hAnsiTheme="minorHAnsi" w:cstheme="minorHAnsi"/>
        </w:rPr>
        <w:t>aprobado</w:t>
      </w:r>
      <w:r w:rsidRPr="00260C07">
        <w:rPr>
          <w:rFonts w:asciiTheme="minorHAnsi" w:hAnsiTheme="minorHAnsi" w:cstheme="minorHAnsi"/>
          <w:spacing w:val="-8"/>
        </w:rPr>
        <w:t xml:space="preserve"> </w:t>
      </w:r>
      <w:r w:rsidRPr="00260C07">
        <w:rPr>
          <w:rFonts w:asciiTheme="minorHAnsi" w:hAnsiTheme="minorHAnsi" w:cstheme="minorHAnsi"/>
        </w:rPr>
        <w:t>el</w:t>
      </w:r>
      <w:r w:rsidRPr="00260C07">
        <w:rPr>
          <w:rFonts w:asciiTheme="minorHAnsi" w:hAnsiTheme="minorHAnsi" w:cstheme="minorHAnsi"/>
          <w:spacing w:val="-6"/>
        </w:rPr>
        <w:t xml:space="preserve"> </w:t>
      </w:r>
      <w:r w:rsidRPr="00260C07">
        <w:rPr>
          <w:rFonts w:asciiTheme="minorHAnsi" w:hAnsiTheme="minorHAnsi" w:cstheme="minorHAnsi"/>
        </w:rPr>
        <w:t>informe</w:t>
      </w:r>
      <w:r w:rsidRPr="00260C07">
        <w:rPr>
          <w:rFonts w:asciiTheme="minorHAnsi" w:hAnsiTheme="minorHAnsi" w:cstheme="minorHAnsi"/>
          <w:spacing w:val="-8"/>
        </w:rPr>
        <w:t xml:space="preserve"> </w:t>
      </w:r>
      <w:r w:rsidRPr="00260C07">
        <w:rPr>
          <w:rFonts w:asciiTheme="minorHAnsi" w:hAnsiTheme="minorHAnsi" w:cstheme="minorHAnsi"/>
        </w:rPr>
        <w:t>por</w:t>
      </w:r>
      <w:r w:rsidRPr="00260C07">
        <w:rPr>
          <w:rFonts w:asciiTheme="minorHAnsi" w:hAnsiTheme="minorHAnsi" w:cstheme="minorHAnsi"/>
          <w:spacing w:val="-7"/>
        </w:rPr>
        <w:t xml:space="preserve"> </w:t>
      </w:r>
      <w:r w:rsidRPr="00260C07">
        <w:rPr>
          <w:rFonts w:asciiTheme="minorHAnsi" w:hAnsiTheme="minorHAnsi" w:cstheme="minorHAnsi"/>
        </w:rPr>
        <w:t>parte</w:t>
      </w:r>
      <w:r w:rsidRPr="00260C07">
        <w:rPr>
          <w:rFonts w:asciiTheme="minorHAnsi" w:hAnsiTheme="minorHAnsi" w:cstheme="minorHAnsi"/>
          <w:spacing w:val="-6"/>
        </w:rPr>
        <w:t xml:space="preserve"> </w:t>
      </w:r>
      <w:r w:rsidRPr="00260C07">
        <w:rPr>
          <w:rFonts w:asciiTheme="minorHAnsi" w:hAnsiTheme="minorHAnsi" w:cstheme="minorHAnsi"/>
        </w:rPr>
        <w:t>del</w:t>
      </w:r>
      <w:r w:rsidRPr="00260C07">
        <w:rPr>
          <w:rFonts w:asciiTheme="minorHAnsi" w:hAnsiTheme="minorHAnsi" w:cstheme="minorHAnsi"/>
          <w:spacing w:val="-6"/>
        </w:rPr>
        <w:t xml:space="preserve"> </w:t>
      </w:r>
      <w:r w:rsidRPr="00260C07">
        <w:rPr>
          <w:rFonts w:asciiTheme="minorHAnsi" w:hAnsiTheme="minorHAnsi" w:cstheme="minorHAnsi"/>
        </w:rPr>
        <w:t>interventor,</w:t>
      </w:r>
      <w:r w:rsidRPr="00260C07">
        <w:rPr>
          <w:rFonts w:asciiTheme="minorHAnsi" w:hAnsiTheme="minorHAnsi" w:cstheme="minorHAnsi"/>
          <w:spacing w:val="-9"/>
        </w:rPr>
        <w:t xml:space="preserve"> </w:t>
      </w:r>
      <w:r w:rsidRPr="00260C07">
        <w:rPr>
          <w:rFonts w:asciiTheme="minorHAnsi" w:hAnsiTheme="minorHAnsi" w:cstheme="minorHAnsi"/>
        </w:rPr>
        <w:t>el</w:t>
      </w:r>
      <w:r w:rsidRPr="00260C07">
        <w:rPr>
          <w:rFonts w:asciiTheme="minorHAnsi" w:hAnsiTheme="minorHAnsi" w:cstheme="minorHAnsi"/>
          <w:spacing w:val="-6"/>
        </w:rPr>
        <w:t xml:space="preserve"> </w:t>
      </w:r>
      <w:r w:rsidRPr="00260C07">
        <w:rPr>
          <w:rFonts w:asciiTheme="minorHAnsi" w:hAnsiTheme="minorHAnsi" w:cstheme="minorHAnsi"/>
        </w:rPr>
        <w:t>CONTRATISTA</w:t>
      </w:r>
      <w:r w:rsidRPr="00260C07">
        <w:rPr>
          <w:rFonts w:asciiTheme="minorHAnsi" w:hAnsiTheme="minorHAnsi" w:cstheme="minorHAnsi"/>
          <w:spacing w:val="-12"/>
        </w:rPr>
        <w:t xml:space="preserve"> </w:t>
      </w:r>
      <w:r w:rsidRPr="00260C07">
        <w:rPr>
          <w:rFonts w:asciiTheme="minorHAnsi" w:hAnsiTheme="minorHAnsi" w:cstheme="minorHAnsi"/>
        </w:rPr>
        <w:t>debe</w:t>
      </w:r>
      <w:r w:rsidRPr="00260C07">
        <w:rPr>
          <w:rFonts w:asciiTheme="minorHAnsi" w:hAnsiTheme="minorHAnsi" w:cstheme="minorHAnsi"/>
          <w:spacing w:val="-6"/>
        </w:rPr>
        <w:t xml:space="preserve"> </w:t>
      </w:r>
      <w:r w:rsidRPr="00260C07">
        <w:rPr>
          <w:rFonts w:asciiTheme="minorHAnsi" w:hAnsiTheme="minorHAnsi" w:cstheme="minorHAnsi"/>
        </w:rPr>
        <w:t>radicar ante el GERENTE del proyecto los documentos de pago.</w:t>
      </w:r>
    </w:p>
    <w:p w14:paraId="6B0BFA9A" w14:textId="77777777" w:rsidR="00673D61" w:rsidRPr="00260C07" w:rsidRDefault="00673D61" w:rsidP="00B45BFB">
      <w:pPr>
        <w:pStyle w:val="Textoindependiente"/>
        <w:numPr>
          <w:ilvl w:val="0"/>
          <w:numId w:val="32"/>
        </w:numPr>
        <w:spacing w:before="268" w:line="276" w:lineRule="auto"/>
        <w:ind w:right="-3"/>
        <w:jc w:val="both"/>
        <w:rPr>
          <w:rFonts w:asciiTheme="minorHAnsi" w:hAnsiTheme="minorHAnsi" w:cstheme="minorHAnsi"/>
        </w:rPr>
      </w:pPr>
      <w:r w:rsidRPr="00260C07">
        <w:rPr>
          <w:rFonts w:asciiTheme="minorHAnsi" w:hAnsiTheme="minorHAnsi" w:cstheme="minorHAnsi"/>
        </w:rPr>
        <w:t>El</w:t>
      </w:r>
      <w:r w:rsidRPr="00260C07">
        <w:rPr>
          <w:rFonts w:asciiTheme="minorHAnsi" w:hAnsiTheme="minorHAnsi" w:cstheme="minorHAnsi"/>
          <w:spacing w:val="-5"/>
        </w:rPr>
        <w:t xml:space="preserve"> </w:t>
      </w:r>
      <w:r w:rsidRPr="00260C07">
        <w:rPr>
          <w:rFonts w:asciiTheme="minorHAnsi" w:hAnsiTheme="minorHAnsi" w:cstheme="minorHAnsi"/>
        </w:rPr>
        <w:t>GERENTE</w:t>
      </w:r>
      <w:r w:rsidRPr="00260C07">
        <w:rPr>
          <w:rFonts w:asciiTheme="minorHAnsi" w:hAnsiTheme="minorHAnsi" w:cstheme="minorHAnsi"/>
          <w:spacing w:val="-5"/>
        </w:rPr>
        <w:t xml:space="preserve"> </w:t>
      </w:r>
      <w:r w:rsidRPr="00260C07">
        <w:rPr>
          <w:rFonts w:asciiTheme="minorHAnsi" w:hAnsiTheme="minorHAnsi" w:cstheme="minorHAnsi"/>
        </w:rPr>
        <w:t>del</w:t>
      </w:r>
      <w:r w:rsidRPr="00260C07">
        <w:rPr>
          <w:rFonts w:asciiTheme="minorHAnsi" w:hAnsiTheme="minorHAnsi" w:cstheme="minorHAnsi"/>
          <w:spacing w:val="-5"/>
        </w:rPr>
        <w:t xml:space="preserve"> </w:t>
      </w:r>
      <w:r w:rsidRPr="00260C07">
        <w:rPr>
          <w:rFonts w:asciiTheme="minorHAnsi" w:hAnsiTheme="minorHAnsi" w:cstheme="minorHAnsi"/>
        </w:rPr>
        <w:t>proyecto</w:t>
      </w:r>
      <w:r w:rsidRPr="00260C07">
        <w:rPr>
          <w:rFonts w:asciiTheme="minorHAnsi" w:hAnsiTheme="minorHAnsi" w:cstheme="minorHAnsi"/>
          <w:spacing w:val="-4"/>
        </w:rPr>
        <w:t xml:space="preserve"> </w:t>
      </w:r>
      <w:r w:rsidRPr="00260C07">
        <w:rPr>
          <w:rFonts w:asciiTheme="minorHAnsi" w:hAnsiTheme="minorHAnsi" w:cstheme="minorHAnsi"/>
        </w:rPr>
        <w:t>radica</w:t>
      </w:r>
      <w:r w:rsidRPr="00260C07">
        <w:rPr>
          <w:rFonts w:asciiTheme="minorHAnsi" w:hAnsiTheme="minorHAnsi" w:cstheme="minorHAnsi"/>
          <w:spacing w:val="-6"/>
        </w:rPr>
        <w:t xml:space="preserve"> </w:t>
      </w:r>
      <w:r w:rsidRPr="00260C07">
        <w:rPr>
          <w:rFonts w:asciiTheme="minorHAnsi" w:hAnsiTheme="minorHAnsi" w:cstheme="minorHAnsi"/>
        </w:rPr>
        <w:t>la</w:t>
      </w:r>
      <w:r w:rsidRPr="00260C07">
        <w:rPr>
          <w:rFonts w:asciiTheme="minorHAnsi" w:hAnsiTheme="minorHAnsi" w:cstheme="minorHAnsi"/>
          <w:spacing w:val="-6"/>
        </w:rPr>
        <w:t xml:space="preserve"> </w:t>
      </w:r>
      <w:r w:rsidRPr="00260C07">
        <w:rPr>
          <w:rFonts w:asciiTheme="minorHAnsi" w:hAnsiTheme="minorHAnsi" w:cstheme="minorHAnsi"/>
        </w:rPr>
        <w:t>totalidad</w:t>
      </w:r>
      <w:r w:rsidRPr="00260C07">
        <w:rPr>
          <w:rFonts w:asciiTheme="minorHAnsi" w:hAnsiTheme="minorHAnsi" w:cstheme="minorHAnsi"/>
          <w:spacing w:val="-6"/>
        </w:rPr>
        <w:t xml:space="preserve"> </w:t>
      </w:r>
      <w:r w:rsidRPr="00260C07">
        <w:rPr>
          <w:rFonts w:asciiTheme="minorHAnsi" w:hAnsiTheme="minorHAnsi" w:cstheme="minorHAnsi"/>
        </w:rPr>
        <w:t>de</w:t>
      </w:r>
      <w:r w:rsidRPr="00260C07">
        <w:rPr>
          <w:rFonts w:asciiTheme="minorHAnsi" w:hAnsiTheme="minorHAnsi" w:cstheme="minorHAnsi"/>
          <w:spacing w:val="-5"/>
        </w:rPr>
        <w:t xml:space="preserve"> </w:t>
      </w:r>
      <w:r w:rsidRPr="00260C07">
        <w:rPr>
          <w:rFonts w:asciiTheme="minorHAnsi" w:hAnsiTheme="minorHAnsi" w:cstheme="minorHAnsi"/>
        </w:rPr>
        <w:t>los</w:t>
      </w:r>
      <w:r w:rsidRPr="00260C07">
        <w:rPr>
          <w:rFonts w:asciiTheme="minorHAnsi" w:hAnsiTheme="minorHAnsi" w:cstheme="minorHAnsi"/>
          <w:spacing w:val="-8"/>
        </w:rPr>
        <w:t xml:space="preserve"> </w:t>
      </w:r>
      <w:r w:rsidRPr="00260C07">
        <w:rPr>
          <w:rFonts w:asciiTheme="minorHAnsi" w:hAnsiTheme="minorHAnsi" w:cstheme="minorHAnsi"/>
        </w:rPr>
        <w:t>soportes</w:t>
      </w:r>
      <w:r w:rsidRPr="00260C07">
        <w:rPr>
          <w:rFonts w:asciiTheme="minorHAnsi" w:hAnsiTheme="minorHAnsi" w:cstheme="minorHAnsi"/>
          <w:spacing w:val="-5"/>
        </w:rPr>
        <w:t xml:space="preserve"> </w:t>
      </w:r>
      <w:r w:rsidRPr="00260C07">
        <w:rPr>
          <w:rFonts w:asciiTheme="minorHAnsi" w:hAnsiTheme="minorHAnsi" w:cstheme="minorHAnsi"/>
        </w:rPr>
        <w:t>de</w:t>
      </w:r>
      <w:r w:rsidRPr="00260C07">
        <w:rPr>
          <w:rFonts w:asciiTheme="minorHAnsi" w:hAnsiTheme="minorHAnsi" w:cstheme="minorHAnsi"/>
          <w:spacing w:val="-5"/>
        </w:rPr>
        <w:t xml:space="preserve"> </w:t>
      </w:r>
      <w:r w:rsidRPr="00260C07">
        <w:rPr>
          <w:rFonts w:asciiTheme="minorHAnsi" w:hAnsiTheme="minorHAnsi" w:cstheme="minorHAnsi"/>
        </w:rPr>
        <w:t>pago</w:t>
      </w:r>
      <w:r w:rsidRPr="00260C07">
        <w:rPr>
          <w:rFonts w:asciiTheme="minorHAnsi" w:hAnsiTheme="minorHAnsi" w:cstheme="minorHAnsi"/>
          <w:spacing w:val="-4"/>
        </w:rPr>
        <w:t xml:space="preserve"> </w:t>
      </w:r>
      <w:r w:rsidRPr="00260C07">
        <w:rPr>
          <w:rFonts w:asciiTheme="minorHAnsi" w:hAnsiTheme="minorHAnsi" w:cstheme="minorHAnsi"/>
        </w:rPr>
        <w:t>a</w:t>
      </w:r>
      <w:r w:rsidRPr="00260C07">
        <w:rPr>
          <w:rFonts w:asciiTheme="minorHAnsi" w:hAnsiTheme="minorHAnsi" w:cstheme="minorHAnsi"/>
          <w:spacing w:val="-5"/>
        </w:rPr>
        <w:t xml:space="preserve"> </w:t>
      </w:r>
      <w:r w:rsidRPr="00260C07">
        <w:rPr>
          <w:rFonts w:asciiTheme="minorHAnsi" w:hAnsiTheme="minorHAnsi" w:cstheme="minorHAnsi"/>
        </w:rPr>
        <w:t>FIDUCIARIA CORFICOLOMBIANA,</w:t>
      </w:r>
      <w:r w:rsidRPr="00260C07">
        <w:rPr>
          <w:rFonts w:asciiTheme="minorHAnsi" w:hAnsiTheme="minorHAnsi" w:cstheme="minorHAnsi"/>
          <w:spacing w:val="-6"/>
        </w:rPr>
        <w:t xml:space="preserve"> </w:t>
      </w:r>
      <w:r w:rsidRPr="00260C07">
        <w:rPr>
          <w:rFonts w:asciiTheme="minorHAnsi" w:hAnsiTheme="minorHAnsi" w:cstheme="minorHAnsi"/>
        </w:rPr>
        <w:t xml:space="preserve">quien tendrá </w:t>
      </w:r>
      <w:r w:rsidRPr="00260C07">
        <w:rPr>
          <w:rFonts w:asciiTheme="minorHAnsi" w:hAnsiTheme="minorHAnsi" w:cstheme="minorHAnsi"/>
          <w:highlight w:val="magenta"/>
        </w:rPr>
        <w:t>cinco (5)</w:t>
      </w:r>
      <w:r w:rsidRPr="00260C07">
        <w:rPr>
          <w:rFonts w:asciiTheme="minorHAnsi" w:hAnsiTheme="minorHAnsi" w:cstheme="minorHAnsi"/>
        </w:rPr>
        <w:t xml:space="preserve"> días hábiles para realizar el pago.</w:t>
      </w:r>
    </w:p>
    <w:p w14:paraId="5E2DC5EA" w14:textId="77777777" w:rsidR="00673D61" w:rsidRPr="00260C07" w:rsidRDefault="00673D61" w:rsidP="00B45BFB">
      <w:pPr>
        <w:pStyle w:val="Textoindependiente"/>
        <w:spacing w:before="268" w:line="276" w:lineRule="auto"/>
        <w:ind w:left="925" w:right="-3"/>
        <w:jc w:val="both"/>
        <w:rPr>
          <w:rFonts w:asciiTheme="minorHAnsi" w:hAnsiTheme="minorHAnsi" w:cstheme="minorHAnsi"/>
        </w:rPr>
      </w:pPr>
      <w:r w:rsidRPr="00260C07">
        <w:rPr>
          <w:rFonts w:asciiTheme="minorHAnsi" w:hAnsiTheme="minorHAnsi" w:cstheme="minorHAnsi"/>
        </w:rPr>
        <w:t>Si</w:t>
      </w:r>
      <w:r w:rsidRPr="00260C07">
        <w:rPr>
          <w:rFonts w:asciiTheme="minorHAnsi" w:hAnsiTheme="minorHAnsi" w:cstheme="minorHAnsi"/>
          <w:spacing w:val="-3"/>
        </w:rPr>
        <w:t xml:space="preserve"> </w:t>
      </w:r>
      <w:r w:rsidRPr="00260C07">
        <w:rPr>
          <w:rFonts w:asciiTheme="minorHAnsi" w:hAnsiTheme="minorHAnsi" w:cstheme="minorHAnsi"/>
        </w:rPr>
        <w:t>la</w:t>
      </w:r>
      <w:r w:rsidRPr="00260C07">
        <w:rPr>
          <w:rFonts w:asciiTheme="minorHAnsi" w:hAnsiTheme="minorHAnsi" w:cstheme="minorHAnsi"/>
          <w:spacing w:val="-2"/>
        </w:rPr>
        <w:t xml:space="preserve"> </w:t>
      </w:r>
      <w:r w:rsidRPr="00260C07">
        <w:rPr>
          <w:rFonts w:asciiTheme="minorHAnsi" w:hAnsiTheme="minorHAnsi" w:cstheme="minorHAnsi"/>
        </w:rPr>
        <w:t>documentación</w:t>
      </w:r>
      <w:r w:rsidRPr="00260C07">
        <w:rPr>
          <w:rFonts w:asciiTheme="minorHAnsi" w:hAnsiTheme="minorHAnsi" w:cstheme="minorHAnsi"/>
          <w:spacing w:val="-6"/>
        </w:rPr>
        <w:t xml:space="preserve"> </w:t>
      </w:r>
      <w:r w:rsidRPr="00260C07">
        <w:rPr>
          <w:rFonts w:asciiTheme="minorHAnsi" w:hAnsiTheme="minorHAnsi" w:cstheme="minorHAnsi"/>
        </w:rPr>
        <w:t>está</w:t>
      </w:r>
      <w:r w:rsidRPr="00260C07">
        <w:rPr>
          <w:rFonts w:asciiTheme="minorHAnsi" w:hAnsiTheme="minorHAnsi" w:cstheme="minorHAnsi"/>
          <w:spacing w:val="-2"/>
        </w:rPr>
        <w:t xml:space="preserve"> </w:t>
      </w:r>
      <w:r w:rsidRPr="00260C07">
        <w:rPr>
          <w:rFonts w:asciiTheme="minorHAnsi" w:hAnsiTheme="minorHAnsi" w:cstheme="minorHAnsi"/>
        </w:rPr>
        <w:t>incompleta</w:t>
      </w:r>
      <w:r w:rsidRPr="00260C07">
        <w:rPr>
          <w:rFonts w:asciiTheme="minorHAnsi" w:hAnsiTheme="minorHAnsi" w:cstheme="minorHAnsi"/>
          <w:spacing w:val="-4"/>
        </w:rPr>
        <w:t xml:space="preserve"> </w:t>
      </w:r>
      <w:r w:rsidRPr="00260C07">
        <w:rPr>
          <w:rFonts w:asciiTheme="minorHAnsi" w:hAnsiTheme="minorHAnsi" w:cstheme="minorHAnsi"/>
        </w:rPr>
        <w:t>y</w:t>
      </w:r>
      <w:r w:rsidRPr="00260C07">
        <w:rPr>
          <w:rFonts w:asciiTheme="minorHAnsi" w:hAnsiTheme="minorHAnsi" w:cstheme="minorHAnsi"/>
          <w:spacing w:val="-3"/>
        </w:rPr>
        <w:t xml:space="preserve"> </w:t>
      </w:r>
      <w:r w:rsidRPr="00260C07">
        <w:rPr>
          <w:rFonts w:asciiTheme="minorHAnsi" w:hAnsiTheme="minorHAnsi" w:cstheme="minorHAnsi"/>
        </w:rPr>
        <w:t>con</w:t>
      </w:r>
      <w:r w:rsidRPr="00260C07">
        <w:rPr>
          <w:rFonts w:asciiTheme="minorHAnsi" w:hAnsiTheme="minorHAnsi" w:cstheme="minorHAnsi"/>
          <w:spacing w:val="-6"/>
        </w:rPr>
        <w:t xml:space="preserve"> </w:t>
      </w:r>
      <w:r w:rsidRPr="00260C07">
        <w:rPr>
          <w:rFonts w:asciiTheme="minorHAnsi" w:hAnsiTheme="minorHAnsi" w:cstheme="minorHAnsi"/>
        </w:rPr>
        <w:t>errores,</w:t>
      </w:r>
      <w:r w:rsidRPr="00260C07">
        <w:rPr>
          <w:rFonts w:asciiTheme="minorHAnsi" w:hAnsiTheme="minorHAnsi" w:cstheme="minorHAnsi"/>
          <w:spacing w:val="-4"/>
        </w:rPr>
        <w:t xml:space="preserve"> </w:t>
      </w:r>
      <w:r w:rsidRPr="00260C07">
        <w:rPr>
          <w:rFonts w:asciiTheme="minorHAnsi" w:hAnsiTheme="minorHAnsi" w:cstheme="minorHAnsi"/>
        </w:rPr>
        <w:t>los</w:t>
      </w:r>
      <w:r w:rsidRPr="00260C07">
        <w:rPr>
          <w:rFonts w:asciiTheme="minorHAnsi" w:hAnsiTheme="minorHAnsi" w:cstheme="minorHAnsi"/>
          <w:spacing w:val="-5"/>
        </w:rPr>
        <w:t xml:space="preserve"> </w:t>
      </w:r>
      <w:r w:rsidRPr="00260C07">
        <w:rPr>
          <w:rFonts w:asciiTheme="minorHAnsi" w:hAnsiTheme="minorHAnsi" w:cstheme="minorHAnsi"/>
        </w:rPr>
        <w:t>términos</w:t>
      </w:r>
      <w:r w:rsidRPr="00260C07">
        <w:rPr>
          <w:rFonts w:asciiTheme="minorHAnsi" w:hAnsiTheme="minorHAnsi" w:cstheme="minorHAnsi"/>
          <w:spacing w:val="-5"/>
        </w:rPr>
        <w:t xml:space="preserve"> </w:t>
      </w:r>
      <w:r w:rsidRPr="00260C07">
        <w:rPr>
          <w:rFonts w:asciiTheme="minorHAnsi" w:hAnsiTheme="minorHAnsi" w:cstheme="minorHAnsi"/>
        </w:rPr>
        <w:t>para</w:t>
      </w:r>
      <w:r w:rsidRPr="00260C07">
        <w:rPr>
          <w:rFonts w:asciiTheme="minorHAnsi" w:hAnsiTheme="minorHAnsi" w:cstheme="minorHAnsi"/>
          <w:spacing w:val="-5"/>
        </w:rPr>
        <w:t xml:space="preserve"> </w:t>
      </w:r>
      <w:r w:rsidRPr="00260C07">
        <w:rPr>
          <w:rFonts w:asciiTheme="minorHAnsi" w:hAnsiTheme="minorHAnsi" w:cstheme="minorHAnsi"/>
        </w:rPr>
        <w:t>el</w:t>
      </w:r>
      <w:r w:rsidRPr="00260C07">
        <w:rPr>
          <w:rFonts w:asciiTheme="minorHAnsi" w:hAnsiTheme="minorHAnsi" w:cstheme="minorHAnsi"/>
          <w:spacing w:val="-2"/>
        </w:rPr>
        <w:t xml:space="preserve"> </w:t>
      </w:r>
      <w:r w:rsidRPr="00260C07">
        <w:rPr>
          <w:rFonts w:asciiTheme="minorHAnsi" w:hAnsiTheme="minorHAnsi" w:cstheme="minorHAnsi"/>
        </w:rPr>
        <w:t>pago</w:t>
      </w:r>
      <w:r w:rsidRPr="00260C07">
        <w:rPr>
          <w:rFonts w:asciiTheme="minorHAnsi" w:hAnsiTheme="minorHAnsi" w:cstheme="minorHAnsi"/>
          <w:spacing w:val="-4"/>
        </w:rPr>
        <w:t xml:space="preserve"> </w:t>
      </w:r>
      <w:r w:rsidRPr="00260C07">
        <w:rPr>
          <w:rFonts w:asciiTheme="minorHAnsi" w:hAnsiTheme="minorHAnsi" w:cstheme="minorHAnsi"/>
        </w:rPr>
        <w:t>se interrumpirán</w:t>
      </w:r>
      <w:r w:rsidRPr="00260C07">
        <w:rPr>
          <w:rFonts w:asciiTheme="minorHAnsi" w:hAnsiTheme="minorHAnsi" w:cstheme="minorHAnsi"/>
          <w:spacing w:val="-6"/>
        </w:rPr>
        <w:t xml:space="preserve"> </w:t>
      </w:r>
      <w:r w:rsidRPr="00260C07">
        <w:rPr>
          <w:rFonts w:asciiTheme="minorHAnsi" w:hAnsiTheme="minorHAnsi" w:cstheme="minorHAnsi"/>
        </w:rPr>
        <w:t>y se volverán a contar desde el siguiente día hábil al momento en que el contratista del proyecto subsane la información.</w:t>
      </w:r>
    </w:p>
    <w:p w14:paraId="38716EF2" w14:textId="77777777" w:rsidR="00673D61" w:rsidRPr="00260C07" w:rsidRDefault="00000000" w:rsidP="00B45BFB">
      <w:pPr>
        <w:pStyle w:val="Textoindependiente"/>
        <w:spacing w:before="268" w:line="276" w:lineRule="auto"/>
        <w:ind w:left="925" w:right="-3"/>
        <w:jc w:val="both"/>
        <w:rPr>
          <w:rFonts w:asciiTheme="minorHAnsi" w:hAnsiTheme="minorHAnsi" w:cstheme="minorHAnsi"/>
        </w:rPr>
      </w:pPr>
      <w:r w:rsidRPr="00260C07">
        <w:rPr>
          <w:rFonts w:asciiTheme="minorHAnsi" w:hAnsiTheme="minorHAnsi" w:cstheme="minorHAnsi"/>
          <w:b/>
        </w:rPr>
        <w:t xml:space="preserve">PARÁGRAFO CUARTO: </w:t>
      </w:r>
      <w:r w:rsidR="00673D61" w:rsidRPr="00260C07">
        <w:rPr>
          <w:rFonts w:asciiTheme="minorHAnsi" w:hAnsiTheme="minorHAnsi" w:cstheme="minorHAnsi"/>
        </w:rPr>
        <w:t>Para tramitar los pagos aquí mencionados, el CONTRATISTA debe radicar su solicitud ante el SUPERVISOR Y/O INTERVENTOR para la obtención del visto bueno del respectivo informe. El CONTRATISTA deberá presentar al GERENTE los siguientes documentos para pago:</w:t>
      </w:r>
    </w:p>
    <w:p w14:paraId="69196063" w14:textId="77777777" w:rsidR="005376FA" w:rsidRPr="00260C07" w:rsidRDefault="00673D61" w:rsidP="00B45BFB">
      <w:pPr>
        <w:pStyle w:val="Textoindependiente"/>
        <w:numPr>
          <w:ilvl w:val="0"/>
          <w:numId w:val="33"/>
        </w:numPr>
        <w:spacing w:before="268" w:line="276" w:lineRule="auto"/>
        <w:ind w:right="-3"/>
        <w:jc w:val="both"/>
        <w:rPr>
          <w:rFonts w:asciiTheme="minorHAnsi" w:hAnsiTheme="minorHAnsi" w:cstheme="minorHAnsi"/>
        </w:rPr>
      </w:pPr>
      <w:r w:rsidRPr="00260C07">
        <w:rPr>
          <w:rFonts w:asciiTheme="minorHAnsi" w:hAnsiTheme="minorHAnsi" w:cstheme="minorHAnsi"/>
          <w:color w:val="000000"/>
        </w:rPr>
        <w:t>Factura o documento equivalente, la cual deberá presentarse a nombre del PATRIMONIO AUTÓNOMO “</w:t>
      </w:r>
      <w:r w:rsidRPr="00260C07">
        <w:rPr>
          <w:rFonts w:asciiTheme="minorHAnsi" w:hAnsiTheme="minorHAnsi" w:cstheme="minorHAnsi"/>
          <w:b/>
          <w:color w:val="000000"/>
        </w:rPr>
        <w:t>INGENIO CARMELITA S.A, GAME S.A.S, GARRIDO ALVIR S.A.S, SEIXGAR S.A.S, GARRIDO VAM Y COMPAÑÍA SCA, LUMACVI S.A.S</w:t>
      </w:r>
      <w:r w:rsidRPr="00260C07">
        <w:rPr>
          <w:rFonts w:asciiTheme="minorHAnsi" w:hAnsiTheme="minorHAnsi" w:cstheme="minorHAnsi"/>
          <w:color w:val="000000"/>
        </w:rPr>
        <w:t xml:space="preserve">” - OBRAS POR IMPUESTOS 2024 NIT 899999068, remitido al correo </w:t>
      </w:r>
      <w:hyperlink r:id="rId5">
        <w:r w:rsidRPr="00260C07">
          <w:rPr>
            <w:rFonts w:asciiTheme="minorHAnsi" w:hAnsiTheme="minorHAnsi" w:cstheme="minorHAnsi"/>
            <w:color w:val="0563C1"/>
            <w:u w:val="single"/>
          </w:rPr>
          <w:t>891900196@factureinbox.co</w:t>
        </w:r>
      </w:hyperlink>
      <w:r w:rsidRPr="00260C07">
        <w:rPr>
          <w:rFonts w:asciiTheme="minorHAnsi" w:hAnsiTheme="minorHAnsi" w:cstheme="minorHAnsi"/>
          <w:color w:val="000000"/>
        </w:rPr>
        <w:t xml:space="preserve"> con copia a </w:t>
      </w:r>
      <w:hyperlink r:id="rId6">
        <w:r w:rsidRPr="00260C07">
          <w:rPr>
            <w:rFonts w:asciiTheme="minorHAnsi" w:hAnsiTheme="minorHAnsi" w:cstheme="minorHAnsi"/>
            <w:color w:val="0563C1"/>
            <w:u w:val="single"/>
          </w:rPr>
          <w:t>mcardona@ingeniocarmelita.com</w:t>
        </w:r>
      </w:hyperlink>
      <w:ins w:id="3" w:author="Isabella Ramírez" w:date="2024-10-10T11:25:00Z">
        <w:r w:rsidRPr="00260C07">
          <w:rPr>
            <w:rFonts w:asciiTheme="minorHAnsi" w:hAnsiTheme="minorHAnsi" w:cstheme="minorHAnsi"/>
            <w:color w:val="0563C1"/>
            <w:u w:val="single"/>
          </w:rPr>
          <w:t xml:space="preserve"> y </w:t>
        </w:r>
        <w:r w:rsidRPr="00260C07">
          <w:rPr>
            <w:rFonts w:asciiTheme="minorHAnsi" w:hAnsiTheme="minorHAnsi" w:cstheme="minorHAnsi"/>
            <w:color w:val="0563C1"/>
            <w:u w:val="single"/>
          </w:rPr>
          <w:fldChar w:fldCharType="begin"/>
        </w:r>
        <w:r w:rsidRPr="00260C07">
          <w:rPr>
            <w:rFonts w:asciiTheme="minorHAnsi" w:hAnsiTheme="minorHAnsi" w:cstheme="minorHAnsi"/>
            <w:color w:val="0563C1"/>
            <w:u w:val="single"/>
          </w:rPr>
          <w:instrText>HYPERLINK "mailto:notificaciones@ingeniocarmelita.com"</w:instrText>
        </w:r>
        <w:r w:rsidRPr="00260C07">
          <w:rPr>
            <w:rFonts w:asciiTheme="minorHAnsi" w:hAnsiTheme="minorHAnsi" w:cstheme="minorHAnsi"/>
            <w:color w:val="0563C1"/>
            <w:u w:val="single"/>
          </w:rPr>
        </w:r>
        <w:r w:rsidRPr="00260C07">
          <w:rPr>
            <w:rFonts w:asciiTheme="minorHAnsi" w:hAnsiTheme="minorHAnsi" w:cstheme="minorHAnsi"/>
            <w:color w:val="0563C1"/>
            <w:u w:val="single"/>
          </w:rPr>
          <w:fldChar w:fldCharType="separate"/>
        </w:r>
        <w:r w:rsidRPr="00260C07">
          <w:rPr>
            <w:rStyle w:val="Hipervnculo"/>
            <w:rFonts w:asciiTheme="minorHAnsi" w:hAnsiTheme="minorHAnsi" w:cstheme="minorHAnsi"/>
          </w:rPr>
          <w:t>notificaciones@ingeniocarmelita.com</w:t>
        </w:r>
        <w:r w:rsidRPr="00260C07">
          <w:rPr>
            <w:rFonts w:asciiTheme="minorHAnsi" w:hAnsiTheme="minorHAnsi" w:cstheme="minorHAnsi"/>
            <w:color w:val="0563C1"/>
            <w:u w:val="single"/>
          </w:rPr>
          <w:fldChar w:fldCharType="end"/>
        </w:r>
      </w:ins>
      <w:r w:rsidRPr="00260C07">
        <w:rPr>
          <w:rFonts w:asciiTheme="minorHAnsi" w:hAnsiTheme="minorHAnsi" w:cstheme="minorHAnsi"/>
        </w:rPr>
        <w:t>;</w:t>
      </w:r>
      <w:r w:rsidRPr="00260C07">
        <w:rPr>
          <w:rFonts w:asciiTheme="minorHAnsi" w:hAnsiTheme="minorHAnsi" w:cstheme="minorHAnsi"/>
          <w:spacing w:val="-3"/>
        </w:rPr>
        <w:t xml:space="preserve"> </w:t>
      </w:r>
      <w:r w:rsidRPr="00260C07">
        <w:rPr>
          <w:rFonts w:asciiTheme="minorHAnsi" w:hAnsiTheme="minorHAnsi" w:cstheme="minorHAnsi"/>
        </w:rPr>
        <w:t>el</w:t>
      </w:r>
      <w:r w:rsidRPr="00260C07">
        <w:rPr>
          <w:rFonts w:asciiTheme="minorHAnsi" w:hAnsiTheme="minorHAnsi" w:cstheme="minorHAnsi"/>
          <w:spacing w:val="-4"/>
        </w:rPr>
        <w:t xml:space="preserve"> </w:t>
      </w:r>
      <w:r w:rsidRPr="00260C07">
        <w:rPr>
          <w:rFonts w:asciiTheme="minorHAnsi" w:hAnsiTheme="minorHAnsi" w:cstheme="minorHAnsi"/>
        </w:rPr>
        <w:t>CONTRATISTA</w:t>
      </w:r>
      <w:r w:rsidRPr="00260C07">
        <w:rPr>
          <w:rFonts w:asciiTheme="minorHAnsi" w:hAnsiTheme="minorHAnsi" w:cstheme="minorHAnsi"/>
          <w:spacing w:val="-2"/>
        </w:rPr>
        <w:t xml:space="preserve"> </w:t>
      </w:r>
      <w:r w:rsidRPr="00260C07">
        <w:rPr>
          <w:rFonts w:asciiTheme="minorHAnsi" w:hAnsiTheme="minorHAnsi" w:cstheme="minorHAnsi"/>
        </w:rPr>
        <w:t>se</w:t>
      </w:r>
      <w:r w:rsidRPr="00260C07">
        <w:rPr>
          <w:rFonts w:asciiTheme="minorHAnsi" w:hAnsiTheme="minorHAnsi" w:cstheme="minorHAnsi"/>
          <w:spacing w:val="-4"/>
        </w:rPr>
        <w:t xml:space="preserve"> </w:t>
      </w:r>
      <w:r w:rsidRPr="00260C07">
        <w:rPr>
          <w:rFonts w:asciiTheme="minorHAnsi" w:hAnsiTheme="minorHAnsi" w:cstheme="minorHAnsi"/>
        </w:rPr>
        <w:t>compromete</w:t>
      </w:r>
      <w:r w:rsidRPr="00260C07">
        <w:rPr>
          <w:rFonts w:asciiTheme="minorHAnsi" w:hAnsiTheme="minorHAnsi" w:cstheme="minorHAnsi"/>
          <w:spacing w:val="-1"/>
        </w:rPr>
        <w:t xml:space="preserve"> </w:t>
      </w:r>
      <w:r w:rsidRPr="00260C07">
        <w:rPr>
          <w:rFonts w:asciiTheme="minorHAnsi" w:hAnsiTheme="minorHAnsi" w:cstheme="minorHAnsi"/>
        </w:rPr>
        <w:t>a</w:t>
      </w:r>
      <w:r w:rsidRPr="00260C07">
        <w:rPr>
          <w:rFonts w:asciiTheme="minorHAnsi" w:hAnsiTheme="minorHAnsi" w:cstheme="minorHAnsi"/>
          <w:spacing w:val="-4"/>
        </w:rPr>
        <w:t xml:space="preserve"> </w:t>
      </w:r>
      <w:r w:rsidRPr="00260C07">
        <w:rPr>
          <w:rFonts w:asciiTheme="minorHAnsi" w:hAnsiTheme="minorHAnsi" w:cstheme="minorHAnsi"/>
        </w:rPr>
        <w:t>adoptar</w:t>
      </w:r>
      <w:r w:rsidRPr="00260C07">
        <w:rPr>
          <w:rFonts w:asciiTheme="minorHAnsi" w:hAnsiTheme="minorHAnsi" w:cstheme="minorHAnsi"/>
          <w:spacing w:val="-4"/>
        </w:rPr>
        <w:t xml:space="preserve"> </w:t>
      </w:r>
      <w:r w:rsidRPr="00260C07">
        <w:rPr>
          <w:rFonts w:asciiTheme="minorHAnsi" w:hAnsiTheme="minorHAnsi" w:cstheme="minorHAnsi"/>
        </w:rPr>
        <w:t>el</w:t>
      </w:r>
      <w:r w:rsidRPr="00260C07">
        <w:rPr>
          <w:rFonts w:asciiTheme="minorHAnsi" w:hAnsiTheme="minorHAnsi" w:cstheme="minorHAnsi"/>
          <w:spacing w:val="-2"/>
        </w:rPr>
        <w:t xml:space="preserve"> </w:t>
      </w:r>
      <w:r w:rsidRPr="00260C07">
        <w:rPr>
          <w:rFonts w:asciiTheme="minorHAnsi" w:hAnsiTheme="minorHAnsi" w:cstheme="minorHAnsi"/>
        </w:rPr>
        <w:t>sistema</w:t>
      </w:r>
      <w:r w:rsidRPr="00260C07">
        <w:rPr>
          <w:rFonts w:asciiTheme="minorHAnsi" w:hAnsiTheme="minorHAnsi" w:cstheme="minorHAnsi"/>
          <w:spacing w:val="-2"/>
        </w:rPr>
        <w:t xml:space="preserve"> </w:t>
      </w:r>
      <w:r w:rsidRPr="00260C07">
        <w:rPr>
          <w:rFonts w:asciiTheme="minorHAnsi" w:hAnsiTheme="minorHAnsi" w:cstheme="minorHAnsi"/>
        </w:rPr>
        <w:t>de</w:t>
      </w:r>
      <w:r w:rsidRPr="00260C07">
        <w:rPr>
          <w:rFonts w:asciiTheme="minorHAnsi" w:hAnsiTheme="minorHAnsi" w:cstheme="minorHAnsi"/>
          <w:spacing w:val="-1"/>
        </w:rPr>
        <w:t xml:space="preserve"> </w:t>
      </w:r>
      <w:r w:rsidRPr="00260C07">
        <w:rPr>
          <w:rFonts w:asciiTheme="minorHAnsi" w:hAnsiTheme="minorHAnsi" w:cstheme="minorHAnsi"/>
        </w:rPr>
        <w:t>facturación electrónica cuando esté obligado a hacerlo.</w:t>
      </w:r>
    </w:p>
    <w:p w14:paraId="3314D8B4" w14:textId="77777777" w:rsidR="005376FA" w:rsidRPr="00260C07" w:rsidRDefault="00673D61" w:rsidP="00B45BFB">
      <w:pPr>
        <w:pStyle w:val="Textoindependiente"/>
        <w:numPr>
          <w:ilvl w:val="0"/>
          <w:numId w:val="33"/>
        </w:numPr>
        <w:spacing w:before="268" w:line="276" w:lineRule="auto"/>
        <w:ind w:right="-3"/>
        <w:jc w:val="both"/>
        <w:rPr>
          <w:rFonts w:asciiTheme="minorHAnsi" w:hAnsiTheme="minorHAnsi" w:cstheme="minorHAnsi"/>
        </w:rPr>
      </w:pPr>
      <w:r w:rsidRPr="00260C07">
        <w:rPr>
          <w:rFonts w:asciiTheme="minorHAnsi" w:hAnsiTheme="minorHAnsi" w:cstheme="minorHAnsi"/>
        </w:rPr>
        <w:t>Informe</w:t>
      </w:r>
      <w:r w:rsidRPr="00260C07">
        <w:rPr>
          <w:rFonts w:asciiTheme="minorHAnsi" w:hAnsiTheme="minorHAnsi" w:cstheme="minorHAnsi"/>
          <w:spacing w:val="-5"/>
        </w:rPr>
        <w:t xml:space="preserve"> </w:t>
      </w:r>
      <w:r w:rsidRPr="00260C07">
        <w:rPr>
          <w:rFonts w:asciiTheme="minorHAnsi" w:hAnsiTheme="minorHAnsi" w:cstheme="minorHAnsi"/>
        </w:rPr>
        <w:t>de</w:t>
      </w:r>
      <w:r w:rsidRPr="00260C07">
        <w:rPr>
          <w:rFonts w:asciiTheme="minorHAnsi" w:hAnsiTheme="minorHAnsi" w:cstheme="minorHAnsi"/>
          <w:spacing w:val="-5"/>
        </w:rPr>
        <w:t xml:space="preserve"> </w:t>
      </w:r>
      <w:r w:rsidRPr="00260C07">
        <w:rPr>
          <w:rFonts w:asciiTheme="minorHAnsi" w:hAnsiTheme="minorHAnsi" w:cstheme="minorHAnsi"/>
        </w:rPr>
        <w:t>avance</w:t>
      </w:r>
      <w:r w:rsidRPr="00260C07">
        <w:rPr>
          <w:rFonts w:asciiTheme="minorHAnsi" w:hAnsiTheme="minorHAnsi" w:cstheme="minorHAnsi"/>
          <w:spacing w:val="-7"/>
        </w:rPr>
        <w:t xml:space="preserve"> </w:t>
      </w:r>
      <w:r w:rsidRPr="00260C07">
        <w:rPr>
          <w:rFonts w:asciiTheme="minorHAnsi" w:hAnsiTheme="minorHAnsi" w:cstheme="minorHAnsi"/>
        </w:rPr>
        <w:t>mensual</w:t>
      </w:r>
      <w:r w:rsidRPr="00260C07">
        <w:rPr>
          <w:rFonts w:asciiTheme="minorHAnsi" w:hAnsiTheme="minorHAnsi" w:cstheme="minorHAnsi"/>
          <w:spacing w:val="-5"/>
        </w:rPr>
        <w:t xml:space="preserve"> </w:t>
      </w:r>
      <w:r w:rsidRPr="00260C07">
        <w:rPr>
          <w:rFonts w:asciiTheme="minorHAnsi" w:hAnsiTheme="minorHAnsi" w:cstheme="minorHAnsi"/>
        </w:rPr>
        <w:t>o</w:t>
      </w:r>
      <w:r w:rsidRPr="00260C07">
        <w:rPr>
          <w:rFonts w:asciiTheme="minorHAnsi" w:hAnsiTheme="minorHAnsi" w:cstheme="minorHAnsi"/>
          <w:spacing w:val="-4"/>
        </w:rPr>
        <w:t xml:space="preserve"> </w:t>
      </w:r>
      <w:r w:rsidRPr="00260C07">
        <w:rPr>
          <w:rFonts w:asciiTheme="minorHAnsi" w:hAnsiTheme="minorHAnsi" w:cstheme="minorHAnsi"/>
        </w:rPr>
        <w:t>informe</w:t>
      </w:r>
      <w:r w:rsidRPr="00260C07">
        <w:rPr>
          <w:rFonts w:asciiTheme="minorHAnsi" w:hAnsiTheme="minorHAnsi" w:cstheme="minorHAnsi"/>
          <w:spacing w:val="-5"/>
        </w:rPr>
        <w:t xml:space="preserve"> </w:t>
      </w:r>
      <w:r w:rsidRPr="00260C07">
        <w:rPr>
          <w:rFonts w:asciiTheme="minorHAnsi" w:hAnsiTheme="minorHAnsi" w:cstheme="minorHAnsi"/>
        </w:rPr>
        <w:t>final,</w:t>
      </w:r>
      <w:r w:rsidRPr="00260C07">
        <w:rPr>
          <w:rFonts w:asciiTheme="minorHAnsi" w:hAnsiTheme="minorHAnsi" w:cstheme="minorHAnsi"/>
          <w:spacing w:val="-6"/>
        </w:rPr>
        <w:t xml:space="preserve"> </w:t>
      </w:r>
      <w:r w:rsidRPr="00260C07">
        <w:rPr>
          <w:rFonts w:asciiTheme="minorHAnsi" w:hAnsiTheme="minorHAnsi" w:cstheme="minorHAnsi"/>
        </w:rPr>
        <w:t>según</w:t>
      </w:r>
      <w:r w:rsidRPr="00260C07">
        <w:rPr>
          <w:rFonts w:asciiTheme="minorHAnsi" w:hAnsiTheme="minorHAnsi" w:cstheme="minorHAnsi"/>
          <w:spacing w:val="-6"/>
        </w:rPr>
        <w:t xml:space="preserve"> </w:t>
      </w:r>
      <w:r w:rsidRPr="00260C07">
        <w:rPr>
          <w:rFonts w:asciiTheme="minorHAnsi" w:hAnsiTheme="minorHAnsi" w:cstheme="minorHAnsi"/>
        </w:rPr>
        <w:t>el</w:t>
      </w:r>
      <w:r w:rsidRPr="00260C07">
        <w:rPr>
          <w:rFonts w:asciiTheme="minorHAnsi" w:hAnsiTheme="minorHAnsi" w:cstheme="minorHAnsi"/>
          <w:spacing w:val="-5"/>
        </w:rPr>
        <w:t xml:space="preserve"> </w:t>
      </w:r>
      <w:r w:rsidRPr="00260C07">
        <w:rPr>
          <w:rFonts w:asciiTheme="minorHAnsi" w:hAnsiTheme="minorHAnsi" w:cstheme="minorHAnsi"/>
        </w:rPr>
        <w:t>caso,</w:t>
      </w:r>
      <w:r w:rsidRPr="00260C07">
        <w:rPr>
          <w:rFonts w:asciiTheme="minorHAnsi" w:hAnsiTheme="minorHAnsi" w:cstheme="minorHAnsi"/>
          <w:spacing w:val="-5"/>
        </w:rPr>
        <w:t xml:space="preserve"> </w:t>
      </w:r>
      <w:r w:rsidRPr="00260C07">
        <w:rPr>
          <w:rFonts w:asciiTheme="minorHAnsi" w:hAnsiTheme="minorHAnsi" w:cstheme="minorHAnsi"/>
        </w:rPr>
        <w:t>con</w:t>
      </w:r>
      <w:r w:rsidRPr="00260C07">
        <w:rPr>
          <w:rFonts w:asciiTheme="minorHAnsi" w:hAnsiTheme="minorHAnsi" w:cstheme="minorHAnsi"/>
          <w:spacing w:val="-6"/>
        </w:rPr>
        <w:t xml:space="preserve"> </w:t>
      </w:r>
      <w:r w:rsidRPr="00260C07">
        <w:rPr>
          <w:rFonts w:asciiTheme="minorHAnsi" w:hAnsiTheme="minorHAnsi" w:cstheme="minorHAnsi"/>
        </w:rPr>
        <w:t>los</w:t>
      </w:r>
      <w:r w:rsidRPr="00260C07">
        <w:rPr>
          <w:rFonts w:asciiTheme="minorHAnsi" w:hAnsiTheme="minorHAnsi" w:cstheme="minorHAnsi"/>
          <w:spacing w:val="-5"/>
        </w:rPr>
        <w:t xml:space="preserve"> </w:t>
      </w:r>
      <w:r w:rsidRPr="00260C07">
        <w:rPr>
          <w:rFonts w:asciiTheme="minorHAnsi" w:hAnsiTheme="minorHAnsi" w:cstheme="minorHAnsi"/>
        </w:rPr>
        <w:t>anexos</w:t>
      </w:r>
      <w:r w:rsidRPr="00260C07">
        <w:rPr>
          <w:rFonts w:asciiTheme="minorHAnsi" w:hAnsiTheme="minorHAnsi" w:cstheme="minorHAnsi"/>
          <w:spacing w:val="-5"/>
        </w:rPr>
        <w:t xml:space="preserve"> </w:t>
      </w:r>
      <w:r w:rsidRPr="00260C07">
        <w:rPr>
          <w:rFonts w:asciiTheme="minorHAnsi" w:hAnsiTheme="minorHAnsi" w:cstheme="minorHAnsi"/>
        </w:rPr>
        <w:t>y</w:t>
      </w:r>
      <w:r w:rsidRPr="00260C07">
        <w:rPr>
          <w:rFonts w:asciiTheme="minorHAnsi" w:hAnsiTheme="minorHAnsi" w:cstheme="minorHAnsi"/>
          <w:spacing w:val="-7"/>
        </w:rPr>
        <w:t xml:space="preserve"> </w:t>
      </w:r>
      <w:r w:rsidRPr="00260C07">
        <w:rPr>
          <w:rFonts w:asciiTheme="minorHAnsi" w:hAnsiTheme="minorHAnsi" w:cstheme="minorHAnsi"/>
        </w:rPr>
        <w:t>con</w:t>
      </w:r>
      <w:r w:rsidRPr="00260C07">
        <w:rPr>
          <w:rFonts w:asciiTheme="minorHAnsi" w:hAnsiTheme="minorHAnsi" w:cstheme="minorHAnsi"/>
          <w:spacing w:val="-6"/>
        </w:rPr>
        <w:t xml:space="preserve"> </w:t>
      </w:r>
      <w:r w:rsidRPr="00260C07">
        <w:rPr>
          <w:rFonts w:asciiTheme="minorHAnsi" w:hAnsiTheme="minorHAnsi" w:cstheme="minorHAnsi"/>
        </w:rPr>
        <w:t>visto</w:t>
      </w:r>
      <w:r w:rsidRPr="00260C07">
        <w:rPr>
          <w:rFonts w:asciiTheme="minorHAnsi" w:hAnsiTheme="minorHAnsi" w:cstheme="minorHAnsi"/>
          <w:spacing w:val="-4"/>
        </w:rPr>
        <w:t xml:space="preserve"> </w:t>
      </w:r>
      <w:r w:rsidRPr="00260C07">
        <w:rPr>
          <w:rFonts w:asciiTheme="minorHAnsi" w:hAnsiTheme="minorHAnsi" w:cstheme="minorHAnsi"/>
        </w:rPr>
        <w:t>bueno soportado por escrito por la INTERVENTORÍA.</w:t>
      </w:r>
    </w:p>
    <w:p w14:paraId="4CBF4822" w14:textId="77777777" w:rsidR="005376FA" w:rsidRPr="00260C07" w:rsidRDefault="00673D61" w:rsidP="00B45BFB">
      <w:pPr>
        <w:pStyle w:val="Textoindependiente"/>
        <w:numPr>
          <w:ilvl w:val="0"/>
          <w:numId w:val="33"/>
        </w:numPr>
        <w:spacing w:before="268" w:line="276" w:lineRule="auto"/>
        <w:ind w:right="-3"/>
        <w:jc w:val="both"/>
        <w:rPr>
          <w:rFonts w:asciiTheme="minorHAnsi" w:hAnsiTheme="minorHAnsi" w:cstheme="minorHAnsi"/>
        </w:rPr>
      </w:pPr>
      <w:r w:rsidRPr="00260C07">
        <w:rPr>
          <w:rFonts w:asciiTheme="minorHAnsi" w:hAnsiTheme="minorHAnsi" w:cstheme="minorHAnsi"/>
        </w:rPr>
        <w:t xml:space="preserve">Soportes de pago de seguridad social integral y aportes parafiscales, soportado por la certificación firmada por el Representante Legal y el Revisor fiscal, en caso de aplicar este </w:t>
      </w:r>
      <w:r w:rsidRPr="00260C07">
        <w:rPr>
          <w:rFonts w:asciiTheme="minorHAnsi" w:hAnsiTheme="minorHAnsi" w:cstheme="minorHAnsi"/>
          <w:spacing w:val="-2"/>
        </w:rPr>
        <w:t>último.</w:t>
      </w:r>
    </w:p>
    <w:p w14:paraId="3F6476BD" w14:textId="77777777" w:rsidR="005376FA" w:rsidRPr="00260C07" w:rsidRDefault="00673D61" w:rsidP="00B45BFB">
      <w:pPr>
        <w:pStyle w:val="Textoindependiente"/>
        <w:numPr>
          <w:ilvl w:val="0"/>
          <w:numId w:val="33"/>
        </w:numPr>
        <w:spacing w:before="268" w:line="276" w:lineRule="auto"/>
        <w:ind w:right="-3"/>
        <w:jc w:val="both"/>
        <w:rPr>
          <w:rFonts w:asciiTheme="minorHAnsi" w:hAnsiTheme="minorHAnsi" w:cstheme="minorHAnsi"/>
        </w:rPr>
      </w:pPr>
      <w:r w:rsidRPr="00260C07">
        <w:rPr>
          <w:rFonts w:asciiTheme="minorHAnsi" w:hAnsiTheme="minorHAnsi" w:cstheme="minorHAnsi"/>
        </w:rPr>
        <w:t>Oficio suscrito por el personal responsable del cumplimiento de todas las normas de seguridad y salud en el trabajo donde indique expresamente que el contratista cumplió a cabalidad con las obligaciones establecidas en el contrato sobre la materia.</w:t>
      </w:r>
    </w:p>
    <w:p w14:paraId="275253C1" w14:textId="77777777" w:rsidR="005376FA" w:rsidRPr="00260C07" w:rsidRDefault="00673D61" w:rsidP="00B45BFB">
      <w:pPr>
        <w:pStyle w:val="Textoindependiente"/>
        <w:numPr>
          <w:ilvl w:val="0"/>
          <w:numId w:val="33"/>
        </w:numPr>
        <w:spacing w:before="268" w:line="276" w:lineRule="auto"/>
        <w:ind w:right="-3"/>
        <w:jc w:val="both"/>
        <w:rPr>
          <w:rFonts w:asciiTheme="minorHAnsi" w:hAnsiTheme="minorHAnsi" w:cstheme="minorHAnsi"/>
        </w:rPr>
      </w:pPr>
      <w:r w:rsidRPr="00260C07">
        <w:rPr>
          <w:rFonts w:asciiTheme="minorHAnsi" w:hAnsiTheme="minorHAnsi" w:cstheme="minorHAnsi"/>
        </w:rPr>
        <w:lastRenderedPageBreak/>
        <w:t>RUT</w:t>
      </w:r>
      <w:r w:rsidRPr="00260C07">
        <w:rPr>
          <w:rFonts w:asciiTheme="minorHAnsi" w:hAnsiTheme="minorHAnsi" w:cstheme="minorHAnsi"/>
          <w:spacing w:val="-3"/>
        </w:rPr>
        <w:t xml:space="preserve"> </w:t>
      </w:r>
      <w:r w:rsidRPr="00260C07">
        <w:rPr>
          <w:rFonts w:asciiTheme="minorHAnsi" w:hAnsiTheme="minorHAnsi" w:cstheme="minorHAnsi"/>
        </w:rPr>
        <w:t>con</w:t>
      </w:r>
      <w:r w:rsidRPr="00260C07">
        <w:rPr>
          <w:rFonts w:asciiTheme="minorHAnsi" w:hAnsiTheme="minorHAnsi" w:cstheme="minorHAnsi"/>
          <w:spacing w:val="-3"/>
        </w:rPr>
        <w:t xml:space="preserve"> </w:t>
      </w:r>
      <w:r w:rsidRPr="00260C07">
        <w:rPr>
          <w:rFonts w:asciiTheme="minorHAnsi" w:hAnsiTheme="minorHAnsi" w:cstheme="minorHAnsi"/>
        </w:rPr>
        <w:t>fecha</w:t>
      </w:r>
      <w:r w:rsidRPr="00260C07">
        <w:rPr>
          <w:rFonts w:asciiTheme="minorHAnsi" w:hAnsiTheme="minorHAnsi" w:cstheme="minorHAnsi"/>
          <w:spacing w:val="-3"/>
        </w:rPr>
        <w:t xml:space="preserve"> </w:t>
      </w:r>
      <w:r w:rsidRPr="00260C07">
        <w:rPr>
          <w:rFonts w:asciiTheme="minorHAnsi" w:hAnsiTheme="minorHAnsi" w:cstheme="minorHAnsi"/>
        </w:rPr>
        <w:t>de</w:t>
      </w:r>
      <w:r w:rsidRPr="00260C07">
        <w:rPr>
          <w:rFonts w:asciiTheme="minorHAnsi" w:hAnsiTheme="minorHAnsi" w:cstheme="minorHAnsi"/>
          <w:spacing w:val="-2"/>
        </w:rPr>
        <w:t xml:space="preserve"> </w:t>
      </w:r>
      <w:r w:rsidRPr="00260C07">
        <w:rPr>
          <w:rFonts w:asciiTheme="minorHAnsi" w:hAnsiTheme="minorHAnsi" w:cstheme="minorHAnsi"/>
        </w:rPr>
        <w:t>generación</w:t>
      </w:r>
      <w:r w:rsidRPr="00260C07">
        <w:rPr>
          <w:rFonts w:asciiTheme="minorHAnsi" w:hAnsiTheme="minorHAnsi" w:cstheme="minorHAnsi"/>
          <w:spacing w:val="-2"/>
        </w:rPr>
        <w:t xml:space="preserve"> </w:t>
      </w:r>
      <w:r w:rsidRPr="00260C07">
        <w:rPr>
          <w:rFonts w:asciiTheme="minorHAnsi" w:hAnsiTheme="minorHAnsi" w:cstheme="minorHAnsi"/>
        </w:rPr>
        <w:t>no</w:t>
      </w:r>
      <w:r w:rsidRPr="00260C07">
        <w:rPr>
          <w:rFonts w:asciiTheme="minorHAnsi" w:hAnsiTheme="minorHAnsi" w:cstheme="minorHAnsi"/>
          <w:spacing w:val="-4"/>
        </w:rPr>
        <w:t xml:space="preserve"> </w:t>
      </w:r>
      <w:r w:rsidRPr="00260C07">
        <w:rPr>
          <w:rFonts w:asciiTheme="minorHAnsi" w:hAnsiTheme="minorHAnsi" w:cstheme="minorHAnsi"/>
        </w:rPr>
        <w:t>mayor</w:t>
      </w:r>
      <w:r w:rsidRPr="00260C07">
        <w:rPr>
          <w:rFonts w:asciiTheme="minorHAnsi" w:hAnsiTheme="minorHAnsi" w:cstheme="minorHAnsi"/>
          <w:spacing w:val="-2"/>
        </w:rPr>
        <w:t xml:space="preserve"> </w:t>
      </w:r>
      <w:r w:rsidRPr="00260C07">
        <w:rPr>
          <w:rFonts w:asciiTheme="minorHAnsi" w:hAnsiTheme="minorHAnsi" w:cstheme="minorHAnsi"/>
        </w:rPr>
        <w:t>a</w:t>
      </w:r>
      <w:r w:rsidRPr="00260C07">
        <w:rPr>
          <w:rFonts w:asciiTheme="minorHAnsi" w:hAnsiTheme="minorHAnsi" w:cstheme="minorHAnsi"/>
          <w:spacing w:val="-4"/>
        </w:rPr>
        <w:t xml:space="preserve"> </w:t>
      </w:r>
      <w:r w:rsidRPr="00260C07">
        <w:rPr>
          <w:rFonts w:asciiTheme="minorHAnsi" w:hAnsiTheme="minorHAnsi" w:cstheme="minorHAnsi"/>
        </w:rPr>
        <w:t>30</w:t>
      </w:r>
      <w:r w:rsidRPr="00260C07">
        <w:rPr>
          <w:rFonts w:asciiTheme="minorHAnsi" w:hAnsiTheme="minorHAnsi" w:cstheme="minorHAnsi"/>
          <w:spacing w:val="-3"/>
        </w:rPr>
        <w:t xml:space="preserve"> </w:t>
      </w:r>
      <w:r w:rsidRPr="00260C07">
        <w:rPr>
          <w:rFonts w:asciiTheme="minorHAnsi" w:hAnsiTheme="minorHAnsi" w:cstheme="minorHAnsi"/>
          <w:spacing w:val="-2"/>
        </w:rPr>
        <w:t>días.</w:t>
      </w:r>
    </w:p>
    <w:p w14:paraId="0DAEF343" w14:textId="77777777" w:rsidR="005376FA" w:rsidRPr="00260C07" w:rsidRDefault="00673D61" w:rsidP="00B45BFB">
      <w:pPr>
        <w:pStyle w:val="Textoindependiente"/>
        <w:numPr>
          <w:ilvl w:val="0"/>
          <w:numId w:val="33"/>
        </w:numPr>
        <w:spacing w:before="268" w:line="276" w:lineRule="auto"/>
        <w:ind w:right="-3"/>
        <w:jc w:val="both"/>
        <w:rPr>
          <w:rFonts w:asciiTheme="minorHAnsi" w:hAnsiTheme="minorHAnsi" w:cstheme="minorHAnsi"/>
        </w:rPr>
      </w:pPr>
      <w:r w:rsidRPr="00260C07">
        <w:rPr>
          <w:rFonts w:asciiTheme="minorHAnsi" w:hAnsiTheme="minorHAnsi" w:cstheme="minorHAnsi"/>
          <w:color w:val="000000"/>
        </w:rPr>
        <w:t>Certificación bancaria (por única vez). En el evento en que haya una modificación de número de cuenta o de entidad bancaria se debe hacer llegar una nueva certificación, cuyo titular debe ser la misma persona natural o jurídica que ostenta la calidad de contratista.</w:t>
      </w:r>
    </w:p>
    <w:p w14:paraId="5B492052" w14:textId="77777777" w:rsidR="005376FA" w:rsidRPr="00260C07" w:rsidRDefault="00673D61" w:rsidP="00B45BFB">
      <w:pPr>
        <w:pStyle w:val="Textoindependiente"/>
        <w:numPr>
          <w:ilvl w:val="0"/>
          <w:numId w:val="33"/>
        </w:numPr>
        <w:spacing w:before="268" w:line="276" w:lineRule="auto"/>
        <w:ind w:right="-3"/>
        <w:jc w:val="both"/>
        <w:rPr>
          <w:rFonts w:asciiTheme="minorHAnsi" w:hAnsiTheme="minorHAnsi" w:cstheme="minorHAnsi"/>
        </w:rPr>
      </w:pPr>
      <w:r w:rsidRPr="00260C07">
        <w:rPr>
          <w:rFonts w:asciiTheme="minorHAnsi" w:hAnsiTheme="minorHAnsi" w:cstheme="minorHAnsi"/>
        </w:rPr>
        <w:t>Declaración</w:t>
      </w:r>
      <w:r w:rsidRPr="00260C07">
        <w:rPr>
          <w:rFonts w:asciiTheme="minorHAnsi" w:hAnsiTheme="minorHAnsi" w:cstheme="minorHAnsi"/>
          <w:spacing w:val="-1"/>
        </w:rPr>
        <w:t xml:space="preserve"> </w:t>
      </w:r>
      <w:r w:rsidRPr="00260C07">
        <w:rPr>
          <w:rFonts w:asciiTheme="minorHAnsi" w:hAnsiTheme="minorHAnsi" w:cstheme="minorHAnsi"/>
        </w:rPr>
        <w:t>juramentada</w:t>
      </w:r>
      <w:r w:rsidRPr="00260C07">
        <w:rPr>
          <w:rFonts w:asciiTheme="minorHAnsi" w:hAnsiTheme="minorHAnsi" w:cstheme="minorHAnsi"/>
          <w:spacing w:val="-1"/>
        </w:rPr>
        <w:t xml:space="preserve"> </w:t>
      </w:r>
      <w:r w:rsidRPr="00260C07">
        <w:rPr>
          <w:rFonts w:asciiTheme="minorHAnsi" w:hAnsiTheme="minorHAnsi" w:cstheme="minorHAnsi"/>
        </w:rPr>
        <w:t>donde indique si</w:t>
      </w:r>
      <w:r w:rsidRPr="00260C07">
        <w:rPr>
          <w:rFonts w:asciiTheme="minorHAnsi" w:hAnsiTheme="minorHAnsi" w:cstheme="minorHAnsi"/>
          <w:spacing w:val="-1"/>
        </w:rPr>
        <w:t xml:space="preserve"> </w:t>
      </w:r>
      <w:r w:rsidRPr="00260C07">
        <w:rPr>
          <w:rFonts w:asciiTheme="minorHAnsi" w:hAnsiTheme="minorHAnsi" w:cstheme="minorHAnsi"/>
        </w:rPr>
        <w:t>para</w:t>
      </w:r>
      <w:r w:rsidRPr="00260C07">
        <w:rPr>
          <w:rFonts w:asciiTheme="minorHAnsi" w:hAnsiTheme="minorHAnsi" w:cstheme="minorHAnsi"/>
          <w:spacing w:val="-1"/>
        </w:rPr>
        <w:t xml:space="preserve"> </w:t>
      </w:r>
      <w:r w:rsidRPr="00260C07">
        <w:rPr>
          <w:rFonts w:asciiTheme="minorHAnsi" w:hAnsiTheme="minorHAnsi" w:cstheme="minorHAnsi"/>
        </w:rPr>
        <w:t>el</w:t>
      </w:r>
      <w:r w:rsidRPr="00260C07">
        <w:rPr>
          <w:rFonts w:asciiTheme="minorHAnsi" w:hAnsiTheme="minorHAnsi" w:cstheme="minorHAnsi"/>
          <w:spacing w:val="-1"/>
        </w:rPr>
        <w:t xml:space="preserve"> </w:t>
      </w:r>
      <w:r w:rsidRPr="00260C07">
        <w:rPr>
          <w:rFonts w:asciiTheme="minorHAnsi" w:hAnsiTheme="minorHAnsi" w:cstheme="minorHAnsi"/>
        </w:rPr>
        <w:t>desarrollo de su</w:t>
      </w:r>
      <w:r w:rsidRPr="00260C07">
        <w:rPr>
          <w:rFonts w:asciiTheme="minorHAnsi" w:hAnsiTheme="minorHAnsi" w:cstheme="minorHAnsi"/>
          <w:spacing w:val="-1"/>
        </w:rPr>
        <w:t xml:space="preserve"> </w:t>
      </w:r>
      <w:r w:rsidRPr="00260C07">
        <w:rPr>
          <w:rFonts w:asciiTheme="minorHAnsi" w:hAnsiTheme="minorHAnsi" w:cstheme="minorHAnsi"/>
        </w:rPr>
        <w:t>actividad</w:t>
      </w:r>
      <w:r w:rsidRPr="00260C07">
        <w:rPr>
          <w:rFonts w:asciiTheme="minorHAnsi" w:hAnsiTheme="minorHAnsi" w:cstheme="minorHAnsi"/>
          <w:spacing w:val="-2"/>
        </w:rPr>
        <w:t xml:space="preserve"> </w:t>
      </w:r>
      <w:r w:rsidRPr="00260C07">
        <w:rPr>
          <w:rFonts w:asciiTheme="minorHAnsi" w:hAnsiTheme="minorHAnsi" w:cstheme="minorHAnsi"/>
        </w:rPr>
        <w:t>ha</w:t>
      </w:r>
      <w:r w:rsidRPr="00260C07">
        <w:rPr>
          <w:rFonts w:asciiTheme="minorHAnsi" w:hAnsiTheme="minorHAnsi" w:cstheme="minorHAnsi"/>
          <w:spacing w:val="-1"/>
        </w:rPr>
        <w:t xml:space="preserve"> </w:t>
      </w:r>
      <w:r w:rsidRPr="00260C07">
        <w:rPr>
          <w:rFonts w:asciiTheme="minorHAnsi" w:hAnsiTheme="minorHAnsi" w:cstheme="minorHAnsi"/>
        </w:rPr>
        <w:t>contratado o</w:t>
      </w:r>
      <w:r w:rsidRPr="00260C07">
        <w:rPr>
          <w:rFonts w:asciiTheme="minorHAnsi" w:hAnsiTheme="minorHAnsi" w:cstheme="minorHAnsi"/>
          <w:spacing w:val="-3"/>
        </w:rPr>
        <w:t xml:space="preserve"> </w:t>
      </w:r>
      <w:r w:rsidRPr="00260C07">
        <w:rPr>
          <w:rFonts w:asciiTheme="minorHAnsi" w:hAnsiTheme="minorHAnsi" w:cstheme="minorHAnsi"/>
        </w:rPr>
        <w:t>vinculado</w:t>
      </w:r>
      <w:r w:rsidRPr="00260C07">
        <w:rPr>
          <w:rFonts w:asciiTheme="minorHAnsi" w:hAnsiTheme="minorHAnsi" w:cstheme="minorHAnsi"/>
          <w:spacing w:val="-3"/>
        </w:rPr>
        <w:t xml:space="preserve"> </w:t>
      </w:r>
      <w:r w:rsidRPr="00260C07">
        <w:rPr>
          <w:rFonts w:asciiTheme="minorHAnsi" w:hAnsiTheme="minorHAnsi" w:cstheme="minorHAnsi"/>
        </w:rPr>
        <w:t>más</w:t>
      </w:r>
      <w:r w:rsidRPr="00260C07">
        <w:rPr>
          <w:rFonts w:asciiTheme="minorHAnsi" w:hAnsiTheme="minorHAnsi" w:cstheme="minorHAnsi"/>
          <w:spacing w:val="-5"/>
        </w:rPr>
        <w:t xml:space="preserve"> </w:t>
      </w:r>
      <w:r w:rsidRPr="00260C07">
        <w:rPr>
          <w:rFonts w:asciiTheme="minorHAnsi" w:hAnsiTheme="minorHAnsi" w:cstheme="minorHAnsi"/>
        </w:rPr>
        <w:t>de</w:t>
      </w:r>
      <w:r w:rsidRPr="00260C07">
        <w:rPr>
          <w:rFonts w:asciiTheme="minorHAnsi" w:hAnsiTheme="minorHAnsi" w:cstheme="minorHAnsi"/>
          <w:spacing w:val="-2"/>
        </w:rPr>
        <w:t xml:space="preserve"> </w:t>
      </w:r>
      <w:r w:rsidRPr="00260C07">
        <w:rPr>
          <w:rFonts w:asciiTheme="minorHAnsi" w:hAnsiTheme="minorHAnsi" w:cstheme="minorHAnsi"/>
        </w:rPr>
        <w:t>un</w:t>
      </w:r>
      <w:r w:rsidRPr="00260C07">
        <w:rPr>
          <w:rFonts w:asciiTheme="minorHAnsi" w:hAnsiTheme="minorHAnsi" w:cstheme="minorHAnsi"/>
          <w:spacing w:val="-5"/>
        </w:rPr>
        <w:t xml:space="preserve"> </w:t>
      </w:r>
      <w:r w:rsidRPr="00260C07">
        <w:rPr>
          <w:rFonts w:asciiTheme="minorHAnsi" w:hAnsiTheme="minorHAnsi" w:cstheme="minorHAnsi"/>
        </w:rPr>
        <w:t>trabajador</w:t>
      </w:r>
      <w:r w:rsidRPr="00260C07">
        <w:rPr>
          <w:rFonts w:asciiTheme="minorHAnsi" w:hAnsiTheme="minorHAnsi" w:cstheme="minorHAnsi"/>
          <w:spacing w:val="-2"/>
        </w:rPr>
        <w:t xml:space="preserve"> </w:t>
      </w:r>
      <w:r w:rsidRPr="00260C07">
        <w:rPr>
          <w:rFonts w:asciiTheme="minorHAnsi" w:hAnsiTheme="minorHAnsi" w:cstheme="minorHAnsi"/>
        </w:rPr>
        <w:t>para</w:t>
      </w:r>
      <w:r w:rsidRPr="00260C07">
        <w:rPr>
          <w:rFonts w:asciiTheme="minorHAnsi" w:hAnsiTheme="minorHAnsi" w:cstheme="minorHAnsi"/>
          <w:spacing w:val="-5"/>
        </w:rPr>
        <w:t xml:space="preserve"> </w:t>
      </w:r>
      <w:r w:rsidRPr="00260C07">
        <w:rPr>
          <w:rFonts w:asciiTheme="minorHAnsi" w:hAnsiTheme="minorHAnsi" w:cstheme="minorHAnsi"/>
        </w:rPr>
        <w:t>desarrollar</w:t>
      </w:r>
      <w:r w:rsidRPr="00260C07">
        <w:rPr>
          <w:rFonts w:asciiTheme="minorHAnsi" w:hAnsiTheme="minorHAnsi" w:cstheme="minorHAnsi"/>
          <w:spacing w:val="-2"/>
        </w:rPr>
        <w:t xml:space="preserve"> </w:t>
      </w:r>
      <w:r w:rsidRPr="00260C07">
        <w:rPr>
          <w:rFonts w:asciiTheme="minorHAnsi" w:hAnsiTheme="minorHAnsi" w:cstheme="minorHAnsi"/>
        </w:rPr>
        <w:t>el</w:t>
      </w:r>
      <w:r w:rsidRPr="00260C07">
        <w:rPr>
          <w:rFonts w:asciiTheme="minorHAnsi" w:hAnsiTheme="minorHAnsi" w:cstheme="minorHAnsi"/>
          <w:spacing w:val="-4"/>
        </w:rPr>
        <w:t xml:space="preserve"> </w:t>
      </w:r>
      <w:r w:rsidRPr="00260C07">
        <w:rPr>
          <w:rFonts w:asciiTheme="minorHAnsi" w:hAnsiTheme="minorHAnsi" w:cstheme="minorHAnsi"/>
        </w:rPr>
        <w:t>objeto</w:t>
      </w:r>
      <w:r w:rsidRPr="00260C07">
        <w:rPr>
          <w:rFonts w:asciiTheme="minorHAnsi" w:hAnsiTheme="minorHAnsi" w:cstheme="minorHAnsi"/>
          <w:spacing w:val="-4"/>
        </w:rPr>
        <w:t xml:space="preserve"> </w:t>
      </w:r>
      <w:r w:rsidRPr="00260C07">
        <w:rPr>
          <w:rFonts w:asciiTheme="minorHAnsi" w:hAnsiTheme="minorHAnsi" w:cstheme="minorHAnsi"/>
        </w:rPr>
        <w:t>contractual,</w:t>
      </w:r>
      <w:r w:rsidRPr="00260C07">
        <w:rPr>
          <w:rFonts w:asciiTheme="minorHAnsi" w:hAnsiTheme="minorHAnsi" w:cstheme="minorHAnsi"/>
          <w:spacing w:val="-5"/>
        </w:rPr>
        <w:t xml:space="preserve"> </w:t>
      </w:r>
      <w:r w:rsidRPr="00260C07">
        <w:rPr>
          <w:rFonts w:asciiTheme="minorHAnsi" w:hAnsiTheme="minorHAnsi" w:cstheme="minorHAnsi"/>
        </w:rPr>
        <w:t>en</w:t>
      </w:r>
      <w:r w:rsidRPr="00260C07">
        <w:rPr>
          <w:rFonts w:asciiTheme="minorHAnsi" w:hAnsiTheme="minorHAnsi" w:cstheme="minorHAnsi"/>
          <w:spacing w:val="-3"/>
        </w:rPr>
        <w:t xml:space="preserve"> </w:t>
      </w:r>
      <w:r w:rsidRPr="00260C07">
        <w:rPr>
          <w:rFonts w:asciiTheme="minorHAnsi" w:hAnsiTheme="minorHAnsi" w:cstheme="minorHAnsi"/>
        </w:rPr>
        <w:t>caso</w:t>
      </w:r>
      <w:r w:rsidRPr="00260C07">
        <w:rPr>
          <w:rFonts w:asciiTheme="minorHAnsi" w:hAnsiTheme="minorHAnsi" w:cstheme="minorHAnsi"/>
          <w:spacing w:val="-5"/>
        </w:rPr>
        <w:t xml:space="preserve"> </w:t>
      </w:r>
      <w:r w:rsidRPr="00260C07">
        <w:rPr>
          <w:rFonts w:asciiTheme="minorHAnsi" w:hAnsiTheme="minorHAnsi" w:cstheme="minorHAnsi"/>
        </w:rPr>
        <w:t>de</w:t>
      </w:r>
      <w:r w:rsidRPr="00260C07">
        <w:rPr>
          <w:rFonts w:asciiTheme="minorHAnsi" w:hAnsiTheme="minorHAnsi" w:cstheme="minorHAnsi"/>
          <w:spacing w:val="-2"/>
        </w:rPr>
        <w:t xml:space="preserve"> </w:t>
      </w:r>
      <w:r w:rsidRPr="00260C07">
        <w:rPr>
          <w:rFonts w:asciiTheme="minorHAnsi" w:hAnsiTheme="minorHAnsi" w:cstheme="minorHAnsi"/>
        </w:rPr>
        <w:t>aplicar.</w:t>
      </w:r>
    </w:p>
    <w:p w14:paraId="6C5D59D7" w14:textId="77777777" w:rsidR="005376FA" w:rsidRPr="00260C07" w:rsidRDefault="00673D61" w:rsidP="00B45BFB">
      <w:pPr>
        <w:pStyle w:val="Textoindependiente"/>
        <w:numPr>
          <w:ilvl w:val="0"/>
          <w:numId w:val="33"/>
        </w:numPr>
        <w:spacing w:before="268" w:line="276" w:lineRule="auto"/>
        <w:ind w:right="-3"/>
        <w:jc w:val="both"/>
        <w:rPr>
          <w:rFonts w:asciiTheme="minorHAnsi" w:hAnsiTheme="minorHAnsi" w:cstheme="minorHAnsi"/>
        </w:rPr>
      </w:pPr>
      <w:r w:rsidRPr="00260C07">
        <w:rPr>
          <w:rFonts w:asciiTheme="minorHAnsi" w:hAnsiTheme="minorHAnsi" w:cstheme="minorHAnsi"/>
        </w:rPr>
        <w:t>Formato</w:t>
      </w:r>
      <w:r w:rsidRPr="00260C07">
        <w:rPr>
          <w:rFonts w:asciiTheme="minorHAnsi" w:hAnsiTheme="minorHAnsi" w:cstheme="minorHAnsi"/>
          <w:spacing w:val="-11"/>
        </w:rPr>
        <w:t xml:space="preserve"> </w:t>
      </w:r>
      <w:r w:rsidRPr="00260C07">
        <w:rPr>
          <w:rFonts w:asciiTheme="minorHAnsi" w:hAnsiTheme="minorHAnsi" w:cstheme="minorHAnsi"/>
        </w:rPr>
        <w:t>de</w:t>
      </w:r>
      <w:r w:rsidRPr="00260C07">
        <w:rPr>
          <w:rFonts w:asciiTheme="minorHAnsi" w:hAnsiTheme="minorHAnsi" w:cstheme="minorHAnsi"/>
          <w:spacing w:val="-10"/>
        </w:rPr>
        <w:t xml:space="preserve"> </w:t>
      </w:r>
      <w:r w:rsidRPr="00260C07">
        <w:rPr>
          <w:rFonts w:asciiTheme="minorHAnsi" w:hAnsiTheme="minorHAnsi" w:cstheme="minorHAnsi"/>
        </w:rPr>
        <w:t>Instrucción</w:t>
      </w:r>
      <w:r w:rsidRPr="00260C07">
        <w:rPr>
          <w:rFonts w:asciiTheme="minorHAnsi" w:hAnsiTheme="minorHAnsi" w:cstheme="minorHAnsi"/>
          <w:spacing w:val="-11"/>
        </w:rPr>
        <w:t xml:space="preserve"> </w:t>
      </w:r>
      <w:r w:rsidRPr="00260C07">
        <w:rPr>
          <w:rFonts w:asciiTheme="minorHAnsi" w:hAnsiTheme="minorHAnsi" w:cstheme="minorHAnsi"/>
        </w:rPr>
        <w:t>de</w:t>
      </w:r>
      <w:r w:rsidRPr="00260C07">
        <w:rPr>
          <w:rFonts w:asciiTheme="minorHAnsi" w:hAnsiTheme="minorHAnsi" w:cstheme="minorHAnsi"/>
          <w:spacing w:val="-13"/>
        </w:rPr>
        <w:t xml:space="preserve"> </w:t>
      </w:r>
      <w:r w:rsidRPr="00260C07">
        <w:rPr>
          <w:rFonts w:asciiTheme="minorHAnsi" w:hAnsiTheme="minorHAnsi" w:cstheme="minorHAnsi"/>
        </w:rPr>
        <w:t>pago</w:t>
      </w:r>
      <w:r w:rsidRPr="00260C07">
        <w:rPr>
          <w:rFonts w:asciiTheme="minorHAnsi" w:hAnsiTheme="minorHAnsi" w:cstheme="minorHAnsi"/>
          <w:spacing w:val="-6"/>
        </w:rPr>
        <w:t xml:space="preserve"> </w:t>
      </w:r>
      <w:r w:rsidRPr="00260C07">
        <w:rPr>
          <w:rFonts w:asciiTheme="minorHAnsi" w:hAnsiTheme="minorHAnsi" w:cstheme="minorHAnsi"/>
        </w:rPr>
        <w:t>del</w:t>
      </w:r>
      <w:r w:rsidRPr="00260C07">
        <w:rPr>
          <w:rFonts w:asciiTheme="minorHAnsi" w:hAnsiTheme="minorHAnsi" w:cstheme="minorHAnsi"/>
          <w:spacing w:val="-11"/>
        </w:rPr>
        <w:t xml:space="preserve"> </w:t>
      </w:r>
      <w:r w:rsidRPr="00260C07">
        <w:rPr>
          <w:rFonts w:asciiTheme="minorHAnsi" w:hAnsiTheme="minorHAnsi" w:cstheme="minorHAnsi"/>
        </w:rPr>
        <w:t>GERENTE</w:t>
      </w:r>
      <w:r w:rsidRPr="00260C07">
        <w:rPr>
          <w:rFonts w:asciiTheme="minorHAnsi" w:hAnsiTheme="minorHAnsi" w:cstheme="minorHAnsi"/>
          <w:spacing w:val="-12"/>
        </w:rPr>
        <w:t xml:space="preserve"> </w:t>
      </w:r>
      <w:r w:rsidRPr="00260C07">
        <w:rPr>
          <w:rFonts w:asciiTheme="minorHAnsi" w:hAnsiTheme="minorHAnsi" w:cstheme="minorHAnsi"/>
        </w:rPr>
        <w:t>DEL</w:t>
      </w:r>
      <w:r w:rsidRPr="00260C07">
        <w:rPr>
          <w:rFonts w:asciiTheme="minorHAnsi" w:hAnsiTheme="minorHAnsi" w:cstheme="minorHAnsi"/>
          <w:spacing w:val="-12"/>
        </w:rPr>
        <w:t xml:space="preserve"> </w:t>
      </w:r>
      <w:r w:rsidRPr="00260C07">
        <w:rPr>
          <w:rFonts w:asciiTheme="minorHAnsi" w:hAnsiTheme="minorHAnsi" w:cstheme="minorHAnsi"/>
        </w:rPr>
        <w:t>PROYECTO</w:t>
      </w:r>
      <w:r w:rsidRPr="00260C07">
        <w:rPr>
          <w:rFonts w:asciiTheme="minorHAnsi" w:hAnsiTheme="minorHAnsi" w:cstheme="minorHAnsi"/>
          <w:spacing w:val="-9"/>
        </w:rPr>
        <w:t xml:space="preserve"> </w:t>
      </w:r>
      <w:r w:rsidRPr="00260C07">
        <w:rPr>
          <w:rFonts w:asciiTheme="minorHAnsi" w:hAnsiTheme="minorHAnsi" w:cstheme="minorHAnsi"/>
        </w:rPr>
        <w:t>con</w:t>
      </w:r>
      <w:r w:rsidRPr="00260C07">
        <w:rPr>
          <w:rFonts w:asciiTheme="minorHAnsi" w:hAnsiTheme="minorHAnsi" w:cstheme="minorHAnsi"/>
          <w:spacing w:val="-9"/>
        </w:rPr>
        <w:t xml:space="preserve"> </w:t>
      </w:r>
      <w:r w:rsidRPr="00260C07">
        <w:rPr>
          <w:rFonts w:asciiTheme="minorHAnsi" w:hAnsiTheme="minorHAnsi" w:cstheme="minorHAnsi"/>
        </w:rPr>
        <w:t>destino</w:t>
      </w:r>
      <w:r w:rsidRPr="00260C07">
        <w:rPr>
          <w:rFonts w:asciiTheme="minorHAnsi" w:hAnsiTheme="minorHAnsi" w:cstheme="minorHAnsi"/>
          <w:spacing w:val="-7"/>
        </w:rPr>
        <w:t xml:space="preserve"> </w:t>
      </w:r>
      <w:r w:rsidRPr="00260C07">
        <w:rPr>
          <w:rFonts w:asciiTheme="minorHAnsi" w:hAnsiTheme="minorHAnsi" w:cstheme="minorHAnsi"/>
        </w:rPr>
        <w:t>al</w:t>
      </w:r>
      <w:r w:rsidRPr="00260C07">
        <w:rPr>
          <w:rFonts w:asciiTheme="minorHAnsi" w:hAnsiTheme="minorHAnsi" w:cstheme="minorHAnsi"/>
          <w:spacing w:val="-10"/>
        </w:rPr>
        <w:t xml:space="preserve"> </w:t>
      </w:r>
      <w:r w:rsidRPr="00260C07">
        <w:rPr>
          <w:rFonts w:asciiTheme="minorHAnsi" w:hAnsiTheme="minorHAnsi" w:cstheme="minorHAnsi"/>
          <w:spacing w:val="-2"/>
        </w:rPr>
        <w:t>CONTRATANTE.</w:t>
      </w:r>
    </w:p>
    <w:p w14:paraId="231A5114" w14:textId="77777777" w:rsidR="005376FA" w:rsidRPr="00260C07" w:rsidRDefault="00673D61" w:rsidP="00B45BFB">
      <w:pPr>
        <w:pStyle w:val="Textoindependiente"/>
        <w:spacing w:before="268" w:line="276" w:lineRule="auto"/>
        <w:ind w:left="925" w:right="-3"/>
        <w:jc w:val="both"/>
        <w:rPr>
          <w:rFonts w:asciiTheme="minorHAnsi" w:hAnsiTheme="minorHAnsi" w:cstheme="minorHAnsi"/>
        </w:rPr>
      </w:pPr>
      <w:r w:rsidRPr="00260C07">
        <w:rPr>
          <w:rFonts w:asciiTheme="minorHAnsi" w:hAnsiTheme="minorHAnsi" w:cstheme="minorHAnsi"/>
        </w:rPr>
        <w:t>El GERENTE del proyecto tendrá hasta cinco (5) días</w:t>
      </w:r>
      <w:r w:rsidRPr="00260C07">
        <w:rPr>
          <w:rFonts w:asciiTheme="minorHAnsi" w:hAnsiTheme="minorHAnsi" w:cstheme="minorHAnsi"/>
          <w:spacing w:val="-3"/>
        </w:rPr>
        <w:t xml:space="preserve"> </w:t>
      </w:r>
      <w:r w:rsidRPr="00260C07">
        <w:rPr>
          <w:rFonts w:asciiTheme="minorHAnsi" w:hAnsiTheme="minorHAnsi" w:cstheme="minorHAnsi"/>
        </w:rPr>
        <w:t>hábiles para verificar los soportes e instruir el pago,</w:t>
      </w:r>
      <w:r w:rsidRPr="00260C07">
        <w:rPr>
          <w:rFonts w:asciiTheme="minorHAnsi" w:hAnsiTheme="minorHAnsi" w:cstheme="minorHAnsi"/>
          <w:spacing w:val="-7"/>
        </w:rPr>
        <w:t xml:space="preserve"> </w:t>
      </w:r>
      <w:r w:rsidRPr="00260C07">
        <w:rPr>
          <w:rFonts w:asciiTheme="minorHAnsi" w:hAnsiTheme="minorHAnsi" w:cstheme="minorHAnsi"/>
        </w:rPr>
        <w:t>luego</w:t>
      </w:r>
      <w:r w:rsidRPr="00260C07">
        <w:rPr>
          <w:rFonts w:asciiTheme="minorHAnsi" w:hAnsiTheme="minorHAnsi" w:cstheme="minorHAnsi"/>
          <w:spacing w:val="-9"/>
        </w:rPr>
        <w:t xml:space="preserve"> </w:t>
      </w:r>
      <w:r w:rsidRPr="00260C07">
        <w:rPr>
          <w:rFonts w:asciiTheme="minorHAnsi" w:hAnsiTheme="minorHAnsi" w:cstheme="minorHAnsi"/>
        </w:rPr>
        <w:t>de</w:t>
      </w:r>
      <w:r w:rsidRPr="00260C07">
        <w:rPr>
          <w:rFonts w:asciiTheme="minorHAnsi" w:hAnsiTheme="minorHAnsi" w:cstheme="minorHAnsi"/>
          <w:spacing w:val="-9"/>
        </w:rPr>
        <w:t xml:space="preserve"> </w:t>
      </w:r>
      <w:r w:rsidRPr="00260C07">
        <w:rPr>
          <w:rFonts w:asciiTheme="minorHAnsi" w:hAnsiTheme="minorHAnsi" w:cstheme="minorHAnsi"/>
        </w:rPr>
        <w:t>verificado</w:t>
      </w:r>
      <w:r w:rsidRPr="00260C07">
        <w:rPr>
          <w:rFonts w:asciiTheme="minorHAnsi" w:hAnsiTheme="minorHAnsi" w:cstheme="minorHAnsi"/>
          <w:spacing w:val="-9"/>
        </w:rPr>
        <w:t xml:space="preserve"> </w:t>
      </w:r>
      <w:r w:rsidRPr="00260C07">
        <w:rPr>
          <w:rFonts w:asciiTheme="minorHAnsi" w:hAnsiTheme="minorHAnsi" w:cstheme="minorHAnsi"/>
        </w:rPr>
        <w:t>e</w:t>
      </w:r>
      <w:r w:rsidRPr="00260C07">
        <w:rPr>
          <w:rFonts w:asciiTheme="minorHAnsi" w:hAnsiTheme="minorHAnsi" w:cstheme="minorHAnsi"/>
          <w:spacing w:val="-11"/>
        </w:rPr>
        <w:t xml:space="preserve"> </w:t>
      </w:r>
      <w:r w:rsidRPr="00260C07">
        <w:rPr>
          <w:rFonts w:asciiTheme="minorHAnsi" w:hAnsiTheme="minorHAnsi" w:cstheme="minorHAnsi"/>
        </w:rPr>
        <w:t>instruido</w:t>
      </w:r>
      <w:r w:rsidRPr="00260C07">
        <w:rPr>
          <w:rFonts w:asciiTheme="minorHAnsi" w:hAnsiTheme="minorHAnsi" w:cstheme="minorHAnsi"/>
          <w:spacing w:val="-9"/>
        </w:rPr>
        <w:t xml:space="preserve"> </w:t>
      </w:r>
      <w:r w:rsidRPr="00260C07">
        <w:rPr>
          <w:rFonts w:asciiTheme="minorHAnsi" w:hAnsiTheme="minorHAnsi" w:cstheme="minorHAnsi"/>
        </w:rPr>
        <w:t>el</w:t>
      </w:r>
      <w:r w:rsidRPr="00260C07">
        <w:rPr>
          <w:rFonts w:asciiTheme="minorHAnsi" w:hAnsiTheme="minorHAnsi" w:cstheme="minorHAnsi"/>
          <w:spacing w:val="-7"/>
        </w:rPr>
        <w:t xml:space="preserve"> </w:t>
      </w:r>
      <w:r w:rsidRPr="00260C07">
        <w:rPr>
          <w:rFonts w:asciiTheme="minorHAnsi" w:hAnsiTheme="minorHAnsi" w:cstheme="minorHAnsi"/>
        </w:rPr>
        <w:t>pago</w:t>
      </w:r>
      <w:r w:rsidRPr="00260C07">
        <w:rPr>
          <w:rFonts w:asciiTheme="minorHAnsi" w:hAnsiTheme="minorHAnsi" w:cstheme="minorHAnsi"/>
          <w:spacing w:val="-9"/>
        </w:rPr>
        <w:t xml:space="preserve"> </w:t>
      </w:r>
      <w:r w:rsidRPr="00260C07">
        <w:rPr>
          <w:rFonts w:asciiTheme="minorHAnsi" w:hAnsiTheme="minorHAnsi" w:cstheme="minorHAnsi"/>
        </w:rPr>
        <w:t>correspondiente,</w:t>
      </w:r>
      <w:r w:rsidRPr="00260C07">
        <w:rPr>
          <w:rFonts w:asciiTheme="minorHAnsi" w:hAnsiTheme="minorHAnsi" w:cstheme="minorHAnsi"/>
          <w:spacing w:val="-10"/>
        </w:rPr>
        <w:t xml:space="preserve"> </w:t>
      </w:r>
      <w:r w:rsidRPr="00260C07">
        <w:rPr>
          <w:rFonts w:asciiTheme="minorHAnsi" w:hAnsiTheme="minorHAnsi" w:cstheme="minorHAnsi"/>
        </w:rPr>
        <w:t>el</w:t>
      </w:r>
      <w:r w:rsidRPr="00260C07">
        <w:rPr>
          <w:rFonts w:asciiTheme="minorHAnsi" w:hAnsiTheme="minorHAnsi" w:cstheme="minorHAnsi"/>
          <w:spacing w:val="-10"/>
        </w:rPr>
        <w:t xml:space="preserve"> </w:t>
      </w:r>
      <w:r w:rsidRPr="00260C07">
        <w:rPr>
          <w:rFonts w:asciiTheme="minorHAnsi" w:hAnsiTheme="minorHAnsi" w:cstheme="minorHAnsi"/>
        </w:rPr>
        <w:t>GERENTE</w:t>
      </w:r>
      <w:r w:rsidRPr="00260C07">
        <w:rPr>
          <w:rFonts w:asciiTheme="minorHAnsi" w:hAnsiTheme="minorHAnsi" w:cstheme="minorHAnsi"/>
          <w:spacing w:val="-7"/>
        </w:rPr>
        <w:t xml:space="preserve"> </w:t>
      </w:r>
      <w:r w:rsidRPr="00260C07">
        <w:rPr>
          <w:rFonts w:asciiTheme="minorHAnsi" w:hAnsiTheme="minorHAnsi" w:cstheme="minorHAnsi"/>
        </w:rPr>
        <w:t>radicará</w:t>
      </w:r>
      <w:r w:rsidRPr="00260C07">
        <w:rPr>
          <w:rFonts w:asciiTheme="minorHAnsi" w:hAnsiTheme="minorHAnsi" w:cstheme="minorHAnsi"/>
          <w:spacing w:val="-8"/>
        </w:rPr>
        <w:t xml:space="preserve"> </w:t>
      </w:r>
      <w:r w:rsidRPr="00260C07">
        <w:rPr>
          <w:rFonts w:asciiTheme="minorHAnsi" w:hAnsiTheme="minorHAnsi" w:cstheme="minorHAnsi"/>
        </w:rPr>
        <w:t>la</w:t>
      </w:r>
      <w:r w:rsidRPr="00260C07">
        <w:rPr>
          <w:rFonts w:asciiTheme="minorHAnsi" w:hAnsiTheme="minorHAnsi" w:cstheme="minorHAnsi"/>
          <w:spacing w:val="-10"/>
        </w:rPr>
        <w:t xml:space="preserve"> </w:t>
      </w:r>
      <w:r w:rsidRPr="00260C07">
        <w:rPr>
          <w:rFonts w:asciiTheme="minorHAnsi" w:hAnsiTheme="minorHAnsi" w:cstheme="minorHAnsi"/>
        </w:rPr>
        <w:t>solicitud</w:t>
      </w:r>
      <w:r w:rsidRPr="00260C07">
        <w:rPr>
          <w:rFonts w:asciiTheme="minorHAnsi" w:hAnsiTheme="minorHAnsi" w:cstheme="minorHAnsi"/>
          <w:spacing w:val="-9"/>
        </w:rPr>
        <w:t xml:space="preserve"> </w:t>
      </w:r>
      <w:r w:rsidRPr="00260C07">
        <w:rPr>
          <w:rFonts w:asciiTheme="minorHAnsi" w:hAnsiTheme="minorHAnsi" w:cstheme="minorHAnsi"/>
        </w:rPr>
        <w:t>para el</w:t>
      </w:r>
      <w:r w:rsidRPr="00260C07">
        <w:rPr>
          <w:rFonts w:asciiTheme="minorHAnsi" w:hAnsiTheme="minorHAnsi" w:cstheme="minorHAnsi"/>
          <w:spacing w:val="-13"/>
        </w:rPr>
        <w:t xml:space="preserve"> </w:t>
      </w:r>
      <w:r w:rsidRPr="00260C07">
        <w:rPr>
          <w:rFonts w:asciiTheme="minorHAnsi" w:hAnsiTheme="minorHAnsi" w:cstheme="minorHAnsi"/>
        </w:rPr>
        <w:t>trámite</w:t>
      </w:r>
      <w:r w:rsidRPr="00260C07">
        <w:rPr>
          <w:rFonts w:asciiTheme="minorHAnsi" w:hAnsiTheme="minorHAnsi" w:cstheme="minorHAnsi"/>
          <w:spacing w:val="-12"/>
        </w:rPr>
        <w:t xml:space="preserve"> </w:t>
      </w:r>
      <w:r w:rsidRPr="00260C07">
        <w:rPr>
          <w:rFonts w:asciiTheme="minorHAnsi" w:hAnsiTheme="minorHAnsi" w:cstheme="minorHAnsi"/>
        </w:rPr>
        <w:t>de</w:t>
      </w:r>
      <w:r w:rsidRPr="00260C07">
        <w:rPr>
          <w:rFonts w:asciiTheme="minorHAnsi" w:hAnsiTheme="minorHAnsi" w:cstheme="minorHAnsi"/>
          <w:spacing w:val="-13"/>
        </w:rPr>
        <w:t xml:space="preserve"> </w:t>
      </w:r>
      <w:r w:rsidRPr="00260C07">
        <w:rPr>
          <w:rFonts w:asciiTheme="minorHAnsi" w:hAnsiTheme="minorHAnsi" w:cstheme="minorHAnsi"/>
        </w:rPr>
        <w:t>pago</w:t>
      </w:r>
      <w:r w:rsidRPr="00260C07">
        <w:rPr>
          <w:rFonts w:asciiTheme="minorHAnsi" w:hAnsiTheme="minorHAnsi" w:cstheme="minorHAnsi"/>
          <w:spacing w:val="-12"/>
        </w:rPr>
        <w:t xml:space="preserve"> </w:t>
      </w:r>
      <w:r w:rsidRPr="00260C07">
        <w:rPr>
          <w:rFonts w:asciiTheme="minorHAnsi" w:hAnsiTheme="minorHAnsi" w:cstheme="minorHAnsi"/>
        </w:rPr>
        <w:t>correspondiente,</w:t>
      </w:r>
      <w:r w:rsidRPr="00260C07">
        <w:rPr>
          <w:rFonts w:asciiTheme="minorHAnsi" w:hAnsiTheme="minorHAnsi" w:cstheme="minorHAnsi"/>
          <w:spacing w:val="-13"/>
        </w:rPr>
        <w:t xml:space="preserve"> </w:t>
      </w:r>
      <w:r w:rsidRPr="00260C07">
        <w:rPr>
          <w:rFonts w:asciiTheme="minorHAnsi" w:hAnsiTheme="minorHAnsi" w:cstheme="minorHAnsi"/>
        </w:rPr>
        <w:t>a</w:t>
      </w:r>
      <w:r w:rsidRPr="00260C07">
        <w:rPr>
          <w:rFonts w:asciiTheme="minorHAnsi" w:hAnsiTheme="minorHAnsi" w:cstheme="minorHAnsi"/>
          <w:spacing w:val="-12"/>
        </w:rPr>
        <w:t xml:space="preserve"> </w:t>
      </w:r>
      <w:r w:rsidRPr="00260C07">
        <w:rPr>
          <w:rFonts w:asciiTheme="minorHAnsi" w:hAnsiTheme="minorHAnsi" w:cstheme="minorHAnsi"/>
        </w:rPr>
        <w:t>través</w:t>
      </w:r>
      <w:r w:rsidRPr="00260C07">
        <w:rPr>
          <w:rFonts w:asciiTheme="minorHAnsi" w:hAnsiTheme="minorHAnsi" w:cstheme="minorHAnsi"/>
          <w:spacing w:val="-13"/>
        </w:rPr>
        <w:t xml:space="preserve"> </w:t>
      </w:r>
      <w:r w:rsidRPr="00260C07">
        <w:rPr>
          <w:rFonts w:asciiTheme="minorHAnsi" w:hAnsiTheme="minorHAnsi" w:cstheme="minorHAnsi"/>
        </w:rPr>
        <w:t>de</w:t>
      </w:r>
      <w:r w:rsidRPr="00260C07">
        <w:rPr>
          <w:rFonts w:asciiTheme="minorHAnsi" w:hAnsiTheme="minorHAnsi" w:cstheme="minorHAnsi"/>
          <w:spacing w:val="-12"/>
        </w:rPr>
        <w:t xml:space="preserve"> </w:t>
      </w:r>
      <w:r w:rsidRPr="00260C07">
        <w:rPr>
          <w:rFonts w:asciiTheme="minorHAnsi" w:hAnsiTheme="minorHAnsi" w:cstheme="minorHAnsi"/>
        </w:rPr>
        <w:t>la</w:t>
      </w:r>
      <w:r w:rsidRPr="00260C07">
        <w:rPr>
          <w:rFonts w:asciiTheme="minorHAnsi" w:hAnsiTheme="minorHAnsi" w:cstheme="minorHAnsi"/>
          <w:spacing w:val="-12"/>
        </w:rPr>
        <w:t xml:space="preserve"> </w:t>
      </w:r>
      <w:r w:rsidRPr="00260C07">
        <w:rPr>
          <w:rFonts w:asciiTheme="minorHAnsi" w:hAnsiTheme="minorHAnsi" w:cstheme="minorHAnsi"/>
        </w:rPr>
        <w:t>plataforma</w:t>
      </w:r>
      <w:r w:rsidRPr="00260C07">
        <w:rPr>
          <w:rFonts w:asciiTheme="minorHAnsi" w:hAnsiTheme="minorHAnsi" w:cstheme="minorHAnsi"/>
          <w:spacing w:val="-13"/>
        </w:rPr>
        <w:t xml:space="preserve"> </w:t>
      </w:r>
      <w:r w:rsidRPr="00260C07">
        <w:rPr>
          <w:rFonts w:asciiTheme="minorHAnsi" w:hAnsiTheme="minorHAnsi" w:cstheme="minorHAnsi"/>
        </w:rPr>
        <w:t>electrónica</w:t>
      </w:r>
      <w:r w:rsidRPr="00260C07">
        <w:rPr>
          <w:rFonts w:asciiTheme="minorHAnsi" w:hAnsiTheme="minorHAnsi" w:cstheme="minorHAnsi"/>
          <w:spacing w:val="-12"/>
        </w:rPr>
        <w:t xml:space="preserve"> </w:t>
      </w:r>
      <w:r w:rsidRPr="00260C07">
        <w:rPr>
          <w:rFonts w:asciiTheme="minorHAnsi" w:hAnsiTheme="minorHAnsi" w:cstheme="minorHAnsi"/>
        </w:rPr>
        <w:t>destinada</w:t>
      </w:r>
      <w:r w:rsidRPr="00260C07">
        <w:rPr>
          <w:rFonts w:asciiTheme="minorHAnsi" w:hAnsiTheme="minorHAnsi" w:cstheme="minorHAnsi"/>
          <w:spacing w:val="-13"/>
        </w:rPr>
        <w:t xml:space="preserve"> </w:t>
      </w:r>
      <w:r w:rsidRPr="00260C07">
        <w:rPr>
          <w:rFonts w:asciiTheme="minorHAnsi" w:hAnsiTheme="minorHAnsi" w:cstheme="minorHAnsi"/>
        </w:rPr>
        <w:t>por</w:t>
      </w:r>
      <w:r w:rsidRPr="00260C07">
        <w:rPr>
          <w:rFonts w:asciiTheme="minorHAnsi" w:hAnsiTheme="minorHAnsi" w:cstheme="minorHAnsi"/>
          <w:spacing w:val="-12"/>
        </w:rPr>
        <w:t xml:space="preserve"> </w:t>
      </w:r>
      <w:r w:rsidRPr="00260C07">
        <w:rPr>
          <w:rFonts w:asciiTheme="minorHAnsi" w:hAnsiTheme="minorHAnsi" w:cstheme="minorHAnsi"/>
        </w:rPr>
        <w:t>la</w:t>
      </w:r>
      <w:r w:rsidRPr="00260C07">
        <w:rPr>
          <w:rFonts w:asciiTheme="minorHAnsi" w:hAnsiTheme="minorHAnsi" w:cstheme="minorHAnsi"/>
          <w:spacing w:val="-13"/>
        </w:rPr>
        <w:t xml:space="preserve"> </w:t>
      </w:r>
      <w:r w:rsidRPr="00260C07">
        <w:rPr>
          <w:rFonts w:asciiTheme="minorHAnsi" w:hAnsiTheme="minorHAnsi" w:cstheme="minorHAnsi"/>
        </w:rPr>
        <w:t>FIDUCIARIA para tal fin. En caso de requerirse radicación física de los documentos de pago, el CONTRATISTA deberá solicitar</w:t>
      </w:r>
      <w:r w:rsidRPr="00260C07">
        <w:rPr>
          <w:rFonts w:asciiTheme="minorHAnsi" w:hAnsiTheme="minorHAnsi" w:cstheme="minorHAnsi"/>
          <w:spacing w:val="-2"/>
        </w:rPr>
        <w:t xml:space="preserve"> </w:t>
      </w:r>
      <w:r w:rsidRPr="00260C07">
        <w:rPr>
          <w:rFonts w:asciiTheme="minorHAnsi" w:hAnsiTheme="minorHAnsi" w:cstheme="minorHAnsi"/>
        </w:rPr>
        <w:t>el paquete</w:t>
      </w:r>
      <w:r w:rsidRPr="00260C07">
        <w:rPr>
          <w:rFonts w:asciiTheme="minorHAnsi" w:hAnsiTheme="minorHAnsi" w:cstheme="minorHAnsi"/>
          <w:spacing w:val="-2"/>
        </w:rPr>
        <w:t xml:space="preserve"> </w:t>
      </w:r>
      <w:r w:rsidRPr="00260C07">
        <w:rPr>
          <w:rFonts w:asciiTheme="minorHAnsi" w:hAnsiTheme="minorHAnsi" w:cstheme="minorHAnsi"/>
        </w:rPr>
        <w:t>de información</w:t>
      </w:r>
      <w:r w:rsidRPr="00260C07">
        <w:rPr>
          <w:rFonts w:asciiTheme="minorHAnsi" w:hAnsiTheme="minorHAnsi" w:cstheme="minorHAnsi"/>
          <w:spacing w:val="-3"/>
        </w:rPr>
        <w:t xml:space="preserve"> </w:t>
      </w:r>
      <w:r w:rsidRPr="00260C07">
        <w:rPr>
          <w:rFonts w:asciiTheme="minorHAnsi" w:hAnsiTheme="minorHAnsi" w:cstheme="minorHAnsi"/>
        </w:rPr>
        <w:t>antes</w:t>
      </w:r>
      <w:r w:rsidRPr="00260C07">
        <w:rPr>
          <w:rFonts w:asciiTheme="minorHAnsi" w:hAnsiTheme="minorHAnsi" w:cstheme="minorHAnsi"/>
          <w:spacing w:val="-5"/>
        </w:rPr>
        <w:t xml:space="preserve"> </w:t>
      </w:r>
      <w:r w:rsidRPr="00260C07">
        <w:rPr>
          <w:rFonts w:asciiTheme="minorHAnsi" w:hAnsiTheme="minorHAnsi" w:cstheme="minorHAnsi"/>
        </w:rPr>
        <w:t>mencionado</w:t>
      </w:r>
      <w:r w:rsidRPr="00260C07">
        <w:rPr>
          <w:rFonts w:asciiTheme="minorHAnsi" w:hAnsiTheme="minorHAnsi" w:cstheme="minorHAnsi"/>
          <w:spacing w:val="-1"/>
        </w:rPr>
        <w:t xml:space="preserve"> </w:t>
      </w:r>
      <w:r w:rsidRPr="00260C07">
        <w:rPr>
          <w:rFonts w:asciiTheme="minorHAnsi" w:hAnsiTheme="minorHAnsi" w:cstheme="minorHAnsi"/>
        </w:rPr>
        <w:t>y</w:t>
      </w:r>
      <w:r w:rsidRPr="00260C07">
        <w:rPr>
          <w:rFonts w:asciiTheme="minorHAnsi" w:hAnsiTheme="minorHAnsi" w:cstheme="minorHAnsi"/>
          <w:spacing w:val="-1"/>
        </w:rPr>
        <w:t xml:space="preserve"> </w:t>
      </w:r>
      <w:r w:rsidRPr="00260C07">
        <w:rPr>
          <w:rFonts w:asciiTheme="minorHAnsi" w:hAnsiTheme="minorHAnsi" w:cstheme="minorHAnsi"/>
        </w:rPr>
        <w:t>proceder</w:t>
      </w:r>
      <w:r w:rsidRPr="00260C07">
        <w:rPr>
          <w:rFonts w:asciiTheme="minorHAnsi" w:hAnsiTheme="minorHAnsi" w:cstheme="minorHAnsi"/>
          <w:spacing w:val="-2"/>
        </w:rPr>
        <w:t xml:space="preserve"> </w:t>
      </w:r>
      <w:r w:rsidRPr="00260C07">
        <w:rPr>
          <w:rFonts w:asciiTheme="minorHAnsi" w:hAnsiTheme="minorHAnsi" w:cstheme="minorHAnsi"/>
        </w:rPr>
        <w:t>con su</w:t>
      </w:r>
      <w:r w:rsidRPr="00260C07">
        <w:rPr>
          <w:rFonts w:asciiTheme="minorHAnsi" w:hAnsiTheme="minorHAnsi" w:cstheme="minorHAnsi"/>
          <w:spacing w:val="-3"/>
        </w:rPr>
        <w:t xml:space="preserve"> </w:t>
      </w:r>
      <w:r w:rsidRPr="00260C07">
        <w:rPr>
          <w:rFonts w:asciiTheme="minorHAnsi" w:hAnsiTheme="minorHAnsi" w:cstheme="minorHAnsi"/>
        </w:rPr>
        <w:t>radicación</w:t>
      </w:r>
      <w:r w:rsidRPr="00260C07">
        <w:rPr>
          <w:rFonts w:asciiTheme="minorHAnsi" w:hAnsiTheme="minorHAnsi" w:cstheme="minorHAnsi"/>
          <w:spacing w:val="-3"/>
        </w:rPr>
        <w:t xml:space="preserve"> </w:t>
      </w:r>
      <w:r w:rsidRPr="00260C07">
        <w:rPr>
          <w:rFonts w:asciiTheme="minorHAnsi" w:hAnsiTheme="minorHAnsi" w:cstheme="minorHAnsi"/>
        </w:rPr>
        <w:t>ante</w:t>
      </w:r>
      <w:r w:rsidRPr="00260C07">
        <w:rPr>
          <w:rFonts w:asciiTheme="minorHAnsi" w:hAnsiTheme="minorHAnsi" w:cstheme="minorHAnsi"/>
          <w:spacing w:val="-1"/>
        </w:rPr>
        <w:t xml:space="preserve"> </w:t>
      </w:r>
      <w:r w:rsidRPr="00260C07">
        <w:rPr>
          <w:rFonts w:asciiTheme="minorHAnsi" w:hAnsiTheme="minorHAnsi" w:cstheme="minorHAnsi"/>
        </w:rPr>
        <w:t>la CONTRATANTE en las fechas y horas establecidas para tal fin, el anterior proceso está sujeto a cambios</w:t>
      </w:r>
      <w:r w:rsidRPr="00260C07">
        <w:rPr>
          <w:rFonts w:asciiTheme="minorHAnsi" w:hAnsiTheme="minorHAnsi" w:cstheme="minorHAnsi"/>
          <w:spacing w:val="-2"/>
        </w:rPr>
        <w:t xml:space="preserve"> </w:t>
      </w:r>
      <w:r w:rsidRPr="00260C07">
        <w:rPr>
          <w:rFonts w:asciiTheme="minorHAnsi" w:hAnsiTheme="minorHAnsi" w:cstheme="minorHAnsi"/>
        </w:rPr>
        <w:t>de</w:t>
      </w:r>
      <w:r w:rsidRPr="00260C07">
        <w:rPr>
          <w:rFonts w:asciiTheme="minorHAnsi" w:hAnsiTheme="minorHAnsi" w:cstheme="minorHAnsi"/>
          <w:spacing w:val="-2"/>
        </w:rPr>
        <w:t xml:space="preserve"> </w:t>
      </w:r>
      <w:r w:rsidRPr="00260C07">
        <w:rPr>
          <w:rFonts w:asciiTheme="minorHAnsi" w:hAnsiTheme="minorHAnsi" w:cstheme="minorHAnsi"/>
        </w:rPr>
        <w:t>acuerdo</w:t>
      </w:r>
      <w:r w:rsidRPr="00260C07">
        <w:rPr>
          <w:rFonts w:asciiTheme="minorHAnsi" w:hAnsiTheme="minorHAnsi" w:cstheme="minorHAnsi"/>
          <w:spacing w:val="-4"/>
        </w:rPr>
        <w:t xml:space="preserve"> </w:t>
      </w:r>
      <w:r w:rsidRPr="00260C07">
        <w:rPr>
          <w:rFonts w:asciiTheme="minorHAnsi" w:hAnsiTheme="minorHAnsi" w:cstheme="minorHAnsi"/>
        </w:rPr>
        <w:t>con</w:t>
      </w:r>
      <w:r w:rsidRPr="00260C07">
        <w:rPr>
          <w:rFonts w:asciiTheme="minorHAnsi" w:hAnsiTheme="minorHAnsi" w:cstheme="minorHAnsi"/>
          <w:spacing w:val="-5"/>
        </w:rPr>
        <w:t xml:space="preserve"> </w:t>
      </w:r>
      <w:r w:rsidRPr="00260C07">
        <w:rPr>
          <w:rFonts w:asciiTheme="minorHAnsi" w:hAnsiTheme="minorHAnsi" w:cstheme="minorHAnsi"/>
        </w:rPr>
        <w:t>los</w:t>
      </w:r>
      <w:r w:rsidRPr="00260C07">
        <w:rPr>
          <w:rFonts w:asciiTheme="minorHAnsi" w:hAnsiTheme="minorHAnsi" w:cstheme="minorHAnsi"/>
          <w:spacing w:val="-2"/>
        </w:rPr>
        <w:t xml:space="preserve"> </w:t>
      </w:r>
      <w:r w:rsidRPr="00260C07">
        <w:rPr>
          <w:rFonts w:asciiTheme="minorHAnsi" w:hAnsiTheme="minorHAnsi" w:cstheme="minorHAnsi"/>
        </w:rPr>
        <w:t>procesos</w:t>
      </w:r>
      <w:r w:rsidRPr="00260C07">
        <w:rPr>
          <w:rFonts w:asciiTheme="minorHAnsi" w:hAnsiTheme="minorHAnsi" w:cstheme="minorHAnsi"/>
          <w:spacing w:val="-4"/>
        </w:rPr>
        <w:t xml:space="preserve"> </w:t>
      </w:r>
      <w:r w:rsidRPr="00260C07">
        <w:rPr>
          <w:rFonts w:asciiTheme="minorHAnsi" w:hAnsiTheme="minorHAnsi" w:cstheme="minorHAnsi"/>
        </w:rPr>
        <w:t>internos</w:t>
      </w:r>
      <w:r w:rsidRPr="00260C07">
        <w:rPr>
          <w:rFonts w:asciiTheme="minorHAnsi" w:hAnsiTheme="minorHAnsi" w:cstheme="minorHAnsi"/>
          <w:spacing w:val="-2"/>
        </w:rPr>
        <w:t xml:space="preserve"> </w:t>
      </w:r>
      <w:r w:rsidRPr="00260C07">
        <w:rPr>
          <w:rFonts w:asciiTheme="minorHAnsi" w:hAnsiTheme="minorHAnsi" w:cstheme="minorHAnsi"/>
        </w:rPr>
        <w:t>que</w:t>
      </w:r>
      <w:r w:rsidRPr="00260C07">
        <w:rPr>
          <w:rFonts w:asciiTheme="minorHAnsi" w:hAnsiTheme="minorHAnsi" w:cstheme="minorHAnsi"/>
          <w:spacing w:val="-4"/>
        </w:rPr>
        <w:t xml:space="preserve"> </w:t>
      </w:r>
      <w:r w:rsidRPr="00260C07">
        <w:rPr>
          <w:rFonts w:asciiTheme="minorHAnsi" w:hAnsiTheme="minorHAnsi" w:cstheme="minorHAnsi"/>
        </w:rPr>
        <w:t>maneje</w:t>
      </w:r>
      <w:r w:rsidRPr="00260C07">
        <w:rPr>
          <w:rFonts w:asciiTheme="minorHAnsi" w:hAnsiTheme="minorHAnsi" w:cstheme="minorHAnsi"/>
          <w:spacing w:val="-2"/>
        </w:rPr>
        <w:t xml:space="preserve"> </w:t>
      </w:r>
      <w:r w:rsidRPr="00260C07">
        <w:rPr>
          <w:rFonts w:asciiTheme="minorHAnsi" w:hAnsiTheme="minorHAnsi" w:cstheme="minorHAnsi"/>
        </w:rPr>
        <w:t>la</w:t>
      </w:r>
      <w:r w:rsidRPr="00260C07">
        <w:rPr>
          <w:rFonts w:asciiTheme="minorHAnsi" w:hAnsiTheme="minorHAnsi" w:cstheme="minorHAnsi"/>
          <w:spacing w:val="-2"/>
        </w:rPr>
        <w:t xml:space="preserve"> </w:t>
      </w:r>
      <w:r w:rsidRPr="00260C07">
        <w:rPr>
          <w:rFonts w:asciiTheme="minorHAnsi" w:hAnsiTheme="minorHAnsi" w:cstheme="minorHAnsi"/>
        </w:rPr>
        <w:t>CONTRATANTE</w:t>
      </w:r>
      <w:r w:rsidRPr="00260C07">
        <w:rPr>
          <w:rFonts w:asciiTheme="minorHAnsi" w:hAnsiTheme="minorHAnsi" w:cstheme="minorHAnsi"/>
          <w:spacing w:val="-2"/>
        </w:rPr>
        <w:t xml:space="preserve"> </w:t>
      </w:r>
      <w:r w:rsidRPr="00260C07">
        <w:rPr>
          <w:rFonts w:asciiTheme="minorHAnsi" w:hAnsiTheme="minorHAnsi" w:cstheme="minorHAnsi"/>
        </w:rPr>
        <w:t>para</w:t>
      </w:r>
      <w:r w:rsidRPr="00260C07">
        <w:rPr>
          <w:rFonts w:asciiTheme="minorHAnsi" w:hAnsiTheme="minorHAnsi" w:cstheme="minorHAnsi"/>
          <w:spacing w:val="-4"/>
        </w:rPr>
        <w:t xml:space="preserve"> </w:t>
      </w:r>
      <w:r w:rsidRPr="00260C07">
        <w:rPr>
          <w:rFonts w:asciiTheme="minorHAnsi" w:hAnsiTheme="minorHAnsi" w:cstheme="minorHAnsi"/>
        </w:rPr>
        <w:t>el</w:t>
      </w:r>
      <w:r w:rsidRPr="00260C07">
        <w:rPr>
          <w:rFonts w:asciiTheme="minorHAnsi" w:hAnsiTheme="minorHAnsi" w:cstheme="minorHAnsi"/>
          <w:spacing w:val="-2"/>
        </w:rPr>
        <w:t xml:space="preserve"> </w:t>
      </w:r>
      <w:r w:rsidRPr="00260C07">
        <w:rPr>
          <w:rFonts w:asciiTheme="minorHAnsi" w:hAnsiTheme="minorHAnsi" w:cstheme="minorHAnsi"/>
        </w:rPr>
        <w:t>trámite</w:t>
      </w:r>
      <w:r w:rsidRPr="00260C07">
        <w:rPr>
          <w:rFonts w:asciiTheme="minorHAnsi" w:hAnsiTheme="minorHAnsi" w:cstheme="minorHAnsi"/>
          <w:spacing w:val="-2"/>
        </w:rPr>
        <w:t xml:space="preserve"> </w:t>
      </w:r>
      <w:r w:rsidRPr="00260C07">
        <w:rPr>
          <w:rFonts w:asciiTheme="minorHAnsi" w:hAnsiTheme="minorHAnsi" w:cstheme="minorHAnsi"/>
        </w:rPr>
        <w:t>de</w:t>
      </w:r>
      <w:r w:rsidRPr="00260C07">
        <w:rPr>
          <w:rFonts w:asciiTheme="minorHAnsi" w:hAnsiTheme="minorHAnsi" w:cstheme="minorHAnsi"/>
          <w:spacing w:val="-2"/>
        </w:rPr>
        <w:t xml:space="preserve"> </w:t>
      </w:r>
      <w:r w:rsidRPr="00260C07">
        <w:rPr>
          <w:rFonts w:asciiTheme="minorHAnsi" w:hAnsiTheme="minorHAnsi" w:cstheme="minorHAnsi"/>
        </w:rPr>
        <w:t>los pagos según las condiciones particulares (entrega física, tramite virtual).</w:t>
      </w:r>
    </w:p>
    <w:p w14:paraId="5CEA19BA" w14:textId="77777777" w:rsidR="005376FA" w:rsidRPr="00260C07" w:rsidRDefault="00000000" w:rsidP="00B45BFB">
      <w:pPr>
        <w:pStyle w:val="Textoindependiente"/>
        <w:spacing w:before="268" w:line="276" w:lineRule="auto"/>
        <w:ind w:left="925" w:right="-3"/>
        <w:jc w:val="both"/>
        <w:rPr>
          <w:rFonts w:asciiTheme="minorHAnsi" w:hAnsiTheme="minorHAnsi" w:cstheme="minorHAnsi"/>
        </w:rPr>
      </w:pPr>
      <w:r w:rsidRPr="00260C07">
        <w:rPr>
          <w:rFonts w:asciiTheme="minorHAnsi" w:hAnsiTheme="minorHAnsi" w:cstheme="minorHAnsi"/>
          <w:b/>
        </w:rPr>
        <w:t>PARÁGRAFO</w:t>
      </w:r>
      <w:r w:rsidRPr="00260C07">
        <w:rPr>
          <w:rFonts w:asciiTheme="minorHAnsi" w:hAnsiTheme="minorHAnsi" w:cstheme="minorHAnsi"/>
          <w:b/>
          <w:spacing w:val="-3"/>
        </w:rPr>
        <w:t xml:space="preserve"> </w:t>
      </w:r>
      <w:r w:rsidRPr="00260C07">
        <w:rPr>
          <w:rFonts w:asciiTheme="minorHAnsi" w:hAnsiTheme="minorHAnsi" w:cstheme="minorHAnsi"/>
          <w:b/>
        </w:rPr>
        <w:t>QUINTO</w:t>
      </w:r>
      <w:r w:rsidR="00673D61" w:rsidRPr="00260C07">
        <w:rPr>
          <w:rFonts w:asciiTheme="minorHAnsi" w:hAnsiTheme="minorHAnsi" w:cstheme="minorHAnsi"/>
        </w:rPr>
        <w:t xml:space="preserve"> FIDUCIARIA CORFICOLOMBIANA</w:t>
      </w:r>
      <w:r w:rsidR="00673D61" w:rsidRPr="00260C07">
        <w:rPr>
          <w:rFonts w:asciiTheme="minorHAnsi" w:hAnsiTheme="minorHAnsi" w:cstheme="minorHAnsi"/>
          <w:b/>
        </w:rPr>
        <w:t xml:space="preserve">, </w:t>
      </w:r>
      <w:r w:rsidR="00673D61" w:rsidRPr="00260C07">
        <w:rPr>
          <w:rFonts w:asciiTheme="minorHAnsi" w:hAnsiTheme="minorHAnsi" w:cstheme="minorHAnsi"/>
        </w:rPr>
        <w:t>como agente retenedor, liquidará y pagará todas las obligaciones tributarias tanto de carácter nacional como territorial a las cuales está sujeto el CONTRATISTA (impuestos, contribuciones, entre otros), de las que de acuerdo con la ley fuere responsable el mismo.</w:t>
      </w:r>
    </w:p>
    <w:p w14:paraId="61041C76" w14:textId="77777777" w:rsidR="005376FA" w:rsidRPr="00260C07" w:rsidRDefault="00673D61" w:rsidP="00B45BFB">
      <w:pPr>
        <w:pStyle w:val="Textoindependiente"/>
        <w:spacing w:before="268" w:line="276" w:lineRule="auto"/>
        <w:ind w:left="925" w:right="-3"/>
        <w:jc w:val="both"/>
        <w:rPr>
          <w:rFonts w:asciiTheme="minorHAnsi" w:hAnsiTheme="minorHAnsi" w:cstheme="minorHAnsi"/>
        </w:rPr>
      </w:pPr>
      <w:r w:rsidRPr="00260C07">
        <w:rPr>
          <w:rFonts w:asciiTheme="minorHAnsi" w:hAnsiTheme="minorHAnsi" w:cstheme="minorHAnsi"/>
        </w:rPr>
        <w:t>El CONTRATISTA declara el cumplimiento de sus obligaciones de carácter tributario, por lo tanto, asumirá las consecuencias penales y fiscales por cualquier omisión o falla al respecto.</w:t>
      </w:r>
    </w:p>
    <w:p w14:paraId="3B3BE194" w14:textId="77777777" w:rsidR="005376FA" w:rsidRPr="00260C07" w:rsidRDefault="00673D61" w:rsidP="00B45BFB">
      <w:pPr>
        <w:pStyle w:val="Textoindependiente"/>
        <w:spacing w:before="268" w:line="276" w:lineRule="auto"/>
        <w:ind w:left="925" w:right="-3"/>
        <w:jc w:val="both"/>
        <w:rPr>
          <w:rFonts w:asciiTheme="minorHAnsi" w:hAnsiTheme="minorHAnsi" w:cstheme="minorHAnsi"/>
        </w:rPr>
      </w:pPr>
      <w:r w:rsidRPr="00260C07">
        <w:rPr>
          <w:rFonts w:asciiTheme="minorHAnsi" w:hAnsiTheme="minorHAnsi" w:cstheme="minorHAnsi"/>
        </w:rPr>
        <w:t>El CONTRATISTA declarará en cada pago a través de la certificación firmada por el Representante Legal y el Revisor fiscal (en caso de aplicar este último), estar cumpliendo sus obligaciones con los sistemas de salud, pensiones y ARL.</w:t>
      </w:r>
    </w:p>
    <w:p w14:paraId="1FC27B5E" w14:textId="77777777" w:rsidR="005376FA" w:rsidRPr="00260C07" w:rsidRDefault="00000000" w:rsidP="00B45BFB">
      <w:pPr>
        <w:pStyle w:val="Textoindependiente"/>
        <w:spacing w:before="268" w:line="276" w:lineRule="auto"/>
        <w:ind w:left="925" w:right="-3"/>
        <w:jc w:val="both"/>
        <w:rPr>
          <w:rFonts w:asciiTheme="minorHAnsi" w:hAnsiTheme="minorHAnsi" w:cstheme="minorHAnsi"/>
        </w:rPr>
      </w:pPr>
      <w:r w:rsidRPr="00260C07">
        <w:rPr>
          <w:rFonts w:asciiTheme="minorHAnsi" w:hAnsiTheme="minorHAnsi" w:cstheme="minorHAnsi"/>
          <w:b/>
        </w:rPr>
        <w:t xml:space="preserve">PARÁGRAFO SEXTO: </w:t>
      </w:r>
      <w:r w:rsidR="00673D61" w:rsidRPr="00260C07">
        <w:rPr>
          <w:rFonts w:asciiTheme="minorHAnsi" w:hAnsiTheme="minorHAnsi" w:cstheme="minorHAnsi"/>
        </w:rPr>
        <w:t>Si las facturas electrónicas no han sido correctamente elaborados o no se acompañan los documentos requeridos para el pago y/o se presentan de manera incorrecta, el término</w:t>
      </w:r>
      <w:r w:rsidR="00673D61" w:rsidRPr="00260C07">
        <w:rPr>
          <w:rFonts w:asciiTheme="minorHAnsi" w:hAnsiTheme="minorHAnsi" w:cstheme="minorHAnsi"/>
          <w:spacing w:val="-3"/>
        </w:rPr>
        <w:t xml:space="preserve"> </w:t>
      </w:r>
      <w:r w:rsidR="00673D61" w:rsidRPr="00260C07">
        <w:rPr>
          <w:rFonts w:asciiTheme="minorHAnsi" w:hAnsiTheme="minorHAnsi" w:cstheme="minorHAnsi"/>
        </w:rPr>
        <w:t>para</w:t>
      </w:r>
      <w:r w:rsidR="00673D61" w:rsidRPr="00260C07">
        <w:rPr>
          <w:rFonts w:asciiTheme="minorHAnsi" w:hAnsiTheme="minorHAnsi" w:cstheme="minorHAnsi"/>
          <w:spacing w:val="-7"/>
        </w:rPr>
        <w:t xml:space="preserve"> </w:t>
      </w:r>
      <w:r w:rsidR="00673D61" w:rsidRPr="00260C07">
        <w:rPr>
          <w:rFonts w:asciiTheme="minorHAnsi" w:hAnsiTheme="minorHAnsi" w:cstheme="minorHAnsi"/>
        </w:rPr>
        <w:t>éste</w:t>
      </w:r>
      <w:r w:rsidR="00673D61" w:rsidRPr="00260C07">
        <w:rPr>
          <w:rFonts w:asciiTheme="minorHAnsi" w:hAnsiTheme="minorHAnsi" w:cstheme="minorHAnsi"/>
          <w:spacing w:val="-5"/>
        </w:rPr>
        <w:t xml:space="preserve"> </w:t>
      </w:r>
      <w:r w:rsidR="00673D61" w:rsidRPr="00260C07">
        <w:rPr>
          <w:rFonts w:asciiTheme="minorHAnsi" w:hAnsiTheme="minorHAnsi" w:cstheme="minorHAnsi"/>
        </w:rPr>
        <w:t>se</w:t>
      </w:r>
      <w:r w:rsidR="00673D61" w:rsidRPr="00260C07">
        <w:rPr>
          <w:rFonts w:asciiTheme="minorHAnsi" w:hAnsiTheme="minorHAnsi" w:cstheme="minorHAnsi"/>
          <w:spacing w:val="-6"/>
        </w:rPr>
        <w:t xml:space="preserve"> </w:t>
      </w:r>
      <w:r w:rsidR="00673D61" w:rsidRPr="00260C07">
        <w:rPr>
          <w:rFonts w:asciiTheme="minorHAnsi" w:hAnsiTheme="minorHAnsi" w:cstheme="minorHAnsi"/>
        </w:rPr>
        <w:t>interrumpirá</w:t>
      </w:r>
      <w:r w:rsidR="00673D61" w:rsidRPr="00260C07">
        <w:rPr>
          <w:rFonts w:asciiTheme="minorHAnsi" w:hAnsiTheme="minorHAnsi" w:cstheme="minorHAnsi"/>
          <w:spacing w:val="-7"/>
        </w:rPr>
        <w:t xml:space="preserve"> </w:t>
      </w:r>
      <w:r w:rsidR="00673D61" w:rsidRPr="00260C07">
        <w:rPr>
          <w:rFonts w:asciiTheme="minorHAnsi" w:hAnsiTheme="minorHAnsi" w:cstheme="minorHAnsi"/>
        </w:rPr>
        <w:t>y</w:t>
      </w:r>
      <w:r w:rsidR="00673D61" w:rsidRPr="00260C07">
        <w:rPr>
          <w:rFonts w:asciiTheme="minorHAnsi" w:hAnsiTheme="minorHAnsi" w:cstheme="minorHAnsi"/>
          <w:spacing w:val="-2"/>
        </w:rPr>
        <w:t xml:space="preserve"> </w:t>
      </w:r>
      <w:r w:rsidR="00673D61" w:rsidRPr="00260C07">
        <w:rPr>
          <w:rFonts w:asciiTheme="minorHAnsi" w:hAnsiTheme="minorHAnsi" w:cstheme="minorHAnsi"/>
        </w:rPr>
        <w:t>sólo</w:t>
      </w:r>
      <w:r w:rsidR="00673D61" w:rsidRPr="00260C07">
        <w:rPr>
          <w:rFonts w:asciiTheme="minorHAnsi" w:hAnsiTheme="minorHAnsi" w:cstheme="minorHAnsi"/>
          <w:spacing w:val="-6"/>
        </w:rPr>
        <w:t xml:space="preserve"> </w:t>
      </w:r>
      <w:r w:rsidR="00673D61" w:rsidRPr="00260C07">
        <w:rPr>
          <w:rFonts w:asciiTheme="minorHAnsi" w:hAnsiTheme="minorHAnsi" w:cstheme="minorHAnsi"/>
        </w:rPr>
        <w:t>empezará</w:t>
      </w:r>
      <w:r w:rsidR="00673D61" w:rsidRPr="00260C07">
        <w:rPr>
          <w:rFonts w:asciiTheme="minorHAnsi" w:hAnsiTheme="minorHAnsi" w:cstheme="minorHAnsi"/>
          <w:spacing w:val="-7"/>
        </w:rPr>
        <w:t xml:space="preserve"> </w:t>
      </w:r>
      <w:r w:rsidR="00673D61" w:rsidRPr="00260C07">
        <w:rPr>
          <w:rFonts w:asciiTheme="minorHAnsi" w:hAnsiTheme="minorHAnsi" w:cstheme="minorHAnsi"/>
        </w:rPr>
        <w:t>a</w:t>
      </w:r>
      <w:r w:rsidR="00673D61" w:rsidRPr="00260C07">
        <w:rPr>
          <w:rFonts w:asciiTheme="minorHAnsi" w:hAnsiTheme="minorHAnsi" w:cstheme="minorHAnsi"/>
          <w:spacing w:val="-7"/>
        </w:rPr>
        <w:t xml:space="preserve"> </w:t>
      </w:r>
      <w:r w:rsidR="00673D61" w:rsidRPr="00260C07">
        <w:rPr>
          <w:rFonts w:asciiTheme="minorHAnsi" w:hAnsiTheme="minorHAnsi" w:cstheme="minorHAnsi"/>
        </w:rPr>
        <w:t>contarse</w:t>
      </w:r>
      <w:r w:rsidR="00673D61" w:rsidRPr="00260C07">
        <w:rPr>
          <w:rFonts w:asciiTheme="minorHAnsi" w:hAnsiTheme="minorHAnsi" w:cstheme="minorHAnsi"/>
          <w:spacing w:val="-6"/>
        </w:rPr>
        <w:t xml:space="preserve"> </w:t>
      </w:r>
      <w:r w:rsidR="00673D61" w:rsidRPr="00260C07">
        <w:rPr>
          <w:rFonts w:asciiTheme="minorHAnsi" w:hAnsiTheme="minorHAnsi" w:cstheme="minorHAnsi"/>
        </w:rPr>
        <w:t>desde</w:t>
      </w:r>
      <w:r w:rsidR="00673D61" w:rsidRPr="00260C07">
        <w:rPr>
          <w:rFonts w:asciiTheme="minorHAnsi" w:hAnsiTheme="minorHAnsi" w:cstheme="minorHAnsi"/>
          <w:spacing w:val="-2"/>
        </w:rPr>
        <w:t xml:space="preserve"> </w:t>
      </w:r>
      <w:r w:rsidR="00673D61" w:rsidRPr="00260C07">
        <w:rPr>
          <w:rFonts w:asciiTheme="minorHAnsi" w:hAnsiTheme="minorHAnsi" w:cstheme="minorHAnsi"/>
        </w:rPr>
        <w:t>el</w:t>
      </w:r>
      <w:r w:rsidR="00673D61" w:rsidRPr="00260C07">
        <w:rPr>
          <w:rFonts w:asciiTheme="minorHAnsi" w:hAnsiTheme="minorHAnsi" w:cstheme="minorHAnsi"/>
          <w:spacing w:val="-7"/>
        </w:rPr>
        <w:t xml:space="preserve"> </w:t>
      </w:r>
      <w:r w:rsidR="00673D61" w:rsidRPr="00260C07">
        <w:rPr>
          <w:rFonts w:asciiTheme="minorHAnsi" w:hAnsiTheme="minorHAnsi" w:cstheme="minorHAnsi"/>
        </w:rPr>
        <w:t>siguiente</w:t>
      </w:r>
      <w:r w:rsidR="00673D61" w:rsidRPr="00260C07">
        <w:rPr>
          <w:rFonts w:asciiTheme="minorHAnsi" w:hAnsiTheme="minorHAnsi" w:cstheme="minorHAnsi"/>
          <w:spacing w:val="-8"/>
        </w:rPr>
        <w:t xml:space="preserve"> </w:t>
      </w:r>
      <w:r w:rsidR="00673D61" w:rsidRPr="00260C07">
        <w:rPr>
          <w:rFonts w:asciiTheme="minorHAnsi" w:hAnsiTheme="minorHAnsi" w:cstheme="minorHAnsi"/>
        </w:rPr>
        <w:t>día</w:t>
      </w:r>
      <w:r w:rsidR="00673D61" w:rsidRPr="00260C07">
        <w:rPr>
          <w:rFonts w:asciiTheme="minorHAnsi" w:hAnsiTheme="minorHAnsi" w:cstheme="minorHAnsi"/>
          <w:spacing w:val="-5"/>
        </w:rPr>
        <w:t xml:space="preserve"> </w:t>
      </w:r>
      <w:r w:rsidR="00673D61" w:rsidRPr="00260C07">
        <w:rPr>
          <w:rFonts w:asciiTheme="minorHAnsi" w:hAnsiTheme="minorHAnsi" w:cstheme="minorHAnsi"/>
        </w:rPr>
        <w:t>hábil</w:t>
      </w:r>
      <w:r w:rsidR="00673D61" w:rsidRPr="00260C07">
        <w:rPr>
          <w:rFonts w:asciiTheme="minorHAnsi" w:hAnsiTheme="minorHAnsi" w:cstheme="minorHAnsi"/>
          <w:spacing w:val="-5"/>
        </w:rPr>
        <w:t xml:space="preserve"> </w:t>
      </w:r>
      <w:r w:rsidR="00673D61" w:rsidRPr="00260C07">
        <w:rPr>
          <w:rFonts w:asciiTheme="minorHAnsi" w:hAnsiTheme="minorHAnsi" w:cstheme="minorHAnsi"/>
        </w:rPr>
        <w:t>a</w:t>
      </w:r>
      <w:r w:rsidR="00673D61" w:rsidRPr="00260C07">
        <w:rPr>
          <w:rFonts w:asciiTheme="minorHAnsi" w:hAnsiTheme="minorHAnsi" w:cstheme="minorHAnsi"/>
          <w:spacing w:val="-3"/>
        </w:rPr>
        <w:t xml:space="preserve"> </w:t>
      </w:r>
      <w:r w:rsidR="00673D61" w:rsidRPr="00260C07">
        <w:rPr>
          <w:rFonts w:asciiTheme="minorHAnsi" w:hAnsiTheme="minorHAnsi" w:cstheme="minorHAnsi"/>
        </w:rPr>
        <w:t>la</w:t>
      </w:r>
      <w:r w:rsidR="00673D61" w:rsidRPr="00260C07">
        <w:rPr>
          <w:rFonts w:asciiTheme="minorHAnsi" w:hAnsiTheme="minorHAnsi" w:cstheme="minorHAnsi"/>
          <w:spacing w:val="-7"/>
        </w:rPr>
        <w:t xml:space="preserve"> </w:t>
      </w:r>
      <w:r w:rsidR="00673D61" w:rsidRPr="00260C07">
        <w:rPr>
          <w:rFonts w:asciiTheme="minorHAnsi" w:hAnsiTheme="minorHAnsi" w:cstheme="minorHAnsi"/>
        </w:rPr>
        <w:t>fecha en</w:t>
      </w:r>
      <w:r w:rsidR="00673D61" w:rsidRPr="00260C07">
        <w:rPr>
          <w:rFonts w:asciiTheme="minorHAnsi" w:hAnsiTheme="minorHAnsi" w:cstheme="minorHAnsi"/>
          <w:spacing w:val="-6"/>
        </w:rPr>
        <w:t xml:space="preserve"> </w:t>
      </w:r>
      <w:r w:rsidR="00673D61" w:rsidRPr="00260C07">
        <w:rPr>
          <w:rFonts w:asciiTheme="minorHAnsi" w:hAnsiTheme="minorHAnsi" w:cstheme="minorHAnsi"/>
        </w:rPr>
        <w:t>que</w:t>
      </w:r>
      <w:r w:rsidR="00673D61" w:rsidRPr="00260C07">
        <w:rPr>
          <w:rFonts w:asciiTheme="minorHAnsi" w:hAnsiTheme="minorHAnsi" w:cstheme="minorHAnsi"/>
          <w:spacing w:val="-5"/>
        </w:rPr>
        <w:t xml:space="preserve"> </w:t>
      </w:r>
      <w:r w:rsidR="00673D61" w:rsidRPr="00260C07">
        <w:rPr>
          <w:rFonts w:asciiTheme="minorHAnsi" w:hAnsiTheme="minorHAnsi" w:cstheme="minorHAnsi"/>
        </w:rPr>
        <w:t>se</w:t>
      </w:r>
      <w:r w:rsidR="00673D61" w:rsidRPr="00260C07">
        <w:rPr>
          <w:rFonts w:asciiTheme="minorHAnsi" w:hAnsiTheme="minorHAnsi" w:cstheme="minorHAnsi"/>
          <w:spacing w:val="-7"/>
        </w:rPr>
        <w:t xml:space="preserve"> </w:t>
      </w:r>
      <w:r w:rsidR="00673D61" w:rsidRPr="00260C07">
        <w:rPr>
          <w:rFonts w:asciiTheme="minorHAnsi" w:hAnsiTheme="minorHAnsi" w:cstheme="minorHAnsi"/>
        </w:rPr>
        <w:t>aporte</w:t>
      </w:r>
      <w:r w:rsidR="00673D61" w:rsidRPr="00260C07">
        <w:rPr>
          <w:rFonts w:asciiTheme="minorHAnsi" w:hAnsiTheme="minorHAnsi" w:cstheme="minorHAnsi"/>
          <w:spacing w:val="-7"/>
        </w:rPr>
        <w:t xml:space="preserve"> </w:t>
      </w:r>
      <w:r w:rsidR="00673D61" w:rsidRPr="00260C07">
        <w:rPr>
          <w:rFonts w:asciiTheme="minorHAnsi" w:hAnsiTheme="minorHAnsi" w:cstheme="minorHAnsi"/>
        </w:rPr>
        <w:t>el</w:t>
      </w:r>
      <w:r w:rsidR="00673D61" w:rsidRPr="00260C07">
        <w:rPr>
          <w:rFonts w:asciiTheme="minorHAnsi" w:hAnsiTheme="minorHAnsi" w:cstheme="minorHAnsi"/>
          <w:spacing w:val="-5"/>
        </w:rPr>
        <w:t xml:space="preserve"> </w:t>
      </w:r>
      <w:r w:rsidR="00673D61" w:rsidRPr="00260C07">
        <w:rPr>
          <w:rFonts w:asciiTheme="minorHAnsi" w:hAnsiTheme="minorHAnsi" w:cstheme="minorHAnsi"/>
        </w:rPr>
        <w:t>último</w:t>
      </w:r>
      <w:r w:rsidR="00673D61" w:rsidRPr="00260C07">
        <w:rPr>
          <w:rFonts w:asciiTheme="minorHAnsi" w:hAnsiTheme="minorHAnsi" w:cstheme="minorHAnsi"/>
          <w:spacing w:val="-9"/>
        </w:rPr>
        <w:t xml:space="preserve"> </w:t>
      </w:r>
      <w:r w:rsidR="00673D61" w:rsidRPr="00260C07">
        <w:rPr>
          <w:rFonts w:asciiTheme="minorHAnsi" w:hAnsiTheme="minorHAnsi" w:cstheme="minorHAnsi"/>
        </w:rPr>
        <w:t>de</w:t>
      </w:r>
      <w:r w:rsidR="00673D61" w:rsidRPr="00260C07">
        <w:rPr>
          <w:rFonts w:asciiTheme="minorHAnsi" w:hAnsiTheme="minorHAnsi" w:cstheme="minorHAnsi"/>
          <w:spacing w:val="-5"/>
        </w:rPr>
        <w:t xml:space="preserve"> </w:t>
      </w:r>
      <w:r w:rsidR="00673D61" w:rsidRPr="00260C07">
        <w:rPr>
          <w:rFonts w:asciiTheme="minorHAnsi" w:hAnsiTheme="minorHAnsi" w:cstheme="minorHAnsi"/>
        </w:rPr>
        <w:t>los</w:t>
      </w:r>
      <w:r w:rsidR="00673D61" w:rsidRPr="00260C07">
        <w:rPr>
          <w:rFonts w:asciiTheme="minorHAnsi" w:hAnsiTheme="minorHAnsi" w:cstheme="minorHAnsi"/>
          <w:spacing w:val="-8"/>
        </w:rPr>
        <w:t xml:space="preserve"> </w:t>
      </w:r>
      <w:r w:rsidR="00673D61" w:rsidRPr="00260C07">
        <w:rPr>
          <w:rFonts w:asciiTheme="minorHAnsi" w:hAnsiTheme="minorHAnsi" w:cstheme="minorHAnsi"/>
        </w:rPr>
        <w:t>documentos</w:t>
      </w:r>
      <w:r w:rsidR="00673D61" w:rsidRPr="00260C07">
        <w:rPr>
          <w:rFonts w:asciiTheme="minorHAnsi" w:hAnsiTheme="minorHAnsi" w:cstheme="minorHAnsi"/>
          <w:spacing w:val="-8"/>
        </w:rPr>
        <w:t xml:space="preserve"> </w:t>
      </w:r>
      <w:r w:rsidR="00673D61" w:rsidRPr="00260C07">
        <w:rPr>
          <w:rFonts w:asciiTheme="minorHAnsi" w:hAnsiTheme="minorHAnsi" w:cstheme="minorHAnsi"/>
        </w:rPr>
        <w:t>y/o</w:t>
      </w:r>
      <w:r w:rsidR="00673D61" w:rsidRPr="00260C07">
        <w:rPr>
          <w:rFonts w:asciiTheme="minorHAnsi" w:hAnsiTheme="minorHAnsi" w:cstheme="minorHAnsi"/>
          <w:spacing w:val="-7"/>
        </w:rPr>
        <w:t xml:space="preserve"> </w:t>
      </w:r>
      <w:r w:rsidR="00673D61" w:rsidRPr="00260C07">
        <w:rPr>
          <w:rFonts w:asciiTheme="minorHAnsi" w:hAnsiTheme="minorHAnsi" w:cstheme="minorHAnsi"/>
        </w:rPr>
        <w:t>se</w:t>
      </w:r>
      <w:r w:rsidR="00673D61" w:rsidRPr="00260C07">
        <w:rPr>
          <w:rFonts w:asciiTheme="minorHAnsi" w:hAnsiTheme="minorHAnsi" w:cstheme="minorHAnsi"/>
          <w:spacing w:val="-5"/>
        </w:rPr>
        <w:t xml:space="preserve"> </w:t>
      </w:r>
      <w:r w:rsidR="00673D61" w:rsidRPr="00260C07">
        <w:rPr>
          <w:rFonts w:asciiTheme="minorHAnsi" w:hAnsiTheme="minorHAnsi" w:cstheme="minorHAnsi"/>
        </w:rPr>
        <w:t>presenten</w:t>
      </w:r>
      <w:r w:rsidR="00673D61" w:rsidRPr="00260C07">
        <w:rPr>
          <w:rFonts w:asciiTheme="minorHAnsi" w:hAnsiTheme="minorHAnsi" w:cstheme="minorHAnsi"/>
          <w:spacing w:val="-9"/>
        </w:rPr>
        <w:t xml:space="preserve"> </w:t>
      </w:r>
      <w:r w:rsidR="00673D61" w:rsidRPr="00260C07">
        <w:rPr>
          <w:rFonts w:asciiTheme="minorHAnsi" w:hAnsiTheme="minorHAnsi" w:cstheme="minorHAnsi"/>
        </w:rPr>
        <w:t>en</w:t>
      </w:r>
      <w:r w:rsidR="00673D61" w:rsidRPr="00260C07">
        <w:rPr>
          <w:rFonts w:asciiTheme="minorHAnsi" w:hAnsiTheme="minorHAnsi" w:cstheme="minorHAnsi"/>
          <w:spacing w:val="-6"/>
        </w:rPr>
        <w:t xml:space="preserve"> </w:t>
      </w:r>
      <w:r w:rsidR="00673D61" w:rsidRPr="00260C07">
        <w:rPr>
          <w:rFonts w:asciiTheme="minorHAnsi" w:hAnsiTheme="minorHAnsi" w:cstheme="minorHAnsi"/>
        </w:rPr>
        <w:t>debida</w:t>
      </w:r>
      <w:r w:rsidR="00673D61" w:rsidRPr="00260C07">
        <w:rPr>
          <w:rFonts w:asciiTheme="minorHAnsi" w:hAnsiTheme="minorHAnsi" w:cstheme="minorHAnsi"/>
          <w:spacing w:val="-6"/>
        </w:rPr>
        <w:t xml:space="preserve"> </w:t>
      </w:r>
      <w:r w:rsidR="00673D61" w:rsidRPr="00260C07">
        <w:rPr>
          <w:rFonts w:asciiTheme="minorHAnsi" w:hAnsiTheme="minorHAnsi" w:cstheme="minorHAnsi"/>
        </w:rPr>
        <w:t>forma</w:t>
      </w:r>
      <w:r w:rsidR="00673D61" w:rsidRPr="00260C07">
        <w:rPr>
          <w:rFonts w:asciiTheme="minorHAnsi" w:hAnsiTheme="minorHAnsi" w:cstheme="minorHAnsi"/>
          <w:spacing w:val="-8"/>
        </w:rPr>
        <w:t xml:space="preserve"> </w:t>
      </w:r>
      <w:r w:rsidR="00673D61" w:rsidRPr="00260C07">
        <w:rPr>
          <w:rFonts w:asciiTheme="minorHAnsi" w:hAnsiTheme="minorHAnsi" w:cstheme="minorHAnsi"/>
        </w:rPr>
        <w:t>y</w:t>
      </w:r>
      <w:r w:rsidR="00673D61" w:rsidRPr="00260C07">
        <w:rPr>
          <w:rFonts w:asciiTheme="minorHAnsi" w:hAnsiTheme="minorHAnsi" w:cstheme="minorHAnsi"/>
          <w:spacing w:val="-7"/>
        </w:rPr>
        <w:t xml:space="preserve"> </w:t>
      </w:r>
      <w:r w:rsidR="00673D61" w:rsidRPr="00260C07">
        <w:rPr>
          <w:rFonts w:asciiTheme="minorHAnsi" w:hAnsiTheme="minorHAnsi" w:cstheme="minorHAnsi"/>
        </w:rPr>
        <w:t>aplicará</w:t>
      </w:r>
      <w:r w:rsidR="00673D61" w:rsidRPr="00260C07">
        <w:rPr>
          <w:rFonts w:asciiTheme="minorHAnsi" w:hAnsiTheme="minorHAnsi" w:cstheme="minorHAnsi"/>
          <w:spacing w:val="-6"/>
        </w:rPr>
        <w:t xml:space="preserve"> </w:t>
      </w:r>
      <w:r w:rsidR="00673D61" w:rsidRPr="00260C07">
        <w:rPr>
          <w:rFonts w:asciiTheme="minorHAnsi" w:hAnsiTheme="minorHAnsi" w:cstheme="minorHAnsi"/>
        </w:rPr>
        <w:t>la</w:t>
      </w:r>
      <w:r w:rsidR="00673D61" w:rsidRPr="00260C07">
        <w:rPr>
          <w:rFonts w:asciiTheme="minorHAnsi" w:hAnsiTheme="minorHAnsi" w:cstheme="minorHAnsi"/>
          <w:spacing w:val="-9"/>
        </w:rPr>
        <w:t xml:space="preserve"> </w:t>
      </w:r>
      <w:r w:rsidR="00673D61" w:rsidRPr="00260C07">
        <w:rPr>
          <w:rFonts w:asciiTheme="minorHAnsi" w:hAnsiTheme="minorHAnsi" w:cstheme="minorHAnsi"/>
        </w:rPr>
        <w:t>misma regla</w:t>
      </w:r>
      <w:r w:rsidR="00673D61" w:rsidRPr="00260C07">
        <w:rPr>
          <w:rFonts w:asciiTheme="minorHAnsi" w:hAnsiTheme="minorHAnsi" w:cstheme="minorHAnsi"/>
          <w:spacing w:val="-7"/>
        </w:rPr>
        <w:t xml:space="preserve"> </w:t>
      </w:r>
      <w:r w:rsidR="00673D61" w:rsidRPr="00260C07">
        <w:rPr>
          <w:rFonts w:asciiTheme="minorHAnsi" w:hAnsiTheme="minorHAnsi" w:cstheme="minorHAnsi"/>
        </w:rPr>
        <w:t>de</w:t>
      </w:r>
      <w:r w:rsidR="00673D61" w:rsidRPr="00260C07">
        <w:rPr>
          <w:rFonts w:asciiTheme="minorHAnsi" w:hAnsiTheme="minorHAnsi" w:cstheme="minorHAnsi"/>
          <w:spacing w:val="-6"/>
        </w:rPr>
        <w:t xml:space="preserve"> </w:t>
      </w:r>
      <w:r w:rsidR="00673D61" w:rsidRPr="00260C07">
        <w:rPr>
          <w:rFonts w:asciiTheme="minorHAnsi" w:hAnsiTheme="minorHAnsi" w:cstheme="minorHAnsi"/>
        </w:rPr>
        <w:t>trámite</w:t>
      </w:r>
      <w:r w:rsidR="00673D61" w:rsidRPr="00260C07">
        <w:rPr>
          <w:rFonts w:asciiTheme="minorHAnsi" w:hAnsiTheme="minorHAnsi" w:cstheme="minorHAnsi"/>
          <w:spacing w:val="-6"/>
        </w:rPr>
        <w:t xml:space="preserve"> </w:t>
      </w:r>
      <w:r w:rsidR="00673D61" w:rsidRPr="00260C07">
        <w:rPr>
          <w:rFonts w:asciiTheme="minorHAnsi" w:hAnsiTheme="minorHAnsi" w:cstheme="minorHAnsi"/>
        </w:rPr>
        <w:t>en</w:t>
      </w:r>
      <w:r w:rsidR="00673D61" w:rsidRPr="00260C07">
        <w:rPr>
          <w:rFonts w:asciiTheme="minorHAnsi" w:hAnsiTheme="minorHAnsi" w:cstheme="minorHAnsi"/>
          <w:spacing w:val="-9"/>
        </w:rPr>
        <w:t xml:space="preserve"> </w:t>
      </w:r>
      <w:r w:rsidR="00673D61" w:rsidRPr="00260C07">
        <w:rPr>
          <w:rFonts w:asciiTheme="minorHAnsi" w:hAnsiTheme="minorHAnsi" w:cstheme="minorHAnsi"/>
        </w:rPr>
        <w:t>el</w:t>
      </w:r>
      <w:r w:rsidR="00673D61" w:rsidRPr="00260C07">
        <w:rPr>
          <w:rFonts w:asciiTheme="minorHAnsi" w:hAnsiTheme="minorHAnsi" w:cstheme="minorHAnsi"/>
          <w:spacing w:val="-6"/>
        </w:rPr>
        <w:t xml:space="preserve"> </w:t>
      </w:r>
      <w:r w:rsidR="00673D61" w:rsidRPr="00260C07">
        <w:rPr>
          <w:rFonts w:asciiTheme="minorHAnsi" w:hAnsiTheme="minorHAnsi" w:cstheme="minorHAnsi"/>
        </w:rPr>
        <w:t>segundo</w:t>
      </w:r>
      <w:r w:rsidR="00673D61" w:rsidRPr="00260C07">
        <w:rPr>
          <w:rFonts w:asciiTheme="minorHAnsi" w:hAnsiTheme="minorHAnsi" w:cstheme="minorHAnsi"/>
          <w:spacing w:val="-5"/>
        </w:rPr>
        <w:t xml:space="preserve"> </w:t>
      </w:r>
      <w:r w:rsidR="00673D61" w:rsidRPr="00260C07">
        <w:rPr>
          <w:rFonts w:asciiTheme="minorHAnsi" w:hAnsiTheme="minorHAnsi" w:cstheme="minorHAnsi"/>
        </w:rPr>
        <w:t>pago</w:t>
      </w:r>
      <w:r w:rsidR="00673D61" w:rsidRPr="00260C07">
        <w:rPr>
          <w:rFonts w:asciiTheme="minorHAnsi" w:hAnsiTheme="minorHAnsi" w:cstheme="minorHAnsi"/>
          <w:spacing w:val="-5"/>
        </w:rPr>
        <w:t xml:space="preserve"> </w:t>
      </w:r>
      <w:r w:rsidR="00673D61" w:rsidRPr="00260C07">
        <w:rPr>
          <w:rFonts w:asciiTheme="minorHAnsi" w:hAnsiTheme="minorHAnsi" w:cstheme="minorHAnsi"/>
        </w:rPr>
        <w:t>si</w:t>
      </w:r>
      <w:r w:rsidR="00673D61" w:rsidRPr="00260C07">
        <w:rPr>
          <w:rFonts w:asciiTheme="minorHAnsi" w:hAnsiTheme="minorHAnsi" w:cstheme="minorHAnsi"/>
          <w:spacing w:val="-7"/>
        </w:rPr>
        <w:t xml:space="preserve"> </w:t>
      </w:r>
      <w:r w:rsidR="00673D61" w:rsidRPr="00260C07">
        <w:rPr>
          <w:rFonts w:asciiTheme="minorHAnsi" w:hAnsiTheme="minorHAnsi" w:cstheme="minorHAnsi"/>
        </w:rPr>
        <w:t>la</w:t>
      </w:r>
      <w:r w:rsidR="00673D61" w:rsidRPr="00260C07">
        <w:rPr>
          <w:rFonts w:asciiTheme="minorHAnsi" w:hAnsiTheme="minorHAnsi" w:cstheme="minorHAnsi"/>
          <w:spacing w:val="-7"/>
        </w:rPr>
        <w:t xml:space="preserve"> </w:t>
      </w:r>
      <w:r w:rsidR="00673D61" w:rsidRPr="00260C07">
        <w:rPr>
          <w:rFonts w:asciiTheme="minorHAnsi" w:hAnsiTheme="minorHAnsi" w:cstheme="minorHAnsi"/>
        </w:rPr>
        <w:t>corrección</w:t>
      </w:r>
      <w:r w:rsidR="00673D61" w:rsidRPr="00260C07">
        <w:rPr>
          <w:rFonts w:asciiTheme="minorHAnsi" w:hAnsiTheme="minorHAnsi" w:cstheme="minorHAnsi"/>
          <w:spacing w:val="-7"/>
        </w:rPr>
        <w:t xml:space="preserve"> </w:t>
      </w:r>
      <w:r w:rsidR="00673D61" w:rsidRPr="00260C07">
        <w:rPr>
          <w:rFonts w:asciiTheme="minorHAnsi" w:hAnsiTheme="minorHAnsi" w:cstheme="minorHAnsi"/>
        </w:rPr>
        <w:t>no</w:t>
      </w:r>
      <w:r w:rsidR="00673D61" w:rsidRPr="00260C07">
        <w:rPr>
          <w:rFonts w:asciiTheme="minorHAnsi" w:hAnsiTheme="minorHAnsi" w:cstheme="minorHAnsi"/>
          <w:spacing w:val="-5"/>
        </w:rPr>
        <w:t xml:space="preserve"> </w:t>
      </w:r>
      <w:r w:rsidR="00673D61" w:rsidRPr="00260C07">
        <w:rPr>
          <w:rFonts w:asciiTheme="minorHAnsi" w:hAnsiTheme="minorHAnsi" w:cstheme="minorHAnsi"/>
        </w:rPr>
        <w:t>se</w:t>
      </w:r>
      <w:r w:rsidR="00673D61" w:rsidRPr="00260C07">
        <w:rPr>
          <w:rFonts w:asciiTheme="minorHAnsi" w:hAnsiTheme="minorHAnsi" w:cstheme="minorHAnsi"/>
          <w:spacing w:val="-6"/>
        </w:rPr>
        <w:t xml:space="preserve"> </w:t>
      </w:r>
      <w:r w:rsidR="00673D61" w:rsidRPr="00260C07">
        <w:rPr>
          <w:rFonts w:asciiTheme="minorHAnsi" w:hAnsiTheme="minorHAnsi" w:cstheme="minorHAnsi"/>
        </w:rPr>
        <w:t>hace</w:t>
      </w:r>
      <w:r w:rsidR="00673D61" w:rsidRPr="00260C07">
        <w:rPr>
          <w:rFonts w:asciiTheme="minorHAnsi" w:hAnsiTheme="minorHAnsi" w:cstheme="minorHAnsi"/>
          <w:spacing w:val="-6"/>
        </w:rPr>
        <w:t xml:space="preserve"> </w:t>
      </w:r>
      <w:r w:rsidR="00673D61" w:rsidRPr="00260C07">
        <w:rPr>
          <w:rFonts w:asciiTheme="minorHAnsi" w:hAnsiTheme="minorHAnsi" w:cstheme="minorHAnsi"/>
        </w:rPr>
        <w:t>dentro</w:t>
      </w:r>
      <w:r w:rsidR="00673D61" w:rsidRPr="00260C07">
        <w:rPr>
          <w:rFonts w:asciiTheme="minorHAnsi" w:hAnsiTheme="minorHAnsi" w:cstheme="minorHAnsi"/>
          <w:spacing w:val="-6"/>
        </w:rPr>
        <w:t xml:space="preserve"> </w:t>
      </w:r>
      <w:r w:rsidR="00673D61" w:rsidRPr="00260C07">
        <w:rPr>
          <w:rFonts w:asciiTheme="minorHAnsi" w:hAnsiTheme="minorHAnsi" w:cstheme="minorHAnsi"/>
        </w:rPr>
        <w:t>de</w:t>
      </w:r>
      <w:r w:rsidR="00673D61" w:rsidRPr="00260C07">
        <w:rPr>
          <w:rFonts w:asciiTheme="minorHAnsi" w:hAnsiTheme="minorHAnsi" w:cstheme="minorHAnsi"/>
          <w:spacing w:val="-6"/>
        </w:rPr>
        <w:t xml:space="preserve"> </w:t>
      </w:r>
      <w:r w:rsidR="00673D61" w:rsidRPr="00260C07">
        <w:rPr>
          <w:rFonts w:asciiTheme="minorHAnsi" w:hAnsiTheme="minorHAnsi" w:cstheme="minorHAnsi"/>
        </w:rPr>
        <w:t>los</w:t>
      </w:r>
      <w:r w:rsidR="00673D61" w:rsidRPr="00260C07">
        <w:rPr>
          <w:rFonts w:asciiTheme="minorHAnsi" w:hAnsiTheme="minorHAnsi" w:cstheme="minorHAnsi"/>
          <w:spacing w:val="-7"/>
        </w:rPr>
        <w:t xml:space="preserve"> </w:t>
      </w:r>
      <w:r w:rsidR="00673D61" w:rsidRPr="00260C07">
        <w:rPr>
          <w:rFonts w:asciiTheme="minorHAnsi" w:hAnsiTheme="minorHAnsi" w:cstheme="minorHAnsi"/>
        </w:rPr>
        <w:t>primeros</w:t>
      </w:r>
      <w:r w:rsidR="00673D61" w:rsidRPr="00260C07">
        <w:rPr>
          <w:rFonts w:asciiTheme="minorHAnsi" w:hAnsiTheme="minorHAnsi" w:cstheme="minorHAnsi"/>
          <w:spacing w:val="-7"/>
        </w:rPr>
        <w:t xml:space="preserve"> </w:t>
      </w:r>
      <w:r w:rsidR="00673D61" w:rsidRPr="00260C07">
        <w:rPr>
          <w:rFonts w:asciiTheme="minorHAnsi" w:hAnsiTheme="minorHAnsi" w:cstheme="minorHAnsi"/>
        </w:rPr>
        <w:t>cinco</w:t>
      </w:r>
      <w:r w:rsidR="00673D61" w:rsidRPr="00260C07">
        <w:rPr>
          <w:rFonts w:asciiTheme="minorHAnsi" w:hAnsiTheme="minorHAnsi" w:cstheme="minorHAnsi"/>
          <w:spacing w:val="-5"/>
        </w:rPr>
        <w:t xml:space="preserve"> </w:t>
      </w:r>
      <w:r w:rsidR="00673D61" w:rsidRPr="00260C07">
        <w:rPr>
          <w:rFonts w:asciiTheme="minorHAnsi" w:hAnsiTheme="minorHAnsi" w:cstheme="minorHAnsi"/>
        </w:rPr>
        <w:t>(5)</w:t>
      </w:r>
      <w:r w:rsidR="00673D61" w:rsidRPr="00260C07">
        <w:rPr>
          <w:rFonts w:asciiTheme="minorHAnsi" w:hAnsiTheme="minorHAnsi" w:cstheme="minorHAnsi"/>
          <w:spacing w:val="-6"/>
        </w:rPr>
        <w:t xml:space="preserve"> </w:t>
      </w:r>
      <w:r w:rsidR="00673D61" w:rsidRPr="00260C07">
        <w:rPr>
          <w:rFonts w:asciiTheme="minorHAnsi" w:hAnsiTheme="minorHAnsi" w:cstheme="minorHAnsi"/>
        </w:rPr>
        <w:t>días hábiles siguientes al vencimiento de cada pago, acorde a la forma de pago que se tramite. Las demoras que se presenten por estos conceptos serán</w:t>
      </w:r>
      <w:r w:rsidR="00673D61" w:rsidRPr="00260C07">
        <w:rPr>
          <w:rFonts w:asciiTheme="minorHAnsi" w:hAnsiTheme="minorHAnsi" w:cstheme="minorHAnsi"/>
          <w:spacing w:val="-1"/>
        </w:rPr>
        <w:t xml:space="preserve"> </w:t>
      </w:r>
      <w:r w:rsidR="00673D61" w:rsidRPr="00260C07">
        <w:rPr>
          <w:rFonts w:asciiTheme="minorHAnsi" w:hAnsiTheme="minorHAnsi" w:cstheme="minorHAnsi"/>
        </w:rPr>
        <w:t>responsabilidad del contratista y no tendrán por ello derecho al pago de intereses o compensación de ninguna naturaleza.</w:t>
      </w:r>
    </w:p>
    <w:p w14:paraId="1F867AE0" w14:textId="77777777" w:rsidR="005376FA" w:rsidRPr="00260C07" w:rsidRDefault="00000000" w:rsidP="00B45BFB">
      <w:pPr>
        <w:pStyle w:val="Textoindependiente"/>
        <w:spacing w:before="268" w:line="276" w:lineRule="auto"/>
        <w:ind w:left="925" w:right="-3"/>
        <w:jc w:val="both"/>
        <w:rPr>
          <w:rFonts w:asciiTheme="minorHAnsi" w:hAnsiTheme="minorHAnsi" w:cstheme="minorHAnsi"/>
        </w:rPr>
      </w:pPr>
      <w:r w:rsidRPr="00260C07">
        <w:rPr>
          <w:rFonts w:asciiTheme="minorHAnsi" w:hAnsiTheme="minorHAnsi" w:cstheme="minorHAnsi"/>
          <w:b/>
        </w:rPr>
        <w:t>PARÁGRAFO SÉPTIMO:</w:t>
      </w:r>
      <w:r w:rsidRPr="00260C07">
        <w:rPr>
          <w:rFonts w:asciiTheme="minorHAnsi" w:hAnsiTheme="minorHAnsi" w:cstheme="minorHAnsi"/>
          <w:b/>
          <w:spacing w:val="40"/>
        </w:rPr>
        <w:t xml:space="preserve"> </w:t>
      </w:r>
      <w:r w:rsidR="00673D61" w:rsidRPr="00260C07">
        <w:rPr>
          <w:rFonts w:asciiTheme="minorHAnsi" w:hAnsiTheme="minorHAnsi" w:cstheme="minorHAnsi"/>
        </w:rPr>
        <w:t>El</w:t>
      </w:r>
      <w:r w:rsidR="00673D61" w:rsidRPr="00260C07">
        <w:rPr>
          <w:rFonts w:asciiTheme="minorHAnsi" w:hAnsiTheme="minorHAnsi" w:cstheme="minorHAnsi"/>
          <w:spacing w:val="4"/>
        </w:rPr>
        <w:t xml:space="preserve"> </w:t>
      </w:r>
      <w:r w:rsidR="00673D61" w:rsidRPr="00260C07">
        <w:rPr>
          <w:rFonts w:asciiTheme="minorHAnsi" w:hAnsiTheme="minorHAnsi" w:cstheme="minorHAnsi"/>
        </w:rPr>
        <w:t>CONTRATANTE</w:t>
      </w:r>
      <w:r w:rsidR="00673D61" w:rsidRPr="00260C07">
        <w:rPr>
          <w:rFonts w:asciiTheme="minorHAnsi" w:hAnsiTheme="minorHAnsi" w:cstheme="minorHAnsi"/>
          <w:spacing w:val="4"/>
        </w:rPr>
        <w:t xml:space="preserve"> </w:t>
      </w:r>
      <w:r w:rsidR="00673D61" w:rsidRPr="00260C07">
        <w:rPr>
          <w:rFonts w:asciiTheme="minorHAnsi" w:hAnsiTheme="minorHAnsi" w:cstheme="minorHAnsi"/>
        </w:rPr>
        <w:t>realizará</w:t>
      </w:r>
      <w:r w:rsidR="00673D61" w:rsidRPr="00260C07">
        <w:rPr>
          <w:rFonts w:asciiTheme="minorHAnsi" w:hAnsiTheme="minorHAnsi" w:cstheme="minorHAnsi"/>
          <w:spacing w:val="3"/>
        </w:rPr>
        <w:t xml:space="preserve"> </w:t>
      </w:r>
      <w:r w:rsidR="00673D61" w:rsidRPr="00260C07">
        <w:rPr>
          <w:rFonts w:asciiTheme="minorHAnsi" w:hAnsiTheme="minorHAnsi" w:cstheme="minorHAnsi"/>
        </w:rPr>
        <w:t>el</w:t>
      </w:r>
      <w:r w:rsidR="00673D61" w:rsidRPr="00260C07">
        <w:rPr>
          <w:rFonts w:asciiTheme="minorHAnsi" w:hAnsiTheme="minorHAnsi" w:cstheme="minorHAnsi"/>
          <w:spacing w:val="4"/>
        </w:rPr>
        <w:t xml:space="preserve"> </w:t>
      </w:r>
      <w:r w:rsidR="00673D61" w:rsidRPr="00260C07">
        <w:rPr>
          <w:rFonts w:asciiTheme="minorHAnsi" w:hAnsiTheme="minorHAnsi" w:cstheme="minorHAnsi"/>
        </w:rPr>
        <w:t>pago</w:t>
      </w:r>
      <w:r w:rsidR="00673D61" w:rsidRPr="00260C07">
        <w:rPr>
          <w:rFonts w:asciiTheme="minorHAnsi" w:hAnsiTheme="minorHAnsi" w:cstheme="minorHAnsi"/>
          <w:spacing w:val="7"/>
        </w:rPr>
        <w:t xml:space="preserve"> </w:t>
      </w:r>
      <w:r w:rsidR="00673D61" w:rsidRPr="00260C07">
        <w:rPr>
          <w:rFonts w:asciiTheme="minorHAnsi" w:hAnsiTheme="minorHAnsi" w:cstheme="minorHAnsi"/>
        </w:rPr>
        <w:t>a</w:t>
      </w:r>
      <w:r w:rsidR="00673D61" w:rsidRPr="00260C07">
        <w:rPr>
          <w:rFonts w:asciiTheme="minorHAnsi" w:hAnsiTheme="minorHAnsi" w:cstheme="minorHAnsi"/>
          <w:spacing w:val="3"/>
        </w:rPr>
        <w:t xml:space="preserve"> </w:t>
      </w:r>
      <w:r w:rsidR="00673D61" w:rsidRPr="00260C07">
        <w:rPr>
          <w:rFonts w:asciiTheme="minorHAnsi" w:hAnsiTheme="minorHAnsi" w:cstheme="minorHAnsi"/>
        </w:rPr>
        <w:t>través</w:t>
      </w:r>
      <w:r w:rsidR="00673D61" w:rsidRPr="00260C07">
        <w:rPr>
          <w:rFonts w:asciiTheme="minorHAnsi" w:hAnsiTheme="minorHAnsi" w:cstheme="minorHAnsi"/>
          <w:spacing w:val="7"/>
        </w:rPr>
        <w:t xml:space="preserve"> </w:t>
      </w:r>
      <w:r w:rsidR="00673D61" w:rsidRPr="00260C07">
        <w:rPr>
          <w:rFonts w:asciiTheme="minorHAnsi" w:hAnsiTheme="minorHAnsi" w:cstheme="minorHAnsi"/>
        </w:rPr>
        <w:t>de</w:t>
      </w:r>
      <w:r w:rsidR="00673D61" w:rsidRPr="00260C07">
        <w:rPr>
          <w:rFonts w:asciiTheme="minorHAnsi" w:hAnsiTheme="minorHAnsi" w:cstheme="minorHAnsi"/>
          <w:spacing w:val="4"/>
        </w:rPr>
        <w:t xml:space="preserve"> </w:t>
      </w:r>
      <w:r w:rsidR="00673D61" w:rsidRPr="00260C07">
        <w:rPr>
          <w:rFonts w:asciiTheme="minorHAnsi" w:hAnsiTheme="minorHAnsi" w:cstheme="minorHAnsi"/>
        </w:rPr>
        <w:t>transferencia</w:t>
      </w:r>
      <w:r w:rsidR="00673D61" w:rsidRPr="00260C07">
        <w:rPr>
          <w:rFonts w:asciiTheme="minorHAnsi" w:hAnsiTheme="minorHAnsi" w:cstheme="minorHAnsi"/>
          <w:spacing w:val="5"/>
        </w:rPr>
        <w:t xml:space="preserve"> </w:t>
      </w:r>
      <w:r w:rsidR="00673D61" w:rsidRPr="00260C07">
        <w:rPr>
          <w:rFonts w:asciiTheme="minorHAnsi" w:hAnsiTheme="minorHAnsi" w:cstheme="minorHAnsi"/>
        </w:rPr>
        <w:t>electrónica</w:t>
      </w:r>
      <w:r w:rsidR="00673D61" w:rsidRPr="00260C07">
        <w:rPr>
          <w:rFonts w:asciiTheme="minorHAnsi" w:hAnsiTheme="minorHAnsi" w:cstheme="minorHAnsi"/>
          <w:spacing w:val="7"/>
        </w:rPr>
        <w:t xml:space="preserve"> </w:t>
      </w:r>
      <w:r w:rsidR="00673D61" w:rsidRPr="00260C07">
        <w:rPr>
          <w:rFonts w:asciiTheme="minorHAnsi" w:hAnsiTheme="minorHAnsi" w:cstheme="minorHAnsi"/>
          <w:spacing w:val="-5"/>
        </w:rPr>
        <w:t>al</w:t>
      </w:r>
      <w:r w:rsidR="00673D61" w:rsidRPr="00260C07">
        <w:rPr>
          <w:rFonts w:asciiTheme="minorHAnsi" w:hAnsiTheme="minorHAnsi" w:cstheme="minorHAnsi"/>
        </w:rPr>
        <w:t xml:space="preserve"> </w:t>
      </w:r>
      <w:r w:rsidR="00673D61" w:rsidRPr="00260C07">
        <w:rPr>
          <w:rFonts w:asciiTheme="minorHAnsi" w:hAnsiTheme="minorHAnsi" w:cstheme="minorHAnsi"/>
          <w:b/>
          <w:spacing w:val="-2"/>
        </w:rPr>
        <w:t>CONTRATISTA</w:t>
      </w:r>
      <w:r w:rsidR="00673D61" w:rsidRPr="00260C07">
        <w:rPr>
          <w:rFonts w:asciiTheme="minorHAnsi" w:hAnsiTheme="minorHAnsi" w:cstheme="minorHAnsi"/>
          <w:b/>
          <w:spacing w:val="-10"/>
        </w:rPr>
        <w:t xml:space="preserve"> </w:t>
      </w:r>
      <w:r w:rsidR="00673D61" w:rsidRPr="00260C07">
        <w:rPr>
          <w:rFonts w:asciiTheme="minorHAnsi" w:hAnsiTheme="minorHAnsi" w:cstheme="minorHAnsi"/>
          <w:spacing w:val="-2"/>
        </w:rPr>
        <w:t>a</w:t>
      </w:r>
      <w:r w:rsidR="00673D61" w:rsidRPr="00260C07">
        <w:rPr>
          <w:rFonts w:asciiTheme="minorHAnsi" w:hAnsiTheme="minorHAnsi" w:cstheme="minorHAnsi"/>
          <w:spacing w:val="-5"/>
        </w:rPr>
        <w:t xml:space="preserve"> </w:t>
      </w:r>
      <w:r w:rsidR="00673D61" w:rsidRPr="00260C07">
        <w:rPr>
          <w:rFonts w:asciiTheme="minorHAnsi" w:hAnsiTheme="minorHAnsi" w:cstheme="minorHAnsi"/>
          <w:spacing w:val="-2"/>
        </w:rPr>
        <w:t>la</w:t>
      </w:r>
      <w:r w:rsidR="00673D61" w:rsidRPr="00260C07">
        <w:rPr>
          <w:rFonts w:asciiTheme="minorHAnsi" w:hAnsiTheme="minorHAnsi" w:cstheme="minorHAnsi"/>
          <w:spacing w:val="-6"/>
        </w:rPr>
        <w:t xml:space="preserve"> </w:t>
      </w:r>
      <w:r w:rsidR="00673D61" w:rsidRPr="00260C07">
        <w:rPr>
          <w:rFonts w:asciiTheme="minorHAnsi" w:hAnsiTheme="minorHAnsi" w:cstheme="minorHAnsi"/>
          <w:spacing w:val="-2"/>
        </w:rPr>
        <w:t>cuenta</w:t>
      </w:r>
      <w:r w:rsidR="00673D61" w:rsidRPr="00260C07">
        <w:rPr>
          <w:rFonts w:asciiTheme="minorHAnsi" w:hAnsiTheme="minorHAnsi" w:cstheme="minorHAnsi"/>
          <w:spacing w:val="-8"/>
        </w:rPr>
        <w:t xml:space="preserve"> </w:t>
      </w:r>
      <w:r w:rsidR="00673D61" w:rsidRPr="00260C07">
        <w:rPr>
          <w:rFonts w:asciiTheme="minorHAnsi" w:hAnsiTheme="minorHAnsi" w:cstheme="minorHAnsi"/>
          <w:spacing w:val="-2"/>
        </w:rPr>
        <w:t>bancaria</w:t>
      </w:r>
      <w:r w:rsidR="00673D61" w:rsidRPr="00260C07">
        <w:rPr>
          <w:rFonts w:asciiTheme="minorHAnsi" w:hAnsiTheme="minorHAnsi" w:cstheme="minorHAnsi"/>
          <w:spacing w:val="-6"/>
        </w:rPr>
        <w:t xml:space="preserve"> </w:t>
      </w:r>
      <w:r w:rsidR="00673D61" w:rsidRPr="00260C07">
        <w:rPr>
          <w:rFonts w:asciiTheme="minorHAnsi" w:hAnsiTheme="minorHAnsi" w:cstheme="minorHAnsi"/>
          <w:spacing w:val="-2"/>
        </w:rPr>
        <w:t>que</w:t>
      </w:r>
      <w:r w:rsidR="00673D61" w:rsidRPr="00260C07">
        <w:rPr>
          <w:rFonts w:asciiTheme="minorHAnsi" w:hAnsiTheme="minorHAnsi" w:cstheme="minorHAnsi"/>
          <w:spacing w:val="-5"/>
        </w:rPr>
        <w:t xml:space="preserve"> </w:t>
      </w:r>
      <w:r w:rsidR="00673D61" w:rsidRPr="00260C07">
        <w:rPr>
          <w:rFonts w:asciiTheme="minorHAnsi" w:hAnsiTheme="minorHAnsi" w:cstheme="minorHAnsi"/>
          <w:spacing w:val="-2"/>
        </w:rPr>
        <w:t>este</w:t>
      </w:r>
      <w:r w:rsidR="00673D61" w:rsidRPr="00260C07">
        <w:rPr>
          <w:rFonts w:asciiTheme="minorHAnsi" w:hAnsiTheme="minorHAnsi" w:cstheme="minorHAnsi"/>
          <w:spacing w:val="-5"/>
        </w:rPr>
        <w:t xml:space="preserve"> </w:t>
      </w:r>
      <w:r w:rsidR="00673D61" w:rsidRPr="00260C07">
        <w:rPr>
          <w:rFonts w:asciiTheme="minorHAnsi" w:hAnsiTheme="minorHAnsi" w:cstheme="minorHAnsi"/>
          <w:spacing w:val="-2"/>
        </w:rPr>
        <w:t>le</w:t>
      </w:r>
      <w:r w:rsidR="00673D61" w:rsidRPr="00260C07">
        <w:rPr>
          <w:rFonts w:asciiTheme="minorHAnsi" w:hAnsiTheme="minorHAnsi" w:cstheme="minorHAnsi"/>
          <w:spacing w:val="-5"/>
        </w:rPr>
        <w:t xml:space="preserve"> </w:t>
      </w:r>
      <w:r w:rsidR="00673D61" w:rsidRPr="00260C07">
        <w:rPr>
          <w:rFonts w:asciiTheme="minorHAnsi" w:hAnsiTheme="minorHAnsi" w:cstheme="minorHAnsi"/>
          <w:spacing w:val="-2"/>
        </w:rPr>
        <w:t>indique,</w:t>
      </w:r>
      <w:r w:rsidR="00673D61" w:rsidRPr="00260C07">
        <w:rPr>
          <w:rFonts w:asciiTheme="minorHAnsi" w:hAnsiTheme="minorHAnsi" w:cstheme="minorHAnsi"/>
          <w:spacing w:val="-9"/>
        </w:rPr>
        <w:t xml:space="preserve"> </w:t>
      </w:r>
      <w:r w:rsidR="00673D61" w:rsidRPr="00260C07">
        <w:rPr>
          <w:rFonts w:asciiTheme="minorHAnsi" w:hAnsiTheme="minorHAnsi" w:cstheme="minorHAnsi"/>
          <w:spacing w:val="-2"/>
        </w:rPr>
        <w:t>dentro</w:t>
      </w:r>
      <w:r w:rsidR="00673D61" w:rsidRPr="00260C07">
        <w:rPr>
          <w:rFonts w:asciiTheme="minorHAnsi" w:hAnsiTheme="minorHAnsi" w:cstheme="minorHAnsi"/>
          <w:spacing w:val="-4"/>
        </w:rPr>
        <w:t xml:space="preserve"> </w:t>
      </w:r>
      <w:r w:rsidR="00673D61" w:rsidRPr="00260C07">
        <w:rPr>
          <w:rFonts w:asciiTheme="minorHAnsi" w:hAnsiTheme="minorHAnsi" w:cstheme="minorHAnsi"/>
          <w:spacing w:val="-2"/>
        </w:rPr>
        <w:t>de</w:t>
      </w:r>
      <w:r w:rsidR="00673D61" w:rsidRPr="00260C07">
        <w:rPr>
          <w:rFonts w:asciiTheme="minorHAnsi" w:hAnsiTheme="minorHAnsi" w:cstheme="minorHAnsi"/>
          <w:spacing w:val="-5"/>
        </w:rPr>
        <w:t xml:space="preserve"> </w:t>
      </w:r>
      <w:r w:rsidR="00673D61" w:rsidRPr="00260C07">
        <w:rPr>
          <w:rFonts w:asciiTheme="minorHAnsi" w:hAnsiTheme="minorHAnsi" w:cstheme="minorHAnsi"/>
          <w:spacing w:val="-2"/>
        </w:rPr>
        <w:t>los</w:t>
      </w:r>
      <w:r w:rsidR="00673D61" w:rsidRPr="00260C07">
        <w:rPr>
          <w:rFonts w:asciiTheme="minorHAnsi" w:hAnsiTheme="minorHAnsi" w:cstheme="minorHAnsi"/>
          <w:spacing w:val="-6"/>
        </w:rPr>
        <w:t xml:space="preserve"> </w:t>
      </w:r>
      <w:r w:rsidR="00673D61" w:rsidRPr="00260C07">
        <w:rPr>
          <w:rFonts w:asciiTheme="minorHAnsi" w:hAnsiTheme="minorHAnsi" w:cstheme="minorHAnsi"/>
          <w:spacing w:val="-2"/>
        </w:rPr>
        <w:t>cinco</w:t>
      </w:r>
      <w:r w:rsidR="00673D61" w:rsidRPr="00260C07">
        <w:rPr>
          <w:rFonts w:asciiTheme="minorHAnsi" w:hAnsiTheme="minorHAnsi" w:cstheme="minorHAnsi"/>
          <w:spacing w:val="-5"/>
        </w:rPr>
        <w:t xml:space="preserve"> </w:t>
      </w:r>
      <w:r w:rsidR="00673D61" w:rsidRPr="00260C07">
        <w:rPr>
          <w:rFonts w:asciiTheme="minorHAnsi" w:hAnsiTheme="minorHAnsi" w:cstheme="minorHAnsi"/>
          <w:spacing w:val="-2"/>
        </w:rPr>
        <w:t>(5)</w:t>
      </w:r>
      <w:r w:rsidR="00673D61" w:rsidRPr="00260C07">
        <w:rPr>
          <w:rFonts w:asciiTheme="minorHAnsi" w:hAnsiTheme="minorHAnsi" w:cstheme="minorHAnsi"/>
          <w:spacing w:val="-5"/>
        </w:rPr>
        <w:t xml:space="preserve"> </w:t>
      </w:r>
      <w:r w:rsidR="00673D61" w:rsidRPr="00260C07">
        <w:rPr>
          <w:rFonts w:asciiTheme="minorHAnsi" w:hAnsiTheme="minorHAnsi" w:cstheme="minorHAnsi"/>
          <w:spacing w:val="-2"/>
        </w:rPr>
        <w:t>días</w:t>
      </w:r>
      <w:r w:rsidR="00673D61" w:rsidRPr="00260C07">
        <w:rPr>
          <w:rFonts w:asciiTheme="minorHAnsi" w:hAnsiTheme="minorHAnsi" w:cstheme="minorHAnsi"/>
          <w:spacing w:val="-10"/>
        </w:rPr>
        <w:t xml:space="preserve"> </w:t>
      </w:r>
      <w:r w:rsidR="00673D61" w:rsidRPr="00260C07">
        <w:rPr>
          <w:rFonts w:asciiTheme="minorHAnsi" w:hAnsiTheme="minorHAnsi" w:cstheme="minorHAnsi"/>
          <w:spacing w:val="-2"/>
        </w:rPr>
        <w:t>hábiles</w:t>
      </w:r>
      <w:r w:rsidR="00673D61" w:rsidRPr="00260C07">
        <w:rPr>
          <w:rFonts w:asciiTheme="minorHAnsi" w:hAnsiTheme="minorHAnsi" w:cstheme="minorHAnsi"/>
          <w:spacing w:val="-4"/>
        </w:rPr>
        <w:t xml:space="preserve"> </w:t>
      </w:r>
      <w:r w:rsidR="00673D61" w:rsidRPr="00260C07">
        <w:rPr>
          <w:rFonts w:asciiTheme="minorHAnsi" w:hAnsiTheme="minorHAnsi" w:cstheme="minorHAnsi"/>
          <w:spacing w:val="-2"/>
        </w:rPr>
        <w:t>siguientes</w:t>
      </w:r>
      <w:r w:rsidR="00673D61" w:rsidRPr="00260C07">
        <w:rPr>
          <w:rFonts w:asciiTheme="minorHAnsi" w:hAnsiTheme="minorHAnsi" w:cstheme="minorHAnsi"/>
        </w:rPr>
        <w:t xml:space="preserve"> a la instrucción de pago emitida por el GERENTE del proyecto y la correcta radicación de los documentos por parte del CONTRATISTA al SUPERVISOR Y/O INTERVENTOR.</w:t>
      </w:r>
    </w:p>
    <w:p w14:paraId="3399F136" w14:textId="77777777" w:rsidR="005376FA" w:rsidRPr="00260C07" w:rsidRDefault="00000000" w:rsidP="00B45BFB">
      <w:pPr>
        <w:pStyle w:val="Textoindependiente"/>
        <w:spacing w:before="268" w:line="276" w:lineRule="auto"/>
        <w:ind w:left="925" w:right="-3"/>
        <w:jc w:val="both"/>
        <w:rPr>
          <w:rFonts w:asciiTheme="minorHAnsi" w:hAnsiTheme="minorHAnsi" w:cstheme="minorHAnsi"/>
        </w:rPr>
      </w:pPr>
      <w:r w:rsidRPr="00260C07">
        <w:rPr>
          <w:rFonts w:asciiTheme="minorHAnsi" w:hAnsiTheme="minorHAnsi" w:cstheme="minorHAnsi"/>
          <w:b/>
        </w:rPr>
        <w:lastRenderedPageBreak/>
        <w:t xml:space="preserve">PARÁGRAFO OCTAVO: </w:t>
      </w:r>
      <w:r w:rsidR="00673D61" w:rsidRPr="00260C07">
        <w:rPr>
          <w:rFonts w:asciiTheme="minorHAnsi" w:hAnsiTheme="minorHAnsi" w:cstheme="minorHAnsi"/>
        </w:rPr>
        <w:t xml:space="preserve">Por medio del presente contrato, el CONTRATISTA acepta someterse a los procedimientos establecidos por FIDUCIARIA CORFICOLOMBIANA como vocera y administradora del </w:t>
      </w:r>
      <w:r w:rsidR="00673D61" w:rsidRPr="00260C07">
        <w:rPr>
          <w:rFonts w:asciiTheme="minorHAnsi" w:hAnsiTheme="minorHAnsi" w:cstheme="minorHAnsi"/>
          <w:b/>
        </w:rPr>
        <w:t>PATRIMONIO AUTÓNOMO.</w:t>
      </w:r>
    </w:p>
    <w:p w14:paraId="2D9A208A" w14:textId="2519E06A" w:rsidR="005376FA" w:rsidRPr="00260C07" w:rsidRDefault="00000000" w:rsidP="00B45BFB">
      <w:pPr>
        <w:pStyle w:val="Textoindependiente"/>
        <w:spacing w:before="268" w:line="276" w:lineRule="auto"/>
        <w:ind w:left="925" w:right="-3"/>
        <w:jc w:val="both"/>
        <w:rPr>
          <w:rFonts w:asciiTheme="minorHAnsi" w:hAnsiTheme="minorHAnsi" w:cstheme="minorHAnsi"/>
        </w:rPr>
      </w:pPr>
      <w:r w:rsidRPr="00260C07">
        <w:rPr>
          <w:rFonts w:asciiTheme="minorHAnsi" w:hAnsiTheme="minorHAnsi" w:cstheme="minorHAnsi"/>
          <w:b/>
        </w:rPr>
        <w:t xml:space="preserve">PARÁGRAFO NOVENO: </w:t>
      </w:r>
      <w:r w:rsidR="00673D61" w:rsidRPr="00260C07">
        <w:rPr>
          <w:rFonts w:asciiTheme="minorHAnsi" w:hAnsiTheme="minorHAnsi" w:cstheme="minorHAnsi"/>
          <w:b/>
        </w:rPr>
        <w:t>CONDICIÓN</w:t>
      </w:r>
      <w:r w:rsidR="00673D61" w:rsidRPr="00260C07">
        <w:rPr>
          <w:rFonts w:asciiTheme="minorHAnsi" w:hAnsiTheme="minorHAnsi" w:cstheme="minorHAnsi"/>
          <w:b/>
          <w:spacing w:val="44"/>
        </w:rPr>
        <w:t xml:space="preserve"> </w:t>
      </w:r>
      <w:r w:rsidR="00673D61" w:rsidRPr="00260C07">
        <w:rPr>
          <w:rFonts w:asciiTheme="minorHAnsi" w:hAnsiTheme="minorHAnsi" w:cstheme="minorHAnsi"/>
          <w:b/>
        </w:rPr>
        <w:t>SUSPENSIVA</w:t>
      </w:r>
      <w:r w:rsidR="00673D61" w:rsidRPr="00260C07">
        <w:rPr>
          <w:rFonts w:asciiTheme="minorHAnsi" w:hAnsiTheme="minorHAnsi" w:cstheme="minorHAnsi"/>
          <w:b/>
          <w:spacing w:val="44"/>
        </w:rPr>
        <w:t xml:space="preserve"> </w:t>
      </w:r>
      <w:r w:rsidR="00673D61" w:rsidRPr="00260C07">
        <w:rPr>
          <w:rFonts w:asciiTheme="minorHAnsi" w:hAnsiTheme="minorHAnsi" w:cstheme="minorHAnsi"/>
          <w:b/>
        </w:rPr>
        <w:t>DE</w:t>
      </w:r>
      <w:r w:rsidR="00673D61" w:rsidRPr="00260C07">
        <w:rPr>
          <w:rFonts w:asciiTheme="minorHAnsi" w:hAnsiTheme="minorHAnsi" w:cstheme="minorHAnsi"/>
          <w:b/>
          <w:spacing w:val="44"/>
        </w:rPr>
        <w:t xml:space="preserve"> </w:t>
      </w:r>
      <w:r w:rsidR="00673D61" w:rsidRPr="00260C07">
        <w:rPr>
          <w:rFonts w:asciiTheme="minorHAnsi" w:hAnsiTheme="minorHAnsi" w:cstheme="minorHAnsi"/>
          <w:b/>
        </w:rPr>
        <w:t>PAGO.</w:t>
      </w:r>
      <w:r w:rsidR="00673D61" w:rsidRPr="00260C07">
        <w:rPr>
          <w:rFonts w:asciiTheme="minorHAnsi" w:hAnsiTheme="minorHAnsi" w:cstheme="minorHAnsi"/>
          <w:b/>
          <w:spacing w:val="45"/>
        </w:rPr>
        <w:t xml:space="preserve"> </w:t>
      </w:r>
      <w:r w:rsidR="00673D61" w:rsidRPr="00260C07">
        <w:rPr>
          <w:rFonts w:asciiTheme="minorHAnsi" w:hAnsiTheme="minorHAnsi" w:cstheme="minorHAnsi"/>
        </w:rPr>
        <w:t>El</w:t>
      </w:r>
      <w:r w:rsidR="00673D61" w:rsidRPr="00260C07">
        <w:rPr>
          <w:rFonts w:asciiTheme="minorHAnsi" w:hAnsiTheme="minorHAnsi" w:cstheme="minorHAnsi"/>
          <w:spacing w:val="45"/>
        </w:rPr>
        <w:t xml:space="preserve"> </w:t>
      </w:r>
      <w:r w:rsidR="00673D61" w:rsidRPr="00260C07">
        <w:rPr>
          <w:rFonts w:asciiTheme="minorHAnsi" w:hAnsiTheme="minorHAnsi" w:cstheme="minorHAnsi"/>
        </w:rPr>
        <w:t>último</w:t>
      </w:r>
      <w:r w:rsidR="00673D61" w:rsidRPr="00260C07">
        <w:rPr>
          <w:rFonts w:asciiTheme="minorHAnsi" w:hAnsiTheme="minorHAnsi" w:cstheme="minorHAnsi"/>
          <w:spacing w:val="44"/>
        </w:rPr>
        <w:t xml:space="preserve"> </w:t>
      </w:r>
      <w:r w:rsidR="00673D61" w:rsidRPr="00260C07">
        <w:rPr>
          <w:rFonts w:asciiTheme="minorHAnsi" w:hAnsiTheme="minorHAnsi" w:cstheme="minorHAnsi"/>
          <w:spacing w:val="-4"/>
        </w:rPr>
        <w:t xml:space="preserve">pago </w:t>
      </w:r>
      <w:r w:rsidR="00673D61" w:rsidRPr="00260C07">
        <w:rPr>
          <w:rFonts w:asciiTheme="minorHAnsi" w:hAnsiTheme="minorHAnsi" w:cstheme="minorHAnsi"/>
        </w:rPr>
        <w:t>correspondiente al VEINTE</w:t>
      </w:r>
      <w:r w:rsidR="00673D61" w:rsidRPr="00260C07">
        <w:rPr>
          <w:rFonts w:asciiTheme="minorHAnsi" w:hAnsiTheme="minorHAnsi" w:cstheme="minorHAnsi"/>
          <w:spacing w:val="-1"/>
        </w:rPr>
        <w:t xml:space="preserve"> </w:t>
      </w:r>
      <w:r w:rsidR="00673D61" w:rsidRPr="00260C07">
        <w:rPr>
          <w:rFonts w:asciiTheme="minorHAnsi" w:hAnsiTheme="minorHAnsi" w:cstheme="minorHAnsi"/>
        </w:rPr>
        <w:t>POR CIENTO (20%) del</w:t>
      </w:r>
      <w:r w:rsidR="00673D61" w:rsidRPr="00260C07">
        <w:rPr>
          <w:rFonts w:asciiTheme="minorHAnsi" w:hAnsiTheme="minorHAnsi" w:cstheme="minorHAnsi"/>
          <w:spacing w:val="-2"/>
        </w:rPr>
        <w:t xml:space="preserve"> </w:t>
      </w:r>
      <w:r w:rsidR="00673D61" w:rsidRPr="00260C07">
        <w:rPr>
          <w:rFonts w:asciiTheme="minorHAnsi" w:hAnsiTheme="minorHAnsi" w:cstheme="minorHAnsi"/>
        </w:rPr>
        <w:t>valor del contrato,</w:t>
      </w:r>
      <w:r w:rsidR="00673D61" w:rsidRPr="00260C07">
        <w:rPr>
          <w:rFonts w:asciiTheme="minorHAnsi" w:hAnsiTheme="minorHAnsi" w:cstheme="minorHAnsi"/>
          <w:spacing w:val="-2"/>
        </w:rPr>
        <w:t xml:space="preserve"> </w:t>
      </w:r>
      <w:r w:rsidR="00673D61" w:rsidRPr="00260C07">
        <w:rPr>
          <w:rFonts w:asciiTheme="minorHAnsi" w:hAnsiTheme="minorHAnsi" w:cstheme="minorHAnsi"/>
        </w:rPr>
        <w:t>se realizará,</w:t>
      </w:r>
      <w:r w:rsidR="00673D61" w:rsidRPr="00260C07">
        <w:rPr>
          <w:rFonts w:asciiTheme="minorHAnsi" w:hAnsiTheme="minorHAnsi" w:cstheme="minorHAnsi"/>
          <w:spacing w:val="-1"/>
        </w:rPr>
        <w:t xml:space="preserve"> </w:t>
      </w:r>
      <w:r w:rsidR="00673D61" w:rsidRPr="00260C07">
        <w:rPr>
          <w:rFonts w:asciiTheme="minorHAnsi" w:hAnsiTheme="minorHAnsi" w:cstheme="minorHAnsi"/>
        </w:rPr>
        <w:t xml:space="preserve">como lo indica el </w:t>
      </w:r>
      <w:r w:rsidR="005376FA" w:rsidRPr="00260C07">
        <w:rPr>
          <w:rFonts w:asciiTheme="minorHAnsi" w:hAnsiTheme="minorHAnsi" w:cstheme="minorHAnsi"/>
        </w:rPr>
        <w:t xml:space="preserve">párrafo II </w:t>
      </w:r>
      <w:r w:rsidR="00673D61" w:rsidRPr="00260C07">
        <w:rPr>
          <w:rFonts w:asciiTheme="minorHAnsi" w:hAnsiTheme="minorHAnsi" w:cstheme="minorHAnsi"/>
        </w:rPr>
        <w:t>de la presente cláusula, debiendo cumplir a cabalidad con las obligaciones contractuales y certificación del Supervisor.</w:t>
      </w:r>
    </w:p>
    <w:p w14:paraId="10B826CC" w14:textId="60A84198" w:rsidR="00A1322F" w:rsidRPr="00260C07" w:rsidRDefault="00000000" w:rsidP="00B45BFB">
      <w:pPr>
        <w:pStyle w:val="Textoindependiente"/>
        <w:spacing w:before="268" w:line="276" w:lineRule="auto"/>
        <w:ind w:left="925" w:right="-3"/>
        <w:jc w:val="both"/>
        <w:rPr>
          <w:rFonts w:asciiTheme="minorHAnsi" w:hAnsiTheme="minorHAnsi" w:cstheme="minorHAnsi"/>
        </w:rPr>
      </w:pPr>
      <w:r w:rsidRPr="00260C07">
        <w:rPr>
          <w:rFonts w:asciiTheme="minorHAnsi" w:hAnsiTheme="minorHAnsi" w:cstheme="minorHAnsi"/>
          <w:b/>
        </w:rPr>
        <w:t xml:space="preserve">PARÁGRAFO DÉCIMO: </w:t>
      </w:r>
      <w:r w:rsidR="005376FA" w:rsidRPr="00260C07">
        <w:rPr>
          <w:rFonts w:asciiTheme="minorHAnsi" w:hAnsiTheme="minorHAnsi" w:cstheme="minorHAnsi"/>
        </w:rPr>
        <w:t>El contratista debe tener en cuenta en el momento de la facturación que todas las facturas deben ser expedidas a nombre del Patrimonio Autónomo.</w:t>
      </w:r>
    </w:p>
    <w:p w14:paraId="04A3CC8D" w14:textId="77777777" w:rsidR="00BD1FE6" w:rsidRPr="00260C07" w:rsidRDefault="00A1322F" w:rsidP="00B45BFB">
      <w:pPr>
        <w:pStyle w:val="Ttulo1"/>
        <w:tabs>
          <w:tab w:val="left" w:pos="1763"/>
        </w:tabs>
        <w:spacing w:before="267" w:line="276" w:lineRule="auto"/>
        <w:ind w:right="-3"/>
        <w:rPr>
          <w:rFonts w:asciiTheme="minorHAnsi" w:hAnsiTheme="minorHAnsi" w:cstheme="minorHAnsi"/>
          <w:spacing w:val="-2"/>
        </w:rPr>
      </w:pPr>
      <w:r w:rsidRPr="00260C07">
        <w:rPr>
          <w:rFonts w:asciiTheme="minorHAnsi" w:hAnsiTheme="minorHAnsi" w:cstheme="minorHAnsi"/>
        </w:rPr>
        <w:t>CLÁUSULA</w:t>
      </w:r>
      <w:r w:rsidRPr="00260C07">
        <w:rPr>
          <w:rFonts w:asciiTheme="minorHAnsi" w:hAnsiTheme="minorHAnsi" w:cstheme="minorHAnsi"/>
          <w:spacing w:val="-5"/>
        </w:rPr>
        <w:t xml:space="preserve"> VI.</w:t>
      </w:r>
      <w:r w:rsidRPr="00260C07">
        <w:rPr>
          <w:rFonts w:asciiTheme="minorHAnsi" w:hAnsiTheme="minorHAnsi" w:cstheme="minorHAnsi"/>
          <w:u w:val="none"/>
        </w:rPr>
        <w:tab/>
      </w:r>
      <w:r w:rsidRPr="00260C07">
        <w:rPr>
          <w:rFonts w:asciiTheme="minorHAnsi" w:hAnsiTheme="minorHAnsi" w:cstheme="minorHAnsi"/>
        </w:rPr>
        <w:t>OBLIGACIONES</w:t>
      </w:r>
      <w:r w:rsidRPr="00260C07">
        <w:rPr>
          <w:rFonts w:asciiTheme="minorHAnsi" w:hAnsiTheme="minorHAnsi" w:cstheme="minorHAnsi"/>
          <w:spacing w:val="-7"/>
        </w:rPr>
        <w:t xml:space="preserve"> </w:t>
      </w:r>
      <w:r w:rsidRPr="00260C07">
        <w:rPr>
          <w:rFonts w:asciiTheme="minorHAnsi" w:hAnsiTheme="minorHAnsi" w:cstheme="minorHAnsi"/>
        </w:rPr>
        <w:t>DEL</w:t>
      </w:r>
      <w:r w:rsidRPr="00260C07">
        <w:rPr>
          <w:rFonts w:asciiTheme="minorHAnsi" w:hAnsiTheme="minorHAnsi" w:cstheme="minorHAnsi"/>
          <w:spacing w:val="-6"/>
        </w:rPr>
        <w:t xml:space="preserve"> </w:t>
      </w:r>
      <w:r w:rsidRPr="00260C07">
        <w:rPr>
          <w:rFonts w:asciiTheme="minorHAnsi" w:hAnsiTheme="minorHAnsi" w:cstheme="minorHAnsi"/>
          <w:spacing w:val="-2"/>
        </w:rPr>
        <w:t>CONTRATISTA</w:t>
      </w:r>
    </w:p>
    <w:p w14:paraId="71BD06D3" w14:textId="77777777" w:rsidR="00BD1FE6" w:rsidRPr="00260C07" w:rsidRDefault="00BD1FE6" w:rsidP="00B45BFB">
      <w:pPr>
        <w:pStyle w:val="Textoindependiente"/>
        <w:spacing w:before="268" w:line="276" w:lineRule="auto"/>
        <w:ind w:left="925" w:right="-3"/>
        <w:jc w:val="both"/>
        <w:rPr>
          <w:rFonts w:asciiTheme="minorHAnsi" w:hAnsiTheme="minorHAnsi" w:cstheme="minorHAnsi"/>
        </w:rPr>
      </w:pPr>
      <w:r w:rsidRPr="00260C07">
        <w:rPr>
          <w:rFonts w:asciiTheme="minorHAnsi" w:hAnsiTheme="minorHAnsi" w:cstheme="minorHAnsi"/>
        </w:rPr>
        <w:t>Para el cumplimiento del objeto contractual, el Contratista tendrá las siguientes obligaciones:</w:t>
      </w:r>
    </w:p>
    <w:p w14:paraId="6C49F90A" w14:textId="77777777" w:rsidR="00BD1FE6" w:rsidRPr="00260C07" w:rsidRDefault="00BD1FE6" w:rsidP="00B45BFB">
      <w:pPr>
        <w:pStyle w:val="Textoindependiente"/>
        <w:spacing w:before="268" w:line="276" w:lineRule="auto"/>
        <w:ind w:left="925" w:right="-3"/>
        <w:jc w:val="both"/>
        <w:rPr>
          <w:rFonts w:asciiTheme="minorHAnsi" w:hAnsiTheme="minorHAnsi" w:cstheme="minorHAnsi"/>
        </w:rPr>
      </w:pPr>
      <w:r w:rsidRPr="00260C07">
        <w:rPr>
          <w:rFonts w:asciiTheme="minorHAnsi" w:hAnsiTheme="minorHAnsi" w:cstheme="minorHAnsi"/>
        </w:rPr>
        <w:t xml:space="preserve">El CONTRATISTA se obliga a ejecutar el objeto del Contrato, por lo cual tendrá las obligaciones que se consagran en el Anexo </w:t>
      </w:r>
      <w:r w:rsidRPr="00260C07">
        <w:rPr>
          <w:rFonts w:asciiTheme="minorHAnsi" w:hAnsiTheme="minorHAnsi" w:cstheme="minorHAnsi"/>
          <w:highlight w:val="cyan"/>
        </w:rPr>
        <w:t>Especificaciones</w:t>
      </w:r>
      <w:r w:rsidRPr="00260C07">
        <w:rPr>
          <w:rFonts w:asciiTheme="minorHAnsi" w:hAnsiTheme="minorHAnsi" w:cstheme="minorHAnsi"/>
          <w:spacing w:val="-7"/>
          <w:highlight w:val="cyan"/>
        </w:rPr>
        <w:t xml:space="preserve"> </w:t>
      </w:r>
      <w:r w:rsidRPr="00260C07">
        <w:rPr>
          <w:rFonts w:asciiTheme="minorHAnsi" w:hAnsiTheme="minorHAnsi" w:cstheme="minorHAnsi"/>
          <w:highlight w:val="cyan"/>
        </w:rPr>
        <w:t>técnicas</w:t>
      </w:r>
      <w:r w:rsidRPr="00260C07">
        <w:rPr>
          <w:rFonts w:asciiTheme="minorHAnsi" w:hAnsiTheme="minorHAnsi" w:cstheme="minorHAnsi"/>
          <w:spacing w:val="-4"/>
          <w:highlight w:val="cyan"/>
        </w:rPr>
        <w:t xml:space="preserve"> </w:t>
      </w:r>
      <w:r w:rsidRPr="00260C07">
        <w:rPr>
          <w:rFonts w:asciiTheme="minorHAnsi" w:hAnsiTheme="minorHAnsi" w:cstheme="minorHAnsi"/>
          <w:highlight w:val="cyan"/>
        </w:rPr>
        <w:t>-</w:t>
      </w:r>
      <w:r w:rsidRPr="00260C07">
        <w:rPr>
          <w:rFonts w:asciiTheme="minorHAnsi" w:hAnsiTheme="minorHAnsi" w:cstheme="minorHAnsi"/>
          <w:spacing w:val="-5"/>
          <w:highlight w:val="cyan"/>
        </w:rPr>
        <w:t xml:space="preserve"> </w:t>
      </w:r>
      <w:r w:rsidRPr="00260C07">
        <w:rPr>
          <w:rFonts w:asciiTheme="minorHAnsi" w:hAnsiTheme="minorHAnsi" w:cstheme="minorHAnsi"/>
          <w:highlight w:val="cyan"/>
        </w:rPr>
        <w:t>Mobiliario</w:t>
      </w:r>
      <w:r w:rsidRPr="00260C07">
        <w:rPr>
          <w:rFonts w:asciiTheme="minorHAnsi" w:hAnsiTheme="minorHAnsi" w:cstheme="minorHAnsi"/>
          <w:spacing w:val="-4"/>
          <w:highlight w:val="cyan"/>
        </w:rPr>
        <w:t xml:space="preserve"> </w:t>
      </w:r>
      <w:r w:rsidRPr="00260C07">
        <w:rPr>
          <w:rFonts w:asciiTheme="minorHAnsi" w:hAnsiTheme="minorHAnsi" w:cstheme="minorHAnsi"/>
          <w:highlight w:val="cyan"/>
        </w:rPr>
        <w:t>y</w:t>
      </w:r>
      <w:r w:rsidRPr="00260C07">
        <w:rPr>
          <w:rFonts w:asciiTheme="minorHAnsi" w:hAnsiTheme="minorHAnsi" w:cstheme="minorHAnsi"/>
          <w:spacing w:val="-4"/>
          <w:highlight w:val="cyan"/>
        </w:rPr>
        <w:t xml:space="preserve"> </w:t>
      </w:r>
      <w:r w:rsidRPr="00260C07">
        <w:rPr>
          <w:rFonts w:asciiTheme="minorHAnsi" w:hAnsiTheme="minorHAnsi" w:cstheme="minorHAnsi"/>
          <w:spacing w:val="-2"/>
          <w:highlight w:val="cyan"/>
        </w:rPr>
        <w:t>menaje</w:t>
      </w:r>
      <w:r w:rsidRPr="00260C07">
        <w:rPr>
          <w:rFonts w:asciiTheme="minorHAnsi" w:hAnsiTheme="minorHAnsi" w:cstheme="minorHAnsi"/>
        </w:rPr>
        <w:t xml:space="preserve">, además de las que se desprendan de este documento, de cualquiera que haga parte de este y de la naturaleza del Contrato. </w:t>
      </w:r>
    </w:p>
    <w:p w14:paraId="00A4A286" w14:textId="77777777" w:rsidR="00BD1FE6" w:rsidRPr="00260C07" w:rsidRDefault="00BD1FE6" w:rsidP="00B45BFB">
      <w:pPr>
        <w:pStyle w:val="Textoindependiente"/>
        <w:spacing w:before="268" w:line="276" w:lineRule="auto"/>
        <w:ind w:left="925" w:right="-3"/>
        <w:jc w:val="both"/>
        <w:rPr>
          <w:rFonts w:asciiTheme="minorHAnsi" w:hAnsiTheme="minorHAnsi" w:cstheme="minorHAnsi"/>
        </w:rPr>
      </w:pPr>
      <w:r w:rsidRPr="00260C07">
        <w:rPr>
          <w:rFonts w:asciiTheme="minorHAnsi" w:hAnsiTheme="minorHAnsi" w:cstheme="minorHAnsi"/>
        </w:rPr>
        <w:t>1. En desarrollo de su autonomía administrativa atender y manejar las relaciones que con ocasión del Contrato establezca con sus trabajadores y grupos de interés y, en concordancia con ello, asistir a reuniones y responder las solicitudes, quejas, reclamos y demás eventos que se llegaren a presentar y que puedan afectar la ejecución de aquél, sin la intervención del CONTRATANTE, a menos que el Interventor considere conveniente su participación.</w:t>
      </w:r>
    </w:p>
    <w:p w14:paraId="4B11308F" w14:textId="77777777" w:rsidR="00BD1FE6" w:rsidRPr="00260C07" w:rsidRDefault="00BD1FE6" w:rsidP="00B45BFB">
      <w:pPr>
        <w:pStyle w:val="Textoindependiente"/>
        <w:spacing w:before="268" w:line="276" w:lineRule="auto"/>
        <w:ind w:left="925" w:right="-3"/>
        <w:jc w:val="both"/>
        <w:rPr>
          <w:rFonts w:asciiTheme="minorHAnsi" w:hAnsiTheme="minorHAnsi" w:cstheme="minorHAnsi"/>
        </w:rPr>
      </w:pPr>
      <w:r w:rsidRPr="00260C07">
        <w:rPr>
          <w:rFonts w:asciiTheme="minorHAnsi" w:hAnsiTheme="minorHAnsi" w:cstheme="minorHAnsi"/>
        </w:rPr>
        <w:t xml:space="preserve">2. Preservar la idoneidad económica y financiera necesaria para el cumplimiento de lo estipulado en el Contrato. En caso de que llegare a configurarse una situación económica o financiera que ponga en riesgo el cumplimiento de lo establecido en el Contrato, el CONTRATISTA se obliga a informar inmediatamente al Interventor con la finalidad de que se adopten las decisiones necesarias para salvaguardar el correcto cumplimiento de lo estipulado contractualmente. En estos casos el Interventor concertará con el CONTRATISTA planes de mejoramiento e instrumentos de mitigación que permitan asegurar condiciones adecuadas para la ejecución contractual. </w:t>
      </w:r>
    </w:p>
    <w:p w14:paraId="7FDDBD9E" w14:textId="72A8C6BC" w:rsidR="00BD1FE6" w:rsidRPr="00260C07" w:rsidRDefault="00BD1FE6" w:rsidP="00B45BFB">
      <w:pPr>
        <w:pStyle w:val="Textoindependiente"/>
        <w:spacing w:before="268" w:line="276" w:lineRule="auto"/>
        <w:ind w:left="925" w:right="-3"/>
        <w:jc w:val="both"/>
        <w:rPr>
          <w:rFonts w:asciiTheme="minorHAnsi" w:hAnsiTheme="minorHAnsi" w:cstheme="minorHAnsi"/>
        </w:rPr>
      </w:pPr>
      <w:r w:rsidRPr="00260C07">
        <w:rPr>
          <w:rFonts w:asciiTheme="minorHAnsi" w:hAnsiTheme="minorHAnsi" w:cstheme="minorHAnsi"/>
        </w:rPr>
        <w:t xml:space="preserve">3. Elaborar, presentar y ajustar la programación del plan de entregas de dotaciones, la cual será aprobada por la INTERVENTORÍA, la GERENCIA y el FIDEICOMITENTE. </w:t>
      </w:r>
    </w:p>
    <w:p w14:paraId="296D4082" w14:textId="77777777" w:rsidR="003C6164" w:rsidRPr="00260C07" w:rsidRDefault="00BD1FE6" w:rsidP="00B45BFB">
      <w:pPr>
        <w:pStyle w:val="Textoindependiente"/>
        <w:spacing w:before="268" w:line="276" w:lineRule="auto"/>
        <w:ind w:left="925" w:right="-3"/>
        <w:jc w:val="both"/>
        <w:rPr>
          <w:rFonts w:asciiTheme="minorHAnsi" w:hAnsiTheme="minorHAnsi" w:cstheme="minorHAnsi"/>
        </w:rPr>
      </w:pPr>
      <w:r w:rsidRPr="00260C07">
        <w:rPr>
          <w:rFonts w:asciiTheme="minorHAnsi" w:hAnsiTheme="minorHAnsi" w:cstheme="minorHAnsi"/>
        </w:rPr>
        <w:t xml:space="preserve">4. Informar y gestionar junto con la Interventoría y la Gerencia, las modificaciones contractuales necesarias en el desarrollo del presente Contrato, informando oportunamente al Fideicomitente y al Contratante sobre las modificaciones, suspensiones, reinicios o cualquier otra situación que implique una modificación en el proyecto. Así como, realizar el seguimiento del cargue en el SUIFP para aprobación de la Entidad Nacional Competente, cuando la situación contractual de los contratos derivados así lo amerite PARÁGRAFO: El Contratista manifiesta bajo la gravedad de juramento que cuenta con la materia prima suficiente para la ejecución del contrato, de tal manera que, no habrá lugar a PRÓRROGAS o SUSPENSIONES DEL CONTRATO por falta de insumos e inventario en el </w:t>
      </w:r>
      <w:r w:rsidRPr="00260C07">
        <w:rPr>
          <w:rFonts w:asciiTheme="minorHAnsi" w:hAnsiTheme="minorHAnsi" w:cstheme="minorHAnsi"/>
        </w:rPr>
        <w:lastRenderedPageBreak/>
        <w:t>desarrollo del proyecto, y su incumplimiento generará la activación de la garantía de cumplimiento.</w:t>
      </w:r>
    </w:p>
    <w:p w14:paraId="20F7C278" w14:textId="77777777" w:rsidR="00983757" w:rsidRPr="00260C07" w:rsidRDefault="00983757" w:rsidP="00B45BFB">
      <w:pPr>
        <w:pStyle w:val="Textoindependiente"/>
        <w:spacing w:line="276" w:lineRule="auto"/>
        <w:ind w:right="-3"/>
        <w:rPr>
          <w:rFonts w:asciiTheme="minorHAnsi" w:hAnsiTheme="minorHAnsi" w:cstheme="minorHAnsi"/>
        </w:rPr>
      </w:pPr>
    </w:p>
    <w:p w14:paraId="5D9AC1DD" w14:textId="77777777" w:rsidR="00983757" w:rsidRPr="00260C07" w:rsidRDefault="00000000" w:rsidP="00B45BFB">
      <w:pPr>
        <w:pStyle w:val="Ttulo1"/>
        <w:tabs>
          <w:tab w:val="left" w:pos="1764"/>
        </w:tabs>
        <w:spacing w:before="41" w:line="276" w:lineRule="auto"/>
        <w:ind w:right="-3"/>
        <w:rPr>
          <w:rFonts w:asciiTheme="minorHAnsi" w:hAnsiTheme="minorHAnsi" w:cstheme="minorHAnsi"/>
          <w:u w:val="none"/>
        </w:rPr>
      </w:pPr>
      <w:r w:rsidRPr="00260C07">
        <w:rPr>
          <w:rFonts w:asciiTheme="minorHAnsi" w:hAnsiTheme="minorHAnsi" w:cstheme="minorHAnsi"/>
        </w:rPr>
        <w:t>CLÁUSULA</w:t>
      </w:r>
      <w:r w:rsidRPr="00260C07">
        <w:rPr>
          <w:rFonts w:asciiTheme="minorHAnsi" w:hAnsiTheme="minorHAnsi" w:cstheme="minorHAnsi"/>
          <w:spacing w:val="-5"/>
        </w:rPr>
        <w:t xml:space="preserve"> </w:t>
      </w:r>
      <w:r w:rsidRPr="00260C07">
        <w:rPr>
          <w:rFonts w:asciiTheme="minorHAnsi" w:hAnsiTheme="minorHAnsi" w:cstheme="minorHAnsi"/>
          <w:spacing w:val="-4"/>
        </w:rPr>
        <w:t>VII.</w:t>
      </w:r>
      <w:r w:rsidRPr="00260C07">
        <w:rPr>
          <w:rFonts w:asciiTheme="minorHAnsi" w:hAnsiTheme="minorHAnsi" w:cstheme="minorHAnsi"/>
          <w:u w:val="none"/>
        </w:rPr>
        <w:tab/>
      </w:r>
      <w:r w:rsidRPr="00260C07">
        <w:rPr>
          <w:rFonts w:asciiTheme="minorHAnsi" w:hAnsiTheme="minorHAnsi" w:cstheme="minorHAnsi"/>
        </w:rPr>
        <w:t>OBLIGACIONES</w:t>
      </w:r>
      <w:r w:rsidRPr="00260C07">
        <w:rPr>
          <w:rFonts w:asciiTheme="minorHAnsi" w:hAnsiTheme="minorHAnsi" w:cstheme="minorHAnsi"/>
          <w:spacing w:val="-6"/>
        </w:rPr>
        <w:t xml:space="preserve"> </w:t>
      </w:r>
      <w:r w:rsidRPr="00260C07">
        <w:rPr>
          <w:rFonts w:asciiTheme="minorHAnsi" w:hAnsiTheme="minorHAnsi" w:cstheme="minorHAnsi"/>
        </w:rPr>
        <w:t>DEL</w:t>
      </w:r>
      <w:r w:rsidRPr="00260C07">
        <w:rPr>
          <w:rFonts w:asciiTheme="minorHAnsi" w:hAnsiTheme="minorHAnsi" w:cstheme="minorHAnsi"/>
          <w:spacing w:val="-4"/>
        </w:rPr>
        <w:t xml:space="preserve"> </w:t>
      </w:r>
      <w:r w:rsidRPr="00260C07">
        <w:rPr>
          <w:rFonts w:asciiTheme="minorHAnsi" w:hAnsiTheme="minorHAnsi" w:cstheme="minorHAnsi"/>
          <w:spacing w:val="-2"/>
        </w:rPr>
        <w:t>FIDEICOMITENTE</w:t>
      </w:r>
    </w:p>
    <w:p w14:paraId="150C1281" w14:textId="77777777" w:rsidR="00983757" w:rsidRPr="00260C07" w:rsidRDefault="00983757" w:rsidP="00B45BFB">
      <w:pPr>
        <w:pStyle w:val="Textoindependiente"/>
        <w:spacing w:before="120" w:line="276" w:lineRule="auto"/>
        <w:ind w:right="-3"/>
        <w:rPr>
          <w:rFonts w:asciiTheme="minorHAnsi" w:hAnsiTheme="minorHAnsi" w:cstheme="minorHAnsi"/>
          <w:b/>
        </w:rPr>
      </w:pPr>
    </w:p>
    <w:p w14:paraId="0B2EA2D4" w14:textId="77777777" w:rsidR="00983757" w:rsidRPr="00260C07" w:rsidRDefault="00000000" w:rsidP="00B45BFB">
      <w:pPr>
        <w:pStyle w:val="Prrafodelista"/>
        <w:numPr>
          <w:ilvl w:val="0"/>
          <w:numId w:val="16"/>
        </w:numPr>
        <w:tabs>
          <w:tab w:val="left" w:pos="999"/>
          <w:tab w:val="left" w:pos="1001"/>
        </w:tabs>
        <w:spacing w:before="1" w:line="276" w:lineRule="auto"/>
        <w:ind w:left="1001" w:right="-3"/>
        <w:jc w:val="both"/>
        <w:rPr>
          <w:rFonts w:asciiTheme="minorHAnsi" w:hAnsiTheme="minorHAnsi" w:cstheme="minorHAnsi"/>
        </w:rPr>
      </w:pPr>
      <w:r w:rsidRPr="00260C07">
        <w:rPr>
          <w:rFonts w:asciiTheme="minorHAnsi" w:hAnsiTheme="minorHAnsi" w:cstheme="minorHAnsi"/>
        </w:rPr>
        <w:t xml:space="preserve">Suministrar al </w:t>
      </w:r>
      <w:r w:rsidRPr="00260C07">
        <w:rPr>
          <w:rFonts w:asciiTheme="minorHAnsi" w:hAnsiTheme="minorHAnsi" w:cstheme="minorHAnsi"/>
          <w:b/>
        </w:rPr>
        <w:t xml:space="preserve">CONTRATISTA </w:t>
      </w:r>
      <w:r w:rsidRPr="00260C07">
        <w:rPr>
          <w:rFonts w:asciiTheme="minorHAnsi" w:hAnsiTheme="minorHAnsi" w:cstheme="minorHAnsi"/>
        </w:rPr>
        <w:t xml:space="preserve">la información necesaria para la ejecución del objeto </w:t>
      </w:r>
      <w:r w:rsidRPr="00260C07">
        <w:rPr>
          <w:rFonts w:asciiTheme="minorHAnsi" w:hAnsiTheme="minorHAnsi" w:cstheme="minorHAnsi"/>
          <w:spacing w:val="-2"/>
        </w:rPr>
        <w:t>contratado.</w:t>
      </w:r>
    </w:p>
    <w:p w14:paraId="172948D4" w14:textId="77777777" w:rsidR="00983757" w:rsidRPr="00260C07" w:rsidRDefault="00000000" w:rsidP="00B45BFB">
      <w:pPr>
        <w:pStyle w:val="Prrafodelista"/>
        <w:numPr>
          <w:ilvl w:val="0"/>
          <w:numId w:val="16"/>
        </w:numPr>
        <w:tabs>
          <w:tab w:val="left" w:pos="999"/>
          <w:tab w:val="left" w:pos="1001"/>
        </w:tabs>
        <w:spacing w:before="4" w:line="276" w:lineRule="auto"/>
        <w:ind w:left="1001" w:right="-3"/>
        <w:jc w:val="both"/>
        <w:rPr>
          <w:rFonts w:asciiTheme="minorHAnsi" w:hAnsiTheme="minorHAnsi" w:cstheme="minorHAnsi"/>
        </w:rPr>
      </w:pPr>
      <w:r w:rsidRPr="00260C07">
        <w:rPr>
          <w:rFonts w:asciiTheme="minorHAnsi" w:hAnsiTheme="minorHAnsi" w:cstheme="minorHAnsi"/>
        </w:rPr>
        <w:t xml:space="preserve">Firmar las órdenes que autoricen los pagos del contratista, previo cumplimiento de los demás requisitos establecidos en la cláusula de forma de pago, cuando dicho requisito </w:t>
      </w:r>
      <w:r w:rsidRPr="00260C07">
        <w:rPr>
          <w:rFonts w:asciiTheme="minorHAnsi" w:hAnsiTheme="minorHAnsi" w:cstheme="minorHAnsi"/>
          <w:spacing w:val="-2"/>
        </w:rPr>
        <w:t>aplique.</w:t>
      </w:r>
    </w:p>
    <w:p w14:paraId="25DBAE21" w14:textId="77777777" w:rsidR="00983757" w:rsidRPr="00260C07" w:rsidRDefault="00000000" w:rsidP="00B45BFB">
      <w:pPr>
        <w:pStyle w:val="Prrafodelista"/>
        <w:numPr>
          <w:ilvl w:val="0"/>
          <w:numId w:val="16"/>
        </w:numPr>
        <w:tabs>
          <w:tab w:val="left" w:pos="999"/>
        </w:tabs>
        <w:spacing w:line="276" w:lineRule="auto"/>
        <w:ind w:left="999" w:right="-3" w:hanging="358"/>
        <w:jc w:val="both"/>
        <w:rPr>
          <w:rFonts w:asciiTheme="minorHAnsi" w:hAnsiTheme="minorHAnsi" w:cstheme="minorHAnsi"/>
        </w:rPr>
      </w:pPr>
      <w:r w:rsidRPr="00260C07">
        <w:rPr>
          <w:rFonts w:asciiTheme="minorHAnsi" w:hAnsiTheme="minorHAnsi" w:cstheme="minorHAnsi"/>
        </w:rPr>
        <w:t>Las</w:t>
      </w:r>
      <w:r w:rsidRPr="00260C07">
        <w:rPr>
          <w:rFonts w:asciiTheme="minorHAnsi" w:hAnsiTheme="minorHAnsi" w:cstheme="minorHAnsi"/>
          <w:spacing w:val="-6"/>
        </w:rPr>
        <w:t xml:space="preserve"> </w:t>
      </w:r>
      <w:r w:rsidRPr="00260C07">
        <w:rPr>
          <w:rFonts w:asciiTheme="minorHAnsi" w:hAnsiTheme="minorHAnsi" w:cstheme="minorHAnsi"/>
        </w:rPr>
        <w:t>demás</w:t>
      </w:r>
      <w:r w:rsidRPr="00260C07">
        <w:rPr>
          <w:rFonts w:asciiTheme="minorHAnsi" w:hAnsiTheme="minorHAnsi" w:cstheme="minorHAnsi"/>
          <w:spacing w:val="-6"/>
        </w:rPr>
        <w:t xml:space="preserve"> </w:t>
      </w:r>
      <w:r w:rsidRPr="00260C07">
        <w:rPr>
          <w:rFonts w:asciiTheme="minorHAnsi" w:hAnsiTheme="minorHAnsi" w:cstheme="minorHAnsi"/>
        </w:rPr>
        <w:t>establecidas</w:t>
      </w:r>
      <w:r w:rsidRPr="00260C07">
        <w:rPr>
          <w:rFonts w:asciiTheme="minorHAnsi" w:hAnsiTheme="minorHAnsi" w:cstheme="minorHAnsi"/>
          <w:spacing w:val="-4"/>
        </w:rPr>
        <w:t xml:space="preserve"> </w:t>
      </w:r>
      <w:r w:rsidRPr="00260C07">
        <w:rPr>
          <w:rFonts w:asciiTheme="minorHAnsi" w:hAnsiTheme="minorHAnsi" w:cstheme="minorHAnsi"/>
        </w:rPr>
        <w:t>en</w:t>
      </w:r>
      <w:r w:rsidRPr="00260C07">
        <w:rPr>
          <w:rFonts w:asciiTheme="minorHAnsi" w:hAnsiTheme="minorHAnsi" w:cstheme="minorHAnsi"/>
          <w:spacing w:val="-8"/>
        </w:rPr>
        <w:t xml:space="preserve"> </w:t>
      </w:r>
      <w:r w:rsidRPr="00260C07">
        <w:rPr>
          <w:rFonts w:asciiTheme="minorHAnsi" w:hAnsiTheme="minorHAnsi" w:cstheme="minorHAnsi"/>
        </w:rPr>
        <w:t>este</w:t>
      </w:r>
      <w:r w:rsidRPr="00260C07">
        <w:rPr>
          <w:rFonts w:asciiTheme="minorHAnsi" w:hAnsiTheme="minorHAnsi" w:cstheme="minorHAnsi"/>
          <w:spacing w:val="-4"/>
        </w:rPr>
        <w:t xml:space="preserve"> </w:t>
      </w:r>
      <w:r w:rsidRPr="00260C07">
        <w:rPr>
          <w:rFonts w:asciiTheme="minorHAnsi" w:hAnsiTheme="minorHAnsi" w:cstheme="minorHAnsi"/>
        </w:rPr>
        <w:t>documento</w:t>
      </w:r>
      <w:r w:rsidRPr="00260C07">
        <w:rPr>
          <w:rFonts w:asciiTheme="minorHAnsi" w:hAnsiTheme="minorHAnsi" w:cstheme="minorHAnsi"/>
          <w:spacing w:val="-4"/>
        </w:rPr>
        <w:t xml:space="preserve"> </w:t>
      </w:r>
      <w:r w:rsidRPr="00260C07">
        <w:rPr>
          <w:rFonts w:asciiTheme="minorHAnsi" w:hAnsiTheme="minorHAnsi" w:cstheme="minorHAnsi"/>
        </w:rPr>
        <w:t>y</w:t>
      </w:r>
      <w:r w:rsidRPr="00260C07">
        <w:rPr>
          <w:rFonts w:asciiTheme="minorHAnsi" w:hAnsiTheme="minorHAnsi" w:cstheme="minorHAnsi"/>
          <w:spacing w:val="-4"/>
        </w:rPr>
        <w:t xml:space="preserve"> </w:t>
      </w:r>
      <w:r w:rsidRPr="00260C07">
        <w:rPr>
          <w:rFonts w:asciiTheme="minorHAnsi" w:hAnsiTheme="minorHAnsi" w:cstheme="minorHAnsi"/>
        </w:rPr>
        <w:t>las</w:t>
      </w:r>
      <w:r w:rsidRPr="00260C07">
        <w:rPr>
          <w:rFonts w:asciiTheme="minorHAnsi" w:hAnsiTheme="minorHAnsi" w:cstheme="minorHAnsi"/>
          <w:spacing w:val="-7"/>
        </w:rPr>
        <w:t xml:space="preserve"> </w:t>
      </w:r>
      <w:r w:rsidRPr="00260C07">
        <w:rPr>
          <w:rFonts w:asciiTheme="minorHAnsi" w:hAnsiTheme="minorHAnsi" w:cstheme="minorHAnsi"/>
        </w:rPr>
        <w:t>inherentes</w:t>
      </w:r>
      <w:r w:rsidRPr="00260C07">
        <w:rPr>
          <w:rFonts w:asciiTheme="minorHAnsi" w:hAnsiTheme="minorHAnsi" w:cstheme="minorHAnsi"/>
          <w:spacing w:val="-4"/>
        </w:rPr>
        <w:t xml:space="preserve"> </w:t>
      </w:r>
      <w:r w:rsidRPr="00260C07">
        <w:rPr>
          <w:rFonts w:asciiTheme="minorHAnsi" w:hAnsiTheme="minorHAnsi" w:cstheme="minorHAnsi"/>
        </w:rPr>
        <w:t>a</w:t>
      </w:r>
      <w:r w:rsidRPr="00260C07">
        <w:rPr>
          <w:rFonts w:asciiTheme="minorHAnsi" w:hAnsiTheme="minorHAnsi" w:cstheme="minorHAnsi"/>
          <w:spacing w:val="-5"/>
        </w:rPr>
        <w:t xml:space="preserve"> </w:t>
      </w:r>
      <w:r w:rsidRPr="00260C07">
        <w:rPr>
          <w:rFonts w:asciiTheme="minorHAnsi" w:hAnsiTheme="minorHAnsi" w:cstheme="minorHAnsi"/>
        </w:rPr>
        <w:t>la</w:t>
      </w:r>
      <w:r w:rsidRPr="00260C07">
        <w:rPr>
          <w:rFonts w:asciiTheme="minorHAnsi" w:hAnsiTheme="minorHAnsi" w:cstheme="minorHAnsi"/>
          <w:spacing w:val="-4"/>
        </w:rPr>
        <w:t xml:space="preserve"> </w:t>
      </w:r>
      <w:r w:rsidRPr="00260C07">
        <w:rPr>
          <w:rFonts w:asciiTheme="minorHAnsi" w:hAnsiTheme="minorHAnsi" w:cstheme="minorHAnsi"/>
        </w:rPr>
        <w:t>naturaleza</w:t>
      </w:r>
      <w:r w:rsidRPr="00260C07">
        <w:rPr>
          <w:rFonts w:asciiTheme="minorHAnsi" w:hAnsiTheme="minorHAnsi" w:cstheme="minorHAnsi"/>
          <w:spacing w:val="-4"/>
        </w:rPr>
        <w:t xml:space="preserve"> </w:t>
      </w:r>
      <w:r w:rsidRPr="00260C07">
        <w:rPr>
          <w:rFonts w:asciiTheme="minorHAnsi" w:hAnsiTheme="minorHAnsi" w:cstheme="minorHAnsi"/>
        </w:rPr>
        <w:t>del</w:t>
      </w:r>
      <w:r w:rsidRPr="00260C07">
        <w:rPr>
          <w:rFonts w:asciiTheme="minorHAnsi" w:hAnsiTheme="minorHAnsi" w:cstheme="minorHAnsi"/>
          <w:spacing w:val="-3"/>
        </w:rPr>
        <w:t xml:space="preserve"> </w:t>
      </w:r>
      <w:r w:rsidRPr="00260C07">
        <w:rPr>
          <w:rFonts w:asciiTheme="minorHAnsi" w:hAnsiTheme="minorHAnsi" w:cstheme="minorHAnsi"/>
          <w:spacing w:val="-2"/>
        </w:rPr>
        <w:t>Contrato.</w:t>
      </w:r>
    </w:p>
    <w:p w14:paraId="77B3FBE8" w14:textId="77777777" w:rsidR="00983757" w:rsidRPr="00260C07" w:rsidRDefault="00983757" w:rsidP="00B45BFB">
      <w:pPr>
        <w:pStyle w:val="Textoindependiente"/>
        <w:spacing w:before="41" w:line="276" w:lineRule="auto"/>
        <w:ind w:right="-3"/>
        <w:rPr>
          <w:rFonts w:asciiTheme="minorHAnsi" w:hAnsiTheme="minorHAnsi" w:cstheme="minorHAnsi"/>
        </w:rPr>
      </w:pPr>
    </w:p>
    <w:p w14:paraId="4ED3DDE7" w14:textId="77777777" w:rsidR="00983757" w:rsidRPr="00260C07" w:rsidRDefault="00000000" w:rsidP="00B45BFB">
      <w:pPr>
        <w:pStyle w:val="Ttulo1"/>
        <w:tabs>
          <w:tab w:val="left" w:pos="1763"/>
        </w:tabs>
        <w:spacing w:line="276" w:lineRule="auto"/>
        <w:ind w:right="-3"/>
        <w:rPr>
          <w:rFonts w:asciiTheme="minorHAnsi" w:hAnsiTheme="minorHAnsi" w:cstheme="minorHAnsi"/>
          <w:u w:val="none"/>
        </w:rPr>
      </w:pPr>
      <w:r w:rsidRPr="00260C07">
        <w:rPr>
          <w:rFonts w:asciiTheme="minorHAnsi" w:hAnsiTheme="minorHAnsi" w:cstheme="minorHAnsi"/>
        </w:rPr>
        <w:t>CLÁUSULA</w:t>
      </w:r>
      <w:r w:rsidRPr="00260C07">
        <w:rPr>
          <w:rFonts w:asciiTheme="minorHAnsi" w:hAnsiTheme="minorHAnsi" w:cstheme="minorHAnsi"/>
          <w:spacing w:val="-5"/>
        </w:rPr>
        <w:t xml:space="preserve"> </w:t>
      </w:r>
      <w:r w:rsidRPr="00260C07">
        <w:rPr>
          <w:rFonts w:asciiTheme="minorHAnsi" w:hAnsiTheme="minorHAnsi" w:cstheme="minorHAnsi"/>
          <w:spacing w:val="-2"/>
        </w:rPr>
        <w:t>VIII.</w:t>
      </w:r>
      <w:r w:rsidRPr="00260C07">
        <w:rPr>
          <w:rFonts w:asciiTheme="minorHAnsi" w:hAnsiTheme="minorHAnsi" w:cstheme="minorHAnsi"/>
          <w:u w:val="none"/>
        </w:rPr>
        <w:tab/>
      </w:r>
      <w:r w:rsidRPr="00260C07">
        <w:rPr>
          <w:rFonts w:asciiTheme="minorHAnsi" w:hAnsiTheme="minorHAnsi" w:cstheme="minorHAnsi"/>
        </w:rPr>
        <w:t>OBLIGACIONES</w:t>
      </w:r>
      <w:r w:rsidRPr="00260C07">
        <w:rPr>
          <w:rFonts w:asciiTheme="minorHAnsi" w:hAnsiTheme="minorHAnsi" w:cstheme="minorHAnsi"/>
          <w:spacing w:val="-7"/>
        </w:rPr>
        <w:t xml:space="preserve"> </w:t>
      </w:r>
      <w:r w:rsidRPr="00260C07">
        <w:rPr>
          <w:rFonts w:asciiTheme="minorHAnsi" w:hAnsiTheme="minorHAnsi" w:cstheme="minorHAnsi"/>
        </w:rPr>
        <w:t>DEL</w:t>
      </w:r>
      <w:r w:rsidRPr="00260C07">
        <w:rPr>
          <w:rFonts w:asciiTheme="minorHAnsi" w:hAnsiTheme="minorHAnsi" w:cstheme="minorHAnsi"/>
          <w:spacing w:val="-6"/>
        </w:rPr>
        <w:t xml:space="preserve"> </w:t>
      </w:r>
      <w:r w:rsidRPr="00260C07">
        <w:rPr>
          <w:rFonts w:asciiTheme="minorHAnsi" w:hAnsiTheme="minorHAnsi" w:cstheme="minorHAnsi"/>
          <w:spacing w:val="-2"/>
        </w:rPr>
        <w:t>CONTRATANTE</w:t>
      </w:r>
    </w:p>
    <w:p w14:paraId="30F4D30A" w14:textId="77777777" w:rsidR="00983757" w:rsidRPr="00260C07" w:rsidRDefault="00983757" w:rsidP="00B45BFB">
      <w:pPr>
        <w:pStyle w:val="Textoindependiente"/>
        <w:spacing w:before="59" w:line="276" w:lineRule="auto"/>
        <w:ind w:right="-3"/>
        <w:rPr>
          <w:rFonts w:asciiTheme="minorHAnsi" w:hAnsiTheme="minorHAnsi" w:cstheme="minorHAnsi"/>
          <w:b/>
        </w:rPr>
      </w:pPr>
    </w:p>
    <w:p w14:paraId="3B510498" w14:textId="77777777" w:rsidR="00983757" w:rsidRPr="00260C07" w:rsidRDefault="00000000" w:rsidP="00B45BFB">
      <w:pPr>
        <w:spacing w:line="276" w:lineRule="auto"/>
        <w:ind w:left="282" w:right="-3"/>
        <w:rPr>
          <w:rFonts w:asciiTheme="minorHAnsi" w:hAnsiTheme="minorHAnsi" w:cstheme="minorHAnsi"/>
        </w:rPr>
      </w:pPr>
      <w:r w:rsidRPr="00260C07">
        <w:rPr>
          <w:rFonts w:asciiTheme="minorHAnsi" w:hAnsiTheme="minorHAnsi" w:cstheme="minorHAnsi"/>
          <w:b/>
        </w:rPr>
        <w:t>El</w:t>
      </w:r>
      <w:r w:rsidRPr="00260C07">
        <w:rPr>
          <w:rFonts w:asciiTheme="minorHAnsi" w:hAnsiTheme="minorHAnsi" w:cstheme="minorHAnsi"/>
          <w:b/>
          <w:spacing w:val="-4"/>
        </w:rPr>
        <w:t xml:space="preserve"> </w:t>
      </w:r>
      <w:r w:rsidRPr="00260C07">
        <w:rPr>
          <w:rFonts w:asciiTheme="minorHAnsi" w:hAnsiTheme="minorHAnsi" w:cstheme="minorHAnsi"/>
          <w:b/>
        </w:rPr>
        <w:t>CONTRATANTE</w:t>
      </w:r>
      <w:r w:rsidRPr="00260C07">
        <w:rPr>
          <w:rFonts w:asciiTheme="minorHAnsi" w:hAnsiTheme="minorHAnsi" w:cstheme="minorHAnsi"/>
          <w:b/>
          <w:spacing w:val="-3"/>
        </w:rPr>
        <w:t xml:space="preserve"> </w:t>
      </w:r>
      <w:r w:rsidRPr="00260C07">
        <w:rPr>
          <w:rFonts w:asciiTheme="minorHAnsi" w:hAnsiTheme="minorHAnsi" w:cstheme="minorHAnsi"/>
        </w:rPr>
        <w:t>se</w:t>
      </w:r>
      <w:r w:rsidRPr="00260C07">
        <w:rPr>
          <w:rFonts w:asciiTheme="minorHAnsi" w:hAnsiTheme="minorHAnsi" w:cstheme="minorHAnsi"/>
          <w:spacing w:val="-4"/>
        </w:rPr>
        <w:t xml:space="preserve"> </w:t>
      </w:r>
      <w:r w:rsidRPr="00260C07">
        <w:rPr>
          <w:rFonts w:asciiTheme="minorHAnsi" w:hAnsiTheme="minorHAnsi" w:cstheme="minorHAnsi"/>
        </w:rPr>
        <w:t>obliga</w:t>
      </w:r>
      <w:r w:rsidRPr="00260C07">
        <w:rPr>
          <w:rFonts w:asciiTheme="minorHAnsi" w:hAnsiTheme="minorHAnsi" w:cstheme="minorHAnsi"/>
          <w:spacing w:val="-5"/>
        </w:rPr>
        <w:t xml:space="preserve"> a:</w:t>
      </w:r>
    </w:p>
    <w:p w14:paraId="2E2A0C84" w14:textId="6021590B" w:rsidR="00983757" w:rsidRPr="00260C07" w:rsidRDefault="00000000" w:rsidP="00B45BFB">
      <w:pPr>
        <w:pStyle w:val="Prrafodelista"/>
        <w:numPr>
          <w:ilvl w:val="0"/>
          <w:numId w:val="15"/>
        </w:numPr>
        <w:tabs>
          <w:tab w:val="left" w:pos="641"/>
        </w:tabs>
        <w:spacing w:before="60" w:line="276" w:lineRule="auto"/>
        <w:ind w:left="641" w:right="-3"/>
        <w:jc w:val="both"/>
        <w:rPr>
          <w:rFonts w:asciiTheme="minorHAnsi" w:hAnsiTheme="minorHAnsi" w:cstheme="minorHAnsi"/>
          <w:b/>
        </w:rPr>
      </w:pPr>
      <w:r w:rsidRPr="00260C07">
        <w:rPr>
          <w:rFonts w:asciiTheme="minorHAnsi" w:hAnsiTheme="minorHAnsi" w:cstheme="minorHAnsi"/>
        </w:rPr>
        <w:t>Pagar</w:t>
      </w:r>
      <w:r w:rsidRPr="00260C07">
        <w:rPr>
          <w:rFonts w:asciiTheme="minorHAnsi" w:hAnsiTheme="minorHAnsi" w:cstheme="minorHAnsi"/>
          <w:spacing w:val="-8"/>
        </w:rPr>
        <w:t xml:space="preserve"> </w:t>
      </w:r>
      <w:r w:rsidRPr="00260C07">
        <w:rPr>
          <w:rFonts w:asciiTheme="minorHAnsi" w:hAnsiTheme="minorHAnsi" w:cstheme="minorHAnsi"/>
        </w:rPr>
        <w:t>el</w:t>
      </w:r>
      <w:r w:rsidRPr="00260C07">
        <w:rPr>
          <w:rFonts w:asciiTheme="minorHAnsi" w:hAnsiTheme="minorHAnsi" w:cstheme="minorHAnsi"/>
          <w:spacing w:val="-7"/>
        </w:rPr>
        <w:t xml:space="preserve"> </w:t>
      </w:r>
      <w:r w:rsidRPr="00260C07">
        <w:rPr>
          <w:rFonts w:asciiTheme="minorHAnsi" w:hAnsiTheme="minorHAnsi" w:cstheme="minorHAnsi"/>
        </w:rPr>
        <w:t>valor</w:t>
      </w:r>
      <w:r w:rsidRPr="00260C07">
        <w:rPr>
          <w:rFonts w:asciiTheme="minorHAnsi" w:hAnsiTheme="minorHAnsi" w:cstheme="minorHAnsi"/>
          <w:spacing w:val="-5"/>
        </w:rPr>
        <w:t xml:space="preserve"> </w:t>
      </w:r>
      <w:r w:rsidRPr="00260C07">
        <w:rPr>
          <w:rFonts w:asciiTheme="minorHAnsi" w:hAnsiTheme="minorHAnsi" w:cstheme="minorHAnsi"/>
        </w:rPr>
        <w:t>del</w:t>
      </w:r>
      <w:r w:rsidRPr="00260C07">
        <w:rPr>
          <w:rFonts w:asciiTheme="minorHAnsi" w:hAnsiTheme="minorHAnsi" w:cstheme="minorHAnsi"/>
          <w:spacing w:val="-5"/>
        </w:rPr>
        <w:t xml:space="preserve"> </w:t>
      </w:r>
      <w:r w:rsidRPr="00260C07">
        <w:rPr>
          <w:rFonts w:asciiTheme="minorHAnsi" w:hAnsiTheme="minorHAnsi" w:cstheme="minorHAnsi"/>
        </w:rPr>
        <w:t>CONTRATO</w:t>
      </w:r>
      <w:r w:rsidRPr="00260C07">
        <w:rPr>
          <w:rFonts w:asciiTheme="minorHAnsi" w:hAnsiTheme="minorHAnsi" w:cstheme="minorHAnsi"/>
          <w:spacing w:val="-5"/>
        </w:rPr>
        <w:t xml:space="preserve"> </w:t>
      </w:r>
      <w:r w:rsidRPr="00260C07">
        <w:rPr>
          <w:rFonts w:asciiTheme="minorHAnsi" w:hAnsiTheme="minorHAnsi" w:cstheme="minorHAnsi"/>
        </w:rPr>
        <w:t>dentro</w:t>
      </w:r>
      <w:r w:rsidRPr="00260C07">
        <w:rPr>
          <w:rFonts w:asciiTheme="minorHAnsi" w:hAnsiTheme="minorHAnsi" w:cstheme="minorHAnsi"/>
          <w:spacing w:val="-6"/>
        </w:rPr>
        <w:t xml:space="preserve"> </w:t>
      </w:r>
      <w:r w:rsidRPr="00260C07">
        <w:rPr>
          <w:rFonts w:asciiTheme="minorHAnsi" w:hAnsiTheme="minorHAnsi" w:cstheme="minorHAnsi"/>
        </w:rPr>
        <w:t>del</w:t>
      </w:r>
      <w:r w:rsidRPr="00260C07">
        <w:rPr>
          <w:rFonts w:asciiTheme="minorHAnsi" w:hAnsiTheme="minorHAnsi" w:cstheme="minorHAnsi"/>
          <w:spacing w:val="-7"/>
        </w:rPr>
        <w:t xml:space="preserve"> </w:t>
      </w:r>
      <w:r w:rsidRPr="00260C07">
        <w:rPr>
          <w:rFonts w:asciiTheme="minorHAnsi" w:hAnsiTheme="minorHAnsi" w:cstheme="minorHAnsi"/>
        </w:rPr>
        <w:t>término</w:t>
      </w:r>
      <w:r w:rsidRPr="00260C07">
        <w:rPr>
          <w:rFonts w:asciiTheme="minorHAnsi" w:hAnsiTheme="minorHAnsi" w:cstheme="minorHAnsi"/>
          <w:spacing w:val="-6"/>
        </w:rPr>
        <w:t xml:space="preserve"> </w:t>
      </w:r>
      <w:r w:rsidRPr="00260C07">
        <w:rPr>
          <w:rFonts w:asciiTheme="minorHAnsi" w:hAnsiTheme="minorHAnsi" w:cstheme="minorHAnsi"/>
        </w:rPr>
        <w:t>establecido</w:t>
      </w:r>
      <w:r w:rsidRPr="00260C07">
        <w:rPr>
          <w:rFonts w:asciiTheme="minorHAnsi" w:hAnsiTheme="minorHAnsi" w:cstheme="minorHAnsi"/>
          <w:spacing w:val="-6"/>
        </w:rPr>
        <w:t xml:space="preserve"> </w:t>
      </w:r>
      <w:r w:rsidRPr="00260C07">
        <w:rPr>
          <w:rFonts w:asciiTheme="minorHAnsi" w:hAnsiTheme="minorHAnsi" w:cstheme="minorHAnsi"/>
        </w:rPr>
        <w:t>para</w:t>
      </w:r>
      <w:r w:rsidRPr="00260C07">
        <w:rPr>
          <w:rFonts w:asciiTheme="minorHAnsi" w:hAnsiTheme="minorHAnsi" w:cstheme="minorHAnsi"/>
          <w:spacing w:val="-8"/>
        </w:rPr>
        <w:t xml:space="preserve"> </w:t>
      </w:r>
      <w:r w:rsidRPr="00260C07">
        <w:rPr>
          <w:rFonts w:asciiTheme="minorHAnsi" w:hAnsiTheme="minorHAnsi" w:cstheme="minorHAnsi"/>
        </w:rPr>
        <w:t>el</w:t>
      </w:r>
      <w:r w:rsidRPr="00260C07">
        <w:rPr>
          <w:rFonts w:asciiTheme="minorHAnsi" w:hAnsiTheme="minorHAnsi" w:cstheme="minorHAnsi"/>
          <w:spacing w:val="-7"/>
        </w:rPr>
        <w:t xml:space="preserve"> </w:t>
      </w:r>
      <w:r w:rsidRPr="00260C07">
        <w:rPr>
          <w:rFonts w:asciiTheme="minorHAnsi" w:hAnsiTheme="minorHAnsi" w:cstheme="minorHAnsi"/>
        </w:rPr>
        <w:t>efecto,</w:t>
      </w:r>
      <w:r w:rsidRPr="00260C07">
        <w:rPr>
          <w:rFonts w:asciiTheme="minorHAnsi" w:hAnsiTheme="minorHAnsi" w:cstheme="minorHAnsi"/>
          <w:spacing w:val="-8"/>
        </w:rPr>
        <w:t xml:space="preserve"> </w:t>
      </w:r>
      <w:r w:rsidRPr="00260C07">
        <w:rPr>
          <w:rFonts w:asciiTheme="minorHAnsi" w:hAnsiTheme="minorHAnsi" w:cstheme="minorHAnsi"/>
        </w:rPr>
        <w:t>previa</w:t>
      </w:r>
      <w:r w:rsidRPr="00260C07">
        <w:rPr>
          <w:rFonts w:asciiTheme="minorHAnsi" w:hAnsiTheme="minorHAnsi" w:cstheme="minorHAnsi"/>
          <w:spacing w:val="-5"/>
        </w:rPr>
        <w:t xml:space="preserve"> </w:t>
      </w:r>
      <w:r w:rsidRPr="00260C07">
        <w:rPr>
          <w:rFonts w:asciiTheme="minorHAnsi" w:hAnsiTheme="minorHAnsi" w:cstheme="minorHAnsi"/>
        </w:rPr>
        <w:t xml:space="preserve">autorización de pago emitida por el </w:t>
      </w:r>
      <w:r w:rsidRPr="00260C07">
        <w:rPr>
          <w:rFonts w:asciiTheme="minorHAnsi" w:hAnsiTheme="minorHAnsi" w:cstheme="minorHAnsi"/>
          <w:b/>
        </w:rPr>
        <w:t>FIDEICOMITENTE</w:t>
      </w:r>
      <w:r w:rsidR="003C6164" w:rsidRPr="00260C07">
        <w:rPr>
          <w:rFonts w:asciiTheme="minorHAnsi" w:hAnsiTheme="minorHAnsi" w:cstheme="minorHAnsi"/>
          <w:b/>
        </w:rPr>
        <w:t xml:space="preserve"> Y GERENTE DEL PROYECTO</w:t>
      </w:r>
      <w:r w:rsidRPr="00260C07">
        <w:rPr>
          <w:rFonts w:asciiTheme="minorHAnsi" w:hAnsiTheme="minorHAnsi" w:cstheme="minorHAnsi"/>
          <w:b/>
        </w:rPr>
        <w:t>.</w:t>
      </w:r>
    </w:p>
    <w:p w14:paraId="1E2F00DE" w14:textId="77777777" w:rsidR="00983757" w:rsidRPr="00260C07" w:rsidRDefault="00000000" w:rsidP="00B45BFB">
      <w:pPr>
        <w:pStyle w:val="Prrafodelista"/>
        <w:numPr>
          <w:ilvl w:val="0"/>
          <w:numId w:val="15"/>
        </w:numPr>
        <w:tabs>
          <w:tab w:val="left" w:pos="641"/>
        </w:tabs>
        <w:spacing w:before="61" w:line="276" w:lineRule="auto"/>
        <w:ind w:left="641" w:right="-3" w:hanging="359"/>
        <w:jc w:val="both"/>
        <w:rPr>
          <w:rFonts w:asciiTheme="minorHAnsi" w:hAnsiTheme="minorHAnsi" w:cstheme="minorHAnsi"/>
        </w:rPr>
      </w:pPr>
      <w:r w:rsidRPr="00260C07">
        <w:rPr>
          <w:rFonts w:asciiTheme="minorHAnsi" w:hAnsiTheme="minorHAnsi" w:cstheme="minorHAnsi"/>
        </w:rPr>
        <w:t>Responder</w:t>
      </w:r>
      <w:r w:rsidRPr="00260C07">
        <w:rPr>
          <w:rFonts w:asciiTheme="minorHAnsi" w:hAnsiTheme="minorHAnsi" w:cstheme="minorHAnsi"/>
          <w:spacing w:val="41"/>
        </w:rPr>
        <w:t xml:space="preserve"> </w:t>
      </w:r>
      <w:r w:rsidRPr="00260C07">
        <w:rPr>
          <w:rFonts w:asciiTheme="minorHAnsi" w:hAnsiTheme="minorHAnsi" w:cstheme="minorHAnsi"/>
        </w:rPr>
        <w:t>las</w:t>
      </w:r>
      <w:r w:rsidRPr="00260C07">
        <w:rPr>
          <w:rFonts w:asciiTheme="minorHAnsi" w:hAnsiTheme="minorHAnsi" w:cstheme="minorHAnsi"/>
          <w:spacing w:val="40"/>
        </w:rPr>
        <w:t xml:space="preserve"> </w:t>
      </w:r>
      <w:r w:rsidRPr="00260C07">
        <w:rPr>
          <w:rFonts w:asciiTheme="minorHAnsi" w:hAnsiTheme="minorHAnsi" w:cstheme="minorHAnsi"/>
        </w:rPr>
        <w:t>peticiones</w:t>
      </w:r>
      <w:r w:rsidRPr="00260C07">
        <w:rPr>
          <w:rFonts w:asciiTheme="minorHAnsi" w:hAnsiTheme="minorHAnsi" w:cstheme="minorHAnsi"/>
          <w:spacing w:val="39"/>
        </w:rPr>
        <w:t xml:space="preserve"> </w:t>
      </w:r>
      <w:r w:rsidRPr="00260C07">
        <w:rPr>
          <w:rFonts w:asciiTheme="minorHAnsi" w:hAnsiTheme="minorHAnsi" w:cstheme="minorHAnsi"/>
        </w:rPr>
        <w:t>que</w:t>
      </w:r>
      <w:r w:rsidRPr="00260C07">
        <w:rPr>
          <w:rFonts w:asciiTheme="minorHAnsi" w:hAnsiTheme="minorHAnsi" w:cstheme="minorHAnsi"/>
          <w:spacing w:val="44"/>
        </w:rPr>
        <w:t xml:space="preserve"> </w:t>
      </w:r>
      <w:r w:rsidRPr="00260C07">
        <w:rPr>
          <w:rFonts w:asciiTheme="minorHAnsi" w:hAnsiTheme="minorHAnsi" w:cstheme="minorHAnsi"/>
        </w:rPr>
        <w:t>le</w:t>
      </w:r>
      <w:r w:rsidRPr="00260C07">
        <w:rPr>
          <w:rFonts w:asciiTheme="minorHAnsi" w:hAnsiTheme="minorHAnsi" w:cstheme="minorHAnsi"/>
          <w:spacing w:val="41"/>
        </w:rPr>
        <w:t xml:space="preserve"> </w:t>
      </w:r>
      <w:r w:rsidRPr="00260C07">
        <w:rPr>
          <w:rFonts w:asciiTheme="minorHAnsi" w:hAnsiTheme="minorHAnsi" w:cstheme="minorHAnsi"/>
        </w:rPr>
        <w:t>formule</w:t>
      </w:r>
      <w:r w:rsidRPr="00260C07">
        <w:rPr>
          <w:rFonts w:asciiTheme="minorHAnsi" w:hAnsiTheme="minorHAnsi" w:cstheme="minorHAnsi"/>
          <w:spacing w:val="42"/>
        </w:rPr>
        <w:t xml:space="preserve"> </w:t>
      </w:r>
      <w:r w:rsidRPr="00260C07">
        <w:rPr>
          <w:rFonts w:asciiTheme="minorHAnsi" w:hAnsiTheme="minorHAnsi" w:cstheme="minorHAnsi"/>
        </w:rPr>
        <w:t>el</w:t>
      </w:r>
      <w:r w:rsidRPr="00260C07">
        <w:rPr>
          <w:rFonts w:asciiTheme="minorHAnsi" w:hAnsiTheme="minorHAnsi" w:cstheme="minorHAnsi"/>
          <w:spacing w:val="44"/>
        </w:rPr>
        <w:t xml:space="preserve"> </w:t>
      </w:r>
      <w:r w:rsidRPr="00260C07">
        <w:rPr>
          <w:rFonts w:asciiTheme="minorHAnsi" w:hAnsiTheme="minorHAnsi" w:cstheme="minorHAnsi"/>
          <w:b/>
        </w:rPr>
        <w:t>CONTRATISTA</w:t>
      </w:r>
      <w:r w:rsidRPr="00260C07">
        <w:rPr>
          <w:rFonts w:asciiTheme="minorHAnsi" w:hAnsiTheme="minorHAnsi" w:cstheme="minorHAnsi"/>
        </w:rPr>
        <w:t>,</w:t>
      </w:r>
      <w:r w:rsidRPr="00260C07">
        <w:rPr>
          <w:rFonts w:asciiTheme="minorHAnsi" w:hAnsiTheme="minorHAnsi" w:cstheme="minorHAnsi"/>
          <w:spacing w:val="41"/>
        </w:rPr>
        <w:t xml:space="preserve"> </w:t>
      </w:r>
      <w:r w:rsidRPr="00260C07">
        <w:rPr>
          <w:rFonts w:asciiTheme="minorHAnsi" w:hAnsiTheme="minorHAnsi" w:cstheme="minorHAnsi"/>
        </w:rPr>
        <w:t>previa</w:t>
      </w:r>
      <w:r w:rsidRPr="00260C07">
        <w:rPr>
          <w:rFonts w:asciiTheme="minorHAnsi" w:hAnsiTheme="minorHAnsi" w:cstheme="minorHAnsi"/>
          <w:spacing w:val="43"/>
        </w:rPr>
        <w:t xml:space="preserve"> </w:t>
      </w:r>
      <w:r w:rsidRPr="00260C07">
        <w:rPr>
          <w:rFonts w:asciiTheme="minorHAnsi" w:hAnsiTheme="minorHAnsi" w:cstheme="minorHAnsi"/>
        </w:rPr>
        <w:t>instrucción</w:t>
      </w:r>
      <w:r w:rsidRPr="00260C07">
        <w:rPr>
          <w:rFonts w:asciiTheme="minorHAnsi" w:hAnsiTheme="minorHAnsi" w:cstheme="minorHAnsi"/>
          <w:spacing w:val="40"/>
        </w:rPr>
        <w:t xml:space="preserve"> </w:t>
      </w:r>
      <w:r w:rsidRPr="00260C07">
        <w:rPr>
          <w:rFonts w:asciiTheme="minorHAnsi" w:hAnsiTheme="minorHAnsi" w:cstheme="minorHAnsi"/>
        </w:rPr>
        <w:t>y</w:t>
      </w:r>
      <w:r w:rsidRPr="00260C07">
        <w:rPr>
          <w:rFonts w:asciiTheme="minorHAnsi" w:hAnsiTheme="minorHAnsi" w:cstheme="minorHAnsi"/>
          <w:spacing w:val="42"/>
        </w:rPr>
        <w:t xml:space="preserve"> </w:t>
      </w:r>
      <w:r w:rsidRPr="00260C07">
        <w:rPr>
          <w:rFonts w:asciiTheme="minorHAnsi" w:hAnsiTheme="minorHAnsi" w:cstheme="minorHAnsi"/>
        </w:rPr>
        <w:t>apoyo</w:t>
      </w:r>
      <w:r w:rsidRPr="00260C07">
        <w:rPr>
          <w:rFonts w:asciiTheme="minorHAnsi" w:hAnsiTheme="minorHAnsi" w:cstheme="minorHAnsi"/>
          <w:spacing w:val="43"/>
        </w:rPr>
        <w:t xml:space="preserve"> </w:t>
      </w:r>
      <w:r w:rsidRPr="00260C07">
        <w:rPr>
          <w:rFonts w:asciiTheme="minorHAnsi" w:hAnsiTheme="minorHAnsi" w:cstheme="minorHAnsi"/>
          <w:spacing w:val="-5"/>
        </w:rPr>
        <w:t>del</w:t>
      </w:r>
    </w:p>
    <w:p w14:paraId="0C41011E" w14:textId="615182F6" w:rsidR="00983757" w:rsidRPr="00260C07" w:rsidRDefault="00000000" w:rsidP="00B45BFB">
      <w:pPr>
        <w:spacing w:line="276" w:lineRule="auto"/>
        <w:ind w:left="641" w:right="-3"/>
        <w:jc w:val="both"/>
        <w:rPr>
          <w:rFonts w:asciiTheme="minorHAnsi" w:hAnsiTheme="minorHAnsi" w:cstheme="minorHAnsi"/>
        </w:rPr>
      </w:pPr>
      <w:r w:rsidRPr="00260C07">
        <w:rPr>
          <w:rFonts w:asciiTheme="minorHAnsi" w:hAnsiTheme="minorHAnsi" w:cstheme="minorHAnsi"/>
          <w:b/>
        </w:rPr>
        <w:t>FIDEICOMITENTE</w:t>
      </w:r>
      <w:r w:rsidR="003C6164" w:rsidRPr="00260C07">
        <w:rPr>
          <w:rFonts w:asciiTheme="minorHAnsi" w:hAnsiTheme="minorHAnsi" w:cstheme="minorHAnsi"/>
          <w:b/>
        </w:rPr>
        <w:t xml:space="preserve">, GERENTE DEL PROYECTO, INTERVENTOR </w:t>
      </w:r>
      <w:r w:rsidR="003C6164" w:rsidRPr="00260C07">
        <w:rPr>
          <w:rFonts w:asciiTheme="minorHAnsi" w:hAnsiTheme="minorHAnsi" w:cstheme="minorHAnsi"/>
          <w:b/>
          <w:bCs/>
        </w:rPr>
        <w:t>Y/O</w:t>
      </w:r>
      <w:r w:rsidR="003C6164" w:rsidRPr="00260C07">
        <w:rPr>
          <w:rFonts w:asciiTheme="minorHAnsi" w:hAnsiTheme="minorHAnsi" w:cstheme="minorHAnsi"/>
          <w:b/>
          <w:bCs/>
          <w:spacing w:val="-5"/>
        </w:rPr>
        <w:t xml:space="preserve"> </w:t>
      </w:r>
      <w:r w:rsidR="003C6164" w:rsidRPr="00260C07">
        <w:rPr>
          <w:rFonts w:asciiTheme="minorHAnsi" w:hAnsiTheme="minorHAnsi" w:cstheme="minorHAnsi"/>
          <w:b/>
          <w:bCs/>
        </w:rPr>
        <w:t>EL</w:t>
      </w:r>
      <w:r w:rsidR="003C6164" w:rsidRPr="00260C07">
        <w:rPr>
          <w:rFonts w:asciiTheme="minorHAnsi" w:hAnsiTheme="minorHAnsi" w:cstheme="minorHAnsi"/>
          <w:b/>
          <w:bCs/>
          <w:spacing w:val="-4"/>
        </w:rPr>
        <w:t xml:space="preserve"> </w:t>
      </w:r>
      <w:r w:rsidR="003C6164" w:rsidRPr="00260C07">
        <w:rPr>
          <w:rFonts w:asciiTheme="minorHAnsi" w:hAnsiTheme="minorHAnsi" w:cstheme="minorHAnsi"/>
          <w:b/>
          <w:bCs/>
          <w:spacing w:val="-2"/>
        </w:rPr>
        <w:t>SUPERVISOR</w:t>
      </w:r>
      <w:r w:rsidRPr="00260C07">
        <w:rPr>
          <w:rFonts w:asciiTheme="minorHAnsi" w:hAnsiTheme="minorHAnsi" w:cstheme="minorHAnsi"/>
          <w:spacing w:val="-2"/>
        </w:rPr>
        <w:t>.</w:t>
      </w:r>
    </w:p>
    <w:p w14:paraId="27F27CEF" w14:textId="77777777" w:rsidR="003C6164" w:rsidRPr="00260C07" w:rsidRDefault="00000000" w:rsidP="00B45BFB">
      <w:pPr>
        <w:pStyle w:val="Prrafodelista"/>
        <w:numPr>
          <w:ilvl w:val="0"/>
          <w:numId w:val="15"/>
        </w:numPr>
        <w:tabs>
          <w:tab w:val="left" w:pos="641"/>
        </w:tabs>
        <w:spacing w:before="60" w:line="276" w:lineRule="auto"/>
        <w:ind w:left="641" w:right="-3"/>
        <w:jc w:val="both"/>
        <w:rPr>
          <w:rFonts w:asciiTheme="minorHAnsi" w:hAnsiTheme="minorHAnsi" w:cstheme="minorHAnsi"/>
        </w:rPr>
      </w:pPr>
      <w:r w:rsidRPr="00260C07">
        <w:rPr>
          <w:rFonts w:asciiTheme="minorHAnsi" w:hAnsiTheme="minorHAnsi" w:cstheme="minorHAnsi"/>
        </w:rPr>
        <w:t xml:space="preserve">Previa Instrucción del </w:t>
      </w:r>
      <w:r w:rsidRPr="00260C07">
        <w:rPr>
          <w:rFonts w:asciiTheme="minorHAnsi" w:hAnsiTheme="minorHAnsi" w:cstheme="minorHAnsi"/>
          <w:b/>
        </w:rPr>
        <w:t xml:space="preserve">FIDEICOMITENTE </w:t>
      </w:r>
      <w:r w:rsidRPr="00260C07">
        <w:rPr>
          <w:rFonts w:asciiTheme="minorHAnsi" w:hAnsiTheme="minorHAnsi" w:cstheme="minorHAnsi"/>
        </w:rPr>
        <w:t>y</w:t>
      </w:r>
      <w:r w:rsidR="003C6164" w:rsidRPr="00260C07">
        <w:rPr>
          <w:rFonts w:asciiTheme="minorHAnsi" w:hAnsiTheme="minorHAnsi" w:cstheme="minorHAnsi"/>
        </w:rPr>
        <w:t xml:space="preserve"> GERENTE DEL PROYECTO</w:t>
      </w:r>
      <w:r w:rsidRPr="00260C07">
        <w:rPr>
          <w:rFonts w:asciiTheme="minorHAnsi" w:hAnsiTheme="minorHAnsi" w:cstheme="minorHAnsi"/>
        </w:rPr>
        <w:t xml:space="preserve">, exigir al </w:t>
      </w:r>
      <w:r w:rsidRPr="00260C07">
        <w:rPr>
          <w:rFonts w:asciiTheme="minorHAnsi" w:hAnsiTheme="minorHAnsi" w:cstheme="minorHAnsi"/>
          <w:b/>
        </w:rPr>
        <w:t xml:space="preserve">CONTRATISTA </w:t>
      </w:r>
      <w:r w:rsidRPr="00260C07">
        <w:rPr>
          <w:rFonts w:asciiTheme="minorHAnsi" w:hAnsiTheme="minorHAnsi" w:cstheme="minorHAnsi"/>
        </w:rPr>
        <w:t>la ejecución idónea y oportuna del objeto del Contrato.</w:t>
      </w:r>
    </w:p>
    <w:p w14:paraId="32CB3A38" w14:textId="77777777" w:rsidR="003C6164" w:rsidRPr="00260C07" w:rsidRDefault="00000000" w:rsidP="00B45BFB">
      <w:pPr>
        <w:pStyle w:val="Prrafodelista"/>
        <w:numPr>
          <w:ilvl w:val="0"/>
          <w:numId w:val="15"/>
        </w:numPr>
        <w:tabs>
          <w:tab w:val="left" w:pos="641"/>
        </w:tabs>
        <w:spacing w:before="60" w:line="276" w:lineRule="auto"/>
        <w:ind w:left="641" w:right="-3"/>
        <w:jc w:val="both"/>
        <w:rPr>
          <w:rFonts w:asciiTheme="minorHAnsi" w:hAnsiTheme="minorHAnsi" w:cstheme="minorHAnsi"/>
        </w:rPr>
      </w:pPr>
      <w:r w:rsidRPr="00260C07">
        <w:rPr>
          <w:rFonts w:asciiTheme="minorHAnsi" w:hAnsiTheme="minorHAnsi" w:cstheme="minorHAnsi"/>
          <w:spacing w:val="-2"/>
        </w:rPr>
        <w:t>Entregar</w:t>
      </w:r>
      <w:r w:rsidRPr="00260C07">
        <w:rPr>
          <w:rFonts w:asciiTheme="minorHAnsi" w:hAnsiTheme="minorHAnsi" w:cstheme="minorHAnsi"/>
          <w:spacing w:val="-3"/>
        </w:rPr>
        <w:t xml:space="preserve"> </w:t>
      </w:r>
      <w:r w:rsidRPr="00260C07">
        <w:rPr>
          <w:rFonts w:asciiTheme="minorHAnsi" w:hAnsiTheme="minorHAnsi" w:cstheme="minorHAnsi"/>
          <w:spacing w:val="-2"/>
        </w:rPr>
        <w:t>al</w:t>
      </w:r>
      <w:r w:rsidR="003C6164" w:rsidRPr="00260C07">
        <w:rPr>
          <w:rFonts w:asciiTheme="minorHAnsi" w:hAnsiTheme="minorHAnsi" w:cstheme="minorHAnsi"/>
          <w:b/>
          <w:bCs/>
          <w:spacing w:val="-2"/>
        </w:rPr>
        <w:t xml:space="preserve"> FIDEICOMITENTE, GERENTE DEL PROYECTO Y</w:t>
      </w:r>
      <w:r w:rsidRPr="00260C07">
        <w:rPr>
          <w:rFonts w:asciiTheme="minorHAnsi" w:hAnsiTheme="minorHAnsi" w:cstheme="minorHAnsi"/>
          <w:b/>
          <w:bCs/>
          <w:spacing w:val="-4"/>
        </w:rPr>
        <w:t xml:space="preserve"> </w:t>
      </w:r>
      <w:r w:rsidRPr="00260C07">
        <w:rPr>
          <w:rFonts w:asciiTheme="minorHAnsi" w:hAnsiTheme="minorHAnsi" w:cstheme="minorHAnsi"/>
          <w:b/>
          <w:bCs/>
          <w:spacing w:val="-2"/>
        </w:rPr>
        <w:t>CONTRATISTA</w:t>
      </w:r>
      <w:r w:rsidRPr="00260C07">
        <w:rPr>
          <w:rFonts w:asciiTheme="minorHAnsi" w:hAnsiTheme="minorHAnsi" w:cstheme="minorHAnsi"/>
          <w:b/>
          <w:spacing w:val="-1"/>
        </w:rPr>
        <w:t xml:space="preserve"> </w:t>
      </w:r>
      <w:r w:rsidRPr="00260C07">
        <w:rPr>
          <w:rFonts w:asciiTheme="minorHAnsi" w:hAnsiTheme="minorHAnsi" w:cstheme="minorHAnsi"/>
          <w:spacing w:val="-2"/>
        </w:rPr>
        <w:t>toda</w:t>
      </w:r>
      <w:r w:rsidRPr="00260C07">
        <w:rPr>
          <w:rFonts w:asciiTheme="minorHAnsi" w:hAnsiTheme="minorHAnsi" w:cstheme="minorHAnsi"/>
          <w:spacing w:val="-1"/>
        </w:rPr>
        <w:t xml:space="preserve"> </w:t>
      </w:r>
      <w:r w:rsidRPr="00260C07">
        <w:rPr>
          <w:rFonts w:asciiTheme="minorHAnsi" w:hAnsiTheme="minorHAnsi" w:cstheme="minorHAnsi"/>
          <w:spacing w:val="-2"/>
        </w:rPr>
        <w:t>la</w:t>
      </w:r>
      <w:r w:rsidRPr="00260C07">
        <w:rPr>
          <w:rFonts w:asciiTheme="minorHAnsi" w:hAnsiTheme="minorHAnsi" w:cstheme="minorHAnsi"/>
          <w:spacing w:val="-3"/>
        </w:rPr>
        <w:t xml:space="preserve"> </w:t>
      </w:r>
      <w:r w:rsidRPr="00260C07">
        <w:rPr>
          <w:rFonts w:asciiTheme="minorHAnsi" w:hAnsiTheme="minorHAnsi" w:cstheme="minorHAnsi"/>
          <w:spacing w:val="-2"/>
        </w:rPr>
        <w:t>información</w:t>
      </w:r>
      <w:r w:rsidRPr="00260C07">
        <w:rPr>
          <w:rFonts w:asciiTheme="minorHAnsi" w:hAnsiTheme="minorHAnsi" w:cstheme="minorHAnsi"/>
          <w:spacing w:val="-1"/>
        </w:rPr>
        <w:t xml:space="preserve"> </w:t>
      </w:r>
      <w:r w:rsidRPr="00260C07">
        <w:rPr>
          <w:rFonts w:asciiTheme="minorHAnsi" w:hAnsiTheme="minorHAnsi" w:cstheme="minorHAnsi"/>
          <w:spacing w:val="-2"/>
        </w:rPr>
        <w:t>necesaria</w:t>
      </w:r>
      <w:r w:rsidRPr="00260C07">
        <w:rPr>
          <w:rFonts w:asciiTheme="minorHAnsi" w:hAnsiTheme="minorHAnsi" w:cstheme="minorHAnsi"/>
          <w:spacing w:val="-1"/>
        </w:rPr>
        <w:t xml:space="preserve"> </w:t>
      </w:r>
      <w:r w:rsidRPr="00260C07">
        <w:rPr>
          <w:rFonts w:asciiTheme="minorHAnsi" w:hAnsiTheme="minorHAnsi" w:cstheme="minorHAnsi"/>
          <w:spacing w:val="-2"/>
        </w:rPr>
        <w:t>para</w:t>
      </w:r>
      <w:r w:rsidRPr="00260C07">
        <w:rPr>
          <w:rFonts w:asciiTheme="minorHAnsi" w:hAnsiTheme="minorHAnsi" w:cstheme="minorHAnsi"/>
          <w:spacing w:val="-1"/>
        </w:rPr>
        <w:t xml:space="preserve"> </w:t>
      </w:r>
      <w:r w:rsidRPr="00260C07">
        <w:rPr>
          <w:rFonts w:asciiTheme="minorHAnsi" w:hAnsiTheme="minorHAnsi" w:cstheme="minorHAnsi"/>
          <w:spacing w:val="-2"/>
        </w:rPr>
        <w:t>la</w:t>
      </w:r>
      <w:r w:rsidRPr="00260C07">
        <w:rPr>
          <w:rFonts w:asciiTheme="minorHAnsi" w:hAnsiTheme="minorHAnsi" w:cstheme="minorHAnsi"/>
          <w:spacing w:val="-3"/>
        </w:rPr>
        <w:t xml:space="preserve"> </w:t>
      </w:r>
      <w:r w:rsidRPr="00260C07">
        <w:rPr>
          <w:rFonts w:asciiTheme="minorHAnsi" w:hAnsiTheme="minorHAnsi" w:cstheme="minorHAnsi"/>
          <w:spacing w:val="-2"/>
        </w:rPr>
        <w:t>correcta</w:t>
      </w:r>
      <w:r w:rsidRPr="00260C07">
        <w:rPr>
          <w:rFonts w:asciiTheme="minorHAnsi" w:hAnsiTheme="minorHAnsi" w:cstheme="minorHAnsi"/>
          <w:spacing w:val="-3"/>
        </w:rPr>
        <w:t xml:space="preserve"> </w:t>
      </w:r>
      <w:r w:rsidRPr="00260C07">
        <w:rPr>
          <w:rFonts w:asciiTheme="minorHAnsi" w:hAnsiTheme="minorHAnsi" w:cstheme="minorHAnsi"/>
          <w:spacing w:val="-2"/>
        </w:rPr>
        <w:t>ejecución</w:t>
      </w:r>
      <w:r w:rsidRPr="00260C07">
        <w:rPr>
          <w:rFonts w:asciiTheme="minorHAnsi" w:hAnsiTheme="minorHAnsi" w:cstheme="minorHAnsi"/>
          <w:spacing w:val="-5"/>
        </w:rPr>
        <w:t xml:space="preserve"> </w:t>
      </w:r>
      <w:r w:rsidRPr="00260C07">
        <w:rPr>
          <w:rFonts w:asciiTheme="minorHAnsi" w:hAnsiTheme="minorHAnsi" w:cstheme="minorHAnsi"/>
          <w:spacing w:val="-2"/>
        </w:rPr>
        <w:t>del</w:t>
      </w:r>
      <w:r w:rsidRPr="00260C07">
        <w:rPr>
          <w:rFonts w:asciiTheme="minorHAnsi" w:hAnsiTheme="minorHAnsi" w:cstheme="minorHAnsi"/>
          <w:spacing w:val="1"/>
        </w:rPr>
        <w:t xml:space="preserve"> </w:t>
      </w:r>
      <w:r w:rsidRPr="00260C07">
        <w:rPr>
          <w:rFonts w:asciiTheme="minorHAnsi" w:hAnsiTheme="minorHAnsi" w:cstheme="minorHAnsi"/>
          <w:spacing w:val="-2"/>
        </w:rPr>
        <w:t>proyecto.</w:t>
      </w:r>
    </w:p>
    <w:p w14:paraId="6370AC8E" w14:textId="4AC69F39" w:rsidR="00983757" w:rsidRPr="00260C07" w:rsidRDefault="00000000" w:rsidP="00B45BFB">
      <w:pPr>
        <w:pStyle w:val="Prrafodelista"/>
        <w:numPr>
          <w:ilvl w:val="0"/>
          <w:numId w:val="15"/>
        </w:numPr>
        <w:tabs>
          <w:tab w:val="left" w:pos="641"/>
        </w:tabs>
        <w:spacing w:before="60" w:line="276" w:lineRule="auto"/>
        <w:ind w:left="641" w:right="-3"/>
        <w:jc w:val="both"/>
        <w:rPr>
          <w:rFonts w:asciiTheme="minorHAnsi" w:hAnsiTheme="minorHAnsi" w:cstheme="minorHAnsi"/>
        </w:rPr>
      </w:pPr>
      <w:r w:rsidRPr="00260C07">
        <w:rPr>
          <w:rFonts w:asciiTheme="minorHAnsi" w:hAnsiTheme="minorHAnsi" w:cstheme="minorHAnsi"/>
        </w:rPr>
        <w:t>Las</w:t>
      </w:r>
      <w:r w:rsidRPr="00260C07">
        <w:rPr>
          <w:rFonts w:asciiTheme="minorHAnsi" w:hAnsiTheme="minorHAnsi" w:cstheme="minorHAnsi"/>
          <w:spacing w:val="-6"/>
        </w:rPr>
        <w:t xml:space="preserve"> </w:t>
      </w:r>
      <w:r w:rsidRPr="00260C07">
        <w:rPr>
          <w:rFonts w:asciiTheme="minorHAnsi" w:hAnsiTheme="minorHAnsi" w:cstheme="minorHAnsi"/>
        </w:rPr>
        <w:t>demás</w:t>
      </w:r>
      <w:r w:rsidRPr="00260C07">
        <w:rPr>
          <w:rFonts w:asciiTheme="minorHAnsi" w:hAnsiTheme="minorHAnsi" w:cstheme="minorHAnsi"/>
          <w:spacing w:val="-4"/>
        </w:rPr>
        <w:t xml:space="preserve"> </w:t>
      </w:r>
      <w:r w:rsidRPr="00260C07">
        <w:rPr>
          <w:rFonts w:asciiTheme="minorHAnsi" w:hAnsiTheme="minorHAnsi" w:cstheme="minorHAnsi"/>
        </w:rPr>
        <w:t>que</w:t>
      </w:r>
      <w:r w:rsidRPr="00260C07">
        <w:rPr>
          <w:rFonts w:asciiTheme="minorHAnsi" w:hAnsiTheme="minorHAnsi" w:cstheme="minorHAnsi"/>
          <w:spacing w:val="-3"/>
        </w:rPr>
        <w:t xml:space="preserve"> </w:t>
      </w:r>
      <w:r w:rsidRPr="00260C07">
        <w:rPr>
          <w:rFonts w:asciiTheme="minorHAnsi" w:hAnsiTheme="minorHAnsi" w:cstheme="minorHAnsi"/>
        </w:rPr>
        <w:t>le</w:t>
      </w:r>
      <w:r w:rsidRPr="00260C07">
        <w:rPr>
          <w:rFonts w:asciiTheme="minorHAnsi" w:hAnsiTheme="minorHAnsi" w:cstheme="minorHAnsi"/>
          <w:spacing w:val="-6"/>
        </w:rPr>
        <w:t xml:space="preserve"> </w:t>
      </w:r>
      <w:r w:rsidRPr="00260C07">
        <w:rPr>
          <w:rFonts w:asciiTheme="minorHAnsi" w:hAnsiTheme="minorHAnsi" w:cstheme="minorHAnsi"/>
        </w:rPr>
        <w:t>correspondan</w:t>
      </w:r>
      <w:r w:rsidRPr="00260C07">
        <w:rPr>
          <w:rFonts w:asciiTheme="minorHAnsi" w:hAnsiTheme="minorHAnsi" w:cstheme="minorHAnsi"/>
          <w:spacing w:val="-4"/>
        </w:rPr>
        <w:t xml:space="preserve"> </w:t>
      </w:r>
      <w:r w:rsidRPr="00260C07">
        <w:rPr>
          <w:rFonts w:asciiTheme="minorHAnsi" w:hAnsiTheme="minorHAnsi" w:cstheme="minorHAnsi"/>
        </w:rPr>
        <w:t>según</w:t>
      </w:r>
      <w:r w:rsidRPr="00260C07">
        <w:rPr>
          <w:rFonts w:asciiTheme="minorHAnsi" w:hAnsiTheme="minorHAnsi" w:cstheme="minorHAnsi"/>
          <w:spacing w:val="-5"/>
        </w:rPr>
        <w:t xml:space="preserve"> </w:t>
      </w:r>
      <w:r w:rsidRPr="00260C07">
        <w:rPr>
          <w:rFonts w:asciiTheme="minorHAnsi" w:hAnsiTheme="minorHAnsi" w:cstheme="minorHAnsi"/>
        </w:rPr>
        <w:t>la</w:t>
      </w:r>
      <w:r w:rsidRPr="00260C07">
        <w:rPr>
          <w:rFonts w:asciiTheme="minorHAnsi" w:hAnsiTheme="minorHAnsi" w:cstheme="minorHAnsi"/>
          <w:spacing w:val="-3"/>
        </w:rPr>
        <w:t xml:space="preserve"> </w:t>
      </w:r>
      <w:r w:rsidRPr="00260C07">
        <w:rPr>
          <w:rFonts w:asciiTheme="minorHAnsi" w:hAnsiTheme="minorHAnsi" w:cstheme="minorHAnsi"/>
        </w:rPr>
        <w:t>naturaleza</w:t>
      </w:r>
      <w:r w:rsidRPr="00260C07">
        <w:rPr>
          <w:rFonts w:asciiTheme="minorHAnsi" w:hAnsiTheme="minorHAnsi" w:cstheme="minorHAnsi"/>
          <w:spacing w:val="-4"/>
        </w:rPr>
        <w:t xml:space="preserve"> </w:t>
      </w:r>
      <w:r w:rsidRPr="00260C07">
        <w:rPr>
          <w:rFonts w:asciiTheme="minorHAnsi" w:hAnsiTheme="minorHAnsi" w:cstheme="minorHAnsi"/>
        </w:rPr>
        <w:t>del</w:t>
      </w:r>
      <w:r w:rsidRPr="00260C07">
        <w:rPr>
          <w:rFonts w:asciiTheme="minorHAnsi" w:hAnsiTheme="minorHAnsi" w:cstheme="minorHAnsi"/>
          <w:spacing w:val="-3"/>
        </w:rPr>
        <w:t xml:space="preserve"> </w:t>
      </w:r>
      <w:r w:rsidRPr="00260C07">
        <w:rPr>
          <w:rFonts w:asciiTheme="minorHAnsi" w:hAnsiTheme="minorHAnsi" w:cstheme="minorHAnsi"/>
          <w:spacing w:val="-2"/>
        </w:rPr>
        <w:t>Contrato</w:t>
      </w:r>
      <w:r w:rsidR="003C6164" w:rsidRPr="00260C07">
        <w:rPr>
          <w:rFonts w:asciiTheme="minorHAnsi" w:hAnsiTheme="minorHAnsi" w:cstheme="minorHAnsi"/>
          <w:spacing w:val="-2"/>
        </w:rPr>
        <w:t xml:space="preserve">, </w:t>
      </w:r>
      <w:r w:rsidR="003C6164" w:rsidRPr="00260C07">
        <w:rPr>
          <w:rFonts w:asciiTheme="minorHAnsi" w:hAnsiTheme="minorHAnsi" w:cstheme="minorHAnsi"/>
        </w:rPr>
        <w:t>previa instrucción del FIDEICOMITENTE Y GERENTE DEL PROYECTO</w:t>
      </w:r>
    </w:p>
    <w:p w14:paraId="7498B519" w14:textId="77777777" w:rsidR="00983757" w:rsidRPr="00260C07" w:rsidRDefault="00983757" w:rsidP="00B45BFB">
      <w:pPr>
        <w:pStyle w:val="Textoindependiente"/>
        <w:spacing w:line="276" w:lineRule="auto"/>
        <w:ind w:right="-3"/>
        <w:rPr>
          <w:rFonts w:asciiTheme="minorHAnsi" w:hAnsiTheme="minorHAnsi" w:cstheme="minorHAnsi"/>
        </w:rPr>
      </w:pPr>
    </w:p>
    <w:p w14:paraId="21688768" w14:textId="77777777" w:rsidR="00983757" w:rsidRPr="00260C07" w:rsidRDefault="00000000" w:rsidP="00B45BFB">
      <w:pPr>
        <w:pStyle w:val="Ttulo1"/>
        <w:tabs>
          <w:tab w:val="left" w:pos="1764"/>
        </w:tabs>
        <w:spacing w:line="276" w:lineRule="auto"/>
        <w:ind w:right="-3"/>
        <w:rPr>
          <w:rFonts w:asciiTheme="minorHAnsi" w:hAnsiTheme="minorHAnsi" w:cstheme="minorHAnsi"/>
          <w:u w:val="none"/>
        </w:rPr>
      </w:pPr>
      <w:r w:rsidRPr="00260C07">
        <w:rPr>
          <w:rFonts w:asciiTheme="minorHAnsi" w:hAnsiTheme="minorHAnsi" w:cstheme="minorHAnsi"/>
        </w:rPr>
        <w:t>CLÁUSULA</w:t>
      </w:r>
      <w:r w:rsidRPr="00260C07">
        <w:rPr>
          <w:rFonts w:asciiTheme="minorHAnsi" w:hAnsiTheme="minorHAnsi" w:cstheme="minorHAnsi"/>
          <w:spacing w:val="-8"/>
        </w:rPr>
        <w:t xml:space="preserve"> </w:t>
      </w:r>
      <w:r w:rsidRPr="00260C07">
        <w:rPr>
          <w:rFonts w:asciiTheme="minorHAnsi" w:hAnsiTheme="minorHAnsi" w:cstheme="minorHAnsi"/>
          <w:spacing w:val="-5"/>
        </w:rPr>
        <w:t>IX.</w:t>
      </w:r>
      <w:r w:rsidRPr="00260C07">
        <w:rPr>
          <w:rFonts w:asciiTheme="minorHAnsi" w:hAnsiTheme="minorHAnsi" w:cstheme="minorHAnsi"/>
          <w:u w:val="none"/>
        </w:rPr>
        <w:tab/>
      </w:r>
      <w:r w:rsidRPr="00260C07">
        <w:rPr>
          <w:rFonts w:asciiTheme="minorHAnsi" w:hAnsiTheme="minorHAnsi" w:cstheme="minorHAnsi"/>
        </w:rPr>
        <w:t>LÍMITE</w:t>
      </w:r>
      <w:r w:rsidRPr="00260C07">
        <w:rPr>
          <w:rFonts w:asciiTheme="minorHAnsi" w:hAnsiTheme="minorHAnsi" w:cstheme="minorHAnsi"/>
          <w:spacing w:val="-8"/>
        </w:rPr>
        <w:t xml:space="preserve"> </w:t>
      </w:r>
      <w:r w:rsidRPr="00260C07">
        <w:rPr>
          <w:rFonts w:asciiTheme="minorHAnsi" w:hAnsiTheme="minorHAnsi" w:cstheme="minorHAnsi"/>
        </w:rPr>
        <w:t>DE</w:t>
      </w:r>
      <w:r w:rsidRPr="00260C07">
        <w:rPr>
          <w:rFonts w:asciiTheme="minorHAnsi" w:hAnsiTheme="minorHAnsi" w:cstheme="minorHAnsi"/>
          <w:spacing w:val="-3"/>
        </w:rPr>
        <w:t xml:space="preserve"> </w:t>
      </w:r>
      <w:r w:rsidRPr="00260C07">
        <w:rPr>
          <w:rFonts w:asciiTheme="minorHAnsi" w:hAnsiTheme="minorHAnsi" w:cstheme="minorHAnsi"/>
        </w:rPr>
        <w:t>LAS</w:t>
      </w:r>
      <w:r w:rsidRPr="00260C07">
        <w:rPr>
          <w:rFonts w:asciiTheme="minorHAnsi" w:hAnsiTheme="minorHAnsi" w:cstheme="minorHAnsi"/>
          <w:spacing w:val="-2"/>
        </w:rPr>
        <w:t xml:space="preserve"> </w:t>
      </w:r>
      <w:r w:rsidRPr="00260C07">
        <w:rPr>
          <w:rFonts w:asciiTheme="minorHAnsi" w:hAnsiTheme="minorHAnsi" w:cstheme="minorHAnsi"/>
        </w:rPr>
        <w:t>OBLIGACIONES</w:t>
      </w:r>
      <w:r w:rsidRPr="00260C07">
        <w:rPr>
          <w:rFonts w:asciiTheme="minorHAnsi" w:hAnsiTheme="minorHAnsi" w:cstheme="minorHAnsi"/>
          <w:spacing w:val="-2"/>
        </w:rPr>
        <w:t xml:space="preserve"> </w:t>
      </w:r>
      <w:r w:rsidRPr="00260C07">
        <w:rPr>
          <w:rFonts w:asciiTheme="minorHAnsi" w:hAnsiTheme="minorHAnsi" w:cstheme="minorHAnsi"/>
        </w:rPr>
        <w:t>DE</w:t>
      </w:r>
      <w:r w:rsidRPr="00260C07">
        <w:rPr>
          <w:rFonts w:asciiTheme="minorHAnsi" w:hAnsiTheme="minorHAnsi" w:cstheme="minorHAnsi"/>
          <w:spacing w:val="-5"/>
        </w:rPr>
        <w:t xml:space="preserve"> </w:t>
      </w:r>
      <w:r w:rsidRPr="00260C07">
        <w:rPr>
          <w:rFonts w:asciiTheme="minorHAnsi" w:hAnsiTheme="minorHAnsi" w:cstheme="minorHAnsi"/>
        </w:rPr>
        <w:t>LA</w:t>
      </w:r>
      <w:r w:rsidRPr="00260C07">
        <w:rPr>
          <w:rFonts w:asciiTheme="minorHAnsi" w:hAnsiTheme="minorHAnsi" w:cstheme="minorHAnsi"/>
          <w:spacing w:val="-5"/>
        </w:rPr>
        <w:t xml:space="preserve"> </w:t>
      </w:r>
      <w:r w:rsidRPr="00260C07">
        <w:rPr>
          <w:rFonts w:asciiTheme="minorHAnsi" w:hAnsiTheme="minorHAnsi" w:cstheme="minorHAnsi"/>
          <w:spacing w:val="-2"/>
        </w:rPr>
        <w:t>FIDUCIARIA</w:t>
      </w:r>
    </w:p>
    <w:p w14:paraId="421F560E" w14:textId="77777777" w:rsidR="00983757" w:rsidRPr="00260C07" w:rsidRDefault="00983757" w:rsidP="00B45BFB">
      <w:pPr>
        <w:pStyle w:val="Textoindependiente"/>
        <w:spacing w:before="61" w:line="276" w:lineRule="auto"/>
        <w:ind w:right="-3"/>
        <w:rPr>
          <w:rFonts w:asciiTheme="minorHAnsi" w:hAnsiTheme="minorHAnsi" w:cstheme="minorHAnsi"/>
          <w:b/>
        </w:rPr>
      </w:pPr>
    </w:p>
    <w:p w14:paraId="4735368B" w14:textId="77777777" w:rsidR="00983757" w:rsidRPr="00260C07" w:rsidRDefault="00000000" w:rsidP="00B45BFB">
      <w:pPr>
        <w:spacing w:line="276" w:lineRule="auto"/>
        <w:ind w:left="282" w:right="-3"/>
        <w:rPr>
          <w:rFonts w:asciiTheme="minorHAnsi" w:hAnsiTheme="minorHAnsi" w:cstheme="minorHAnsi"/>
          <w:b/>
        </w:rPr>
      </w:pPr>
      <w:r w:rsidRPr="00260C07">
        <w:rPr>
          <w:rFonts w:asciiTheme="minorHAnsi" w:hAnsiTheme="minorHAnsi" w:cstheme="minorHAnsi"/>
          <w:b/>
        </w:rPr>
        <w:t xml:space="preserve">LA FIDUCIARIA </w:t>
      </w:r>
      <w:r w:rsidRPr="00260C07">
        <w:rPr>
          <w:rFonts w:asciiTheme="minorHAnsi" w:hAnsiTheme="minorHAnsi" w:cstheme="minorHAnsi"/>
        </w:rPr>
        <w:t xml:space="preserve">no estará obligada a asumir financiación alguna derivada del presente CONTRATO, toda vez que obra como vocera y administradora del </w:t>
      </w:r>
      <w:r w:rsidRPr="00260C07">
        <w:rPr>
          <w:rFonts w:asciiTheme="minorHAnsi" w:hAnsiTheme="minorHAnsi" w:cstheme="minorHAnsi"/>
          <w:b/>
        </w:rPr>
        <w:t>PATRIMONIO AUTÓNOMO.</w:t>
      </w:r>
    </w:p>
    <w:p w14:paraId="5F7A5C12" w14:textId="77777777" w:rsidR="00983757" w:rsidRPr="00260C07" w:rsidRDefault="00983757" w:rsidP="00B45BFB">
      <w:pPr>
        <w:pStyle w:val="Textoindependiente"/>
        <w:spacing w:before="1" w:line="276" w:lineRule="auto"/>
        <w:ind w:right="-3"/>
        <w:rPr>
          <w:rFonts w:asciiTheme="minorHAnsi" w:hAnsiTheme="minorHAnsi" w:cstheme="minorHAnsi"/>
          <w:b/>
        </w:rPr>
      </w:pPr>
    </w:p>
    <w:p w14:paraId="742AF5C1" w14:textId="77777777" w:rsidR="00983757" w:rsidRPr="00260C07" w:rsidRDefault="00000000" w:rsidP="00B45BFB">
      <w:pPr>
        <w:pStyle w:val="Ttulo1"/>
        <w:tabs>
          <w:tab w:val="left" w:pos="1763"/>
        </w:tabs>
        <w:spacing w:line="276" w:lineRule="auto"/>
        <w:ind w:right="-3"/>
        <w:rPr>
          <w:rFonts w:asciiTheme="minorHAnsi" w:hAnsiTheme="minorHAnsi" w:cstheme="minorHAnsi"/>
          <w:u w:val="none"/>
        </w:rPr>
      </w:pPr>
      <w:r w:rsidRPr="00260C07">
        <w:rPr>
          <w:rFonts w:asciiTheme="minorHAnsi" w:hAnsiTheme="minorHAnsi" w:cstheme="minorHAnsi"/>
        </w:rPr>
        <w:t>CLÁUSULA</w:t>
      </w:r>
      <w:r w:rsidRPr="00260C07">
        <w:rPr>
          <w:rFonts w:asciiTheme="minorHAnsi" w:hAnsiTheme="minorHAnsi" w:cstheme="minorHAnsi"/>
          <w:spacing w:val="-8"/>
        </w:rPr>
        <w:t xml:space="preserve"> </w:t>
      </w:r>
      <w:r w:rsidRPr="00260C07">
        <w:rPr>
          <w:rFonts w:asciiTheme="minorHAnsi" w:hAnsiTheme="minorHAnsi" w:cstheme="minorHAnsi"/>
          <w:spacing w:val="-5"/>
        </w:rPr>
        <w:t>X.</w:t>
      </w:r>
      <w:r w:rsidRPr="00260C07">
        <w:rPr>
          <w:rFonts w:asciiTheme="minorHAnsi" w:hAnsiTheme="minorHAnsi" w:cstheme="minorHAnsi"/>
          <w:u w:val="none"/>
        </w:rPr>
        <w:tab/>
      </w:r>
      <w:r w:rsidRPr="00260C07">
        <w:rPr>
          <w:rFonts w:asciiTheme="minorHAnsi" w:hAnsiTheme="minorHAnsi" w:cstheme="minorHAnsi"/>
        </w:rPr>
        <w:t>SUPERVISIÓN</w:t>
      </w:r>
      <w:r w:rsidRPr="00260C07">
        <w:rPr>
          <w:rFonts w:asciiTheme="minorHAnsi" w:hAnsiTheme="minorHAnsi" w:cstheme="minorHAnsi"/>
          <w:spacing w:val="-6"/>
        </w:rPr>
        <w:t xml:space="preserve"> </w:t>
      </w:r>
      <w:r w:rsidRPr="00260C07">
        <w:rPr>
          <w:rFonts w:asciiTheme="minorHAnsi" w:hAnsiTheme="minorHAnsi" w:cstheme="minorHAnsi"/>
        </w:rPr>
        <w:t>DEL</w:t>
      </w:r>
      <w:r w:rsidRPr="00260C07">
        <w:rPr>
          <w:rFonts w:asciiTheme="minorHAnsi" w:hAnsiTheme="minorHAnsi" w:cstheme="minorHAnsi"/>
          <w:spacing w:val="-6"/>
        </w:rPr>
        <w:t xml:space="preserve"> </w:t>
      </w:r>
      <w:r w:rsidRPr="00260C07">
        <w:rPr>
          <w:rFonts w:asciiTheme="minorHAnsi" w:hAnsiTheme="minorHAnsi" w:cstheme="minorHAnsi"/>
          <w:spacing w:val="-2"/>
        </w:rPr>
        <w:t>CONTRATO</w:t>
      </w:r>
    </w:p>
    <w:p w14:paraId="2F22D770" w14:textId="77777777" w:rsidR="00983757" w:rsidRPr="00260C07" w:rsidRDefault="00983757" w:rsidP="00B45BFB">
      <w:pPr>
        <w:pStyle w:val="Textoindependiente"/>
        <w:spacing w:before="118" w:line="276" w:lineRule="auto"/>
        <w:ind w:right="-3"/>
        <w:rPr>
          <w:rFonts w:asciiTheme="minorHAnsi" w:hAnsiTheme="minorHAnsi" w:cstheme="minorHAnsi"/>
          <w:b/>
        </w:rPr>
      </w:pPr>
    </w:p>
    <w:p w14:paraId="4F8A70FA" w14:textId="574CAB3D" w:rsidR="003C6164" w:rsidRPr="00260C07" w:rsidRDefault="00000000"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rPr>
        <w:t>La</w:t>
      </w:r>
      <w:r w:rsidRPr="00260C07">
        <w:rPr>
          <w:rFonts w:asciiTheme="minorHAnsi" w:hAnsiTheme="minorHAnsi" w:cstheme="minorHAnsi"/>
          <w:spacing w:val="-4"/>
        </w:rPr>
        <w:t xml:space="preserve"> </w:t>
      </w:r>
      <w:r w:rsidRPr="00260C07">
        <w:rPr>
          <w:rFonts w:asciiTheme="minorHAnsi" w:hAnsiTheme="minorHAnsi" w:cstheme="minorHAnsi"/>
        </w:rPr>
        <w:t>supervisión</w:t>
      </w:r>
      <w:r w:rsidRPr="00260C07">
        <w:rPr>
          <w:rFonts w:asciiTheme="minorHAnsi" w:hAnsiTheme="minorHAnsi" w:cstheme="minorHAnsi"/>
          <w:spacing w:val="-5"/>
        </w:rPr>
        <w:t xml:space="preserve"> </w:t>
      </w:r>
      <w:r w:rsidRPr="00260C07">
        <w:rPr>
          <w:rFonts w:asciiTheme="minorHAnsi" w:hAnsiTheme="minorHAnsi" w:cstheme="minorHAnsi"/>
        </w:rPr>
        <w:t>del</w:t>
      </w:r>
      <w:r w:rsidRPr="00260C07">
        <w:rPr>
          <w:rFonts w:asciiTheme="minorHAnsi" w:hAnsiTheme="minorHAnsi" w:cstheme="minorHAnsi"/>
          <w:spacing w:val="-4"/>
        </w:rPr>
        <w:t xml:space="preserve"> </w:t>
      </w:r>
      <w:r w:rsidRPr="00260C07">
        <w:rPr>
          <w:rFonts w:asciiTheme="minorHAnsi" w:hAnsiTheme="minorHAnsi" w:cstheme="minorHAnsi"/>
        </w:rPr>
        <w:t>presente</w:t>
      </w:r>
      <w:r w:rsidRPr="00260C07">
        <w:rPr>
          <w:rFonts w:asciiTheme="minorHAnsi" w:hAnsiTheme="minorHAnsi" w:cstheme="minorHAnsi"/>
          <w:spacing w:val="-5"/>
        </w:rPr>
        <w:t xml:space="preserve"> </w:t>
      </w:r>
      <w:r w:rsidRPr="00260C07">
        <w:rPr>
          <w:rFonts w:asciiTheme="minorHAnsi" w:hAnsiTheme="minorHAnsi" w:cstheme="minorHAnsi"/>
        </w:rPr>
        <w:t>CONTRATO y</w:t>
      </w:r>
      <w:r w:rsidRPr="00260C07">
        <w:rPr>
          <w:rFonts w:asciiTheme="minorHAnsi" w:hAnsiTheme="minorHAnsi" w:cstheme="minorHAnsi"/>
          <w:spacing w:val="-4"/>
        </w:rPr>
        <w:t xml:space="preserve"> </w:t>
      </w:r>
      <w:r w:rsidRPr="00260C07">
        <w:rPr>
          <w:rFonts w:asciiTheme="minorHAnsi" w:hAnsiTheme="minorHAnsi" w:cstheme="minorHAnsi"/>
        </w:rPr>
        <w:t>del</w:t>
      </w:r>
      <w:r w:rsidRPr="00260C07">
        <w:rPr>
          <w:rFonts w:asciiTheme="minorHAnsi" w:hAnsiTheme="minorHAnsi" w:cstheme="minorHAnsi"/>
          <w:spacing w:val="-4"/>
        </w:rPr>
        <w:t xml:space="preserve"> </w:t>
      </w:r>
      <w:r w:rsidRPr="00260C07">
        <w:rPr>
          <w:rFonts w:asciiTheme="minorHAnsi" w:hAnsiTheme="minorHAnsi" w:cstheme="minorHAnsi"/>
        </w:rPr>
        <w:t>cumplimiento</w:t>
      </w:r>
      <w:r w:rsidRPr="00260C07">
        <w:rPr>
          <w:rFonts w:asciiTheme="minorHAnsi" w:hAnsiTheme="minorHAnsi" w:cstheme="minorHAnsi"/>
          <w:spacing w:val="-3"/>
        </w:rPr>
        <w:t xml:space="preserve"> </w:t>
      </w:r>
      <w:r w:rsidRPr="00260C07">
        <w:rPr>
          <w:rFonts w:asciiTheme="minorHAnsi" w:hAnsiTheme="minorHAnsi" w:cstheme="minorHAnsi"/>
        </w:rPr>
        <w:t>de</w:t>
      </w:r>
      <w:r w:rsidRPr="00260C07">
        <w:rPr>
          <w:rFonts w:asciiTheme="minorHAnsi" w:hAnsiTheme="minorHAnsi" w:cstheme="minorHAnsi"/>
          <w:spacing w:val="-4"/>
        </w:rPr>
        <w:t xml:space="preserve"> </w:t>
      </w:r>
      <w:r w:rsidRPr="00260C07">
        <w:rPr>
          <w:rFonts w:asciiTheme="minorHAnsi" w:hAnsiTheme="minorHAnsi" w:cstheme="minorHAnsi"/>
        </w:rPr>
        <w:t>las</w:t>
      </w:r>
      <w:r w:rsidRPr="00260C07">
        <w:rPr>
          <w:rFonts w:asciiTheme="minorHAnsi" w:hAnsiTheme="minorHAnsi" w:cstheme="minorHAnsi"/>
          <w:spacing w:val="-6"/>
        </w:rPr>
        <w:t xml:space="preserve"> </w:t>
      </w:r>
      <w:r w:rsidRPr="00260C07">
        <w:rPr>
          <w:rFonts w:asciiTheme="minorHAnsi" w:hAnsiTheme="minorHAnsi" w:cstheme="minorHAnsi"/>
        </w:rPr>
        <w:t>obligaciones</w:t>
      </w:r>
      <w:r w:rsidRPr="00260C07">
        <w:rPr>
          <w:rFonts w:asciiTheme="minorHAnsi" w:hAnsiTheme="minorHAnsi" w:cstheme="minorHAnsi"/>
          <w:spacing w:val="-6"/>
        </w:rPr>
        <w:t xml:space="preserve"> </w:t>
      </w:r>
      <w:r w:rsidRPr="00260C07">
        <w:rPr>
          <w:rFonts w:asciiTheme="minorHAnsi" w:hAnsiTheme="minorHAnsi" w:cstheme="minorHAnsi"/>
        </w:rPr>
        <w:t>derivadas</w:t>
      </w:r>
      <w:r w:rsidRPr="00260C07">
        <w:rPr>
          <w:rFonts w:asciiTheme="minorHAnsi" w:hAnsiTheme="minorHAnsi" w:cstheme="minorHAnsi"/>
          <w:spacing w:val="-4"/>
        </w:rPr>
        <w:t xml:space="preserve"> </w:t>
      </w:r>
      <w:r w:rsidRPr="00260C07">
        <w:rPr>
          <w:rFonts w:asciiTheme="minorHAnsi" w:hAnsiTheme="minorHAnsi" w:cstheme="minorHAnsi"/>
        </w:rPr>
        <w:t>del</w:t>
      </w:r>
      <w:r w:rsidRPr="00260C07">
        <w:rPr>
          <w:rFonts w:asciiTheme="minorHAnsi" w:hAnsiTheme="minorHAnsi" w:cstheme="minorHAnsi"/>
          <w:spacing w:val="-6"/>
        </w:rPr>
        <w:t xml:space="preserve"> </w:t>
      </w:r>
      <w:r w:rsidRPr="00260C07">
        <w:rPr>
          <w:rFonts w:asciiTheme="minorHAnsi" w:hAnsiTheme="minorHAnsi" w:cstheme="minorHAnsi"/>
        </w:rPr>
        <w:t>mismo, estarán a cargo de</w:t>
      </w:r>
      <w:r w:rsidR="003C6164" w:rsidRPr="00260C07">
        <w:rPr>
          <w:rFonts w:asciiTheme="minorHAnsi" w:hAnsiTheme="minorHAnsi" w:cstheme="minorHAnsi"/>
        </w:rPr>
        <w:t xml:space="preserve"> </w:t>
      </w:r>
      <w:r w:rsidR="003C6164" w:rsidRPr="00260C07">
        <w:rPr>
          <w:rFonts w:asciiTheme="minorHAnsi" w:hAnsiTheme="minorHAnsi" w:cstheme="minorHAnsi"/>
          <w:b/>
          <w:bCs/>
        </w:rPr>
        <w:t>EL INTERVENTOR</w:t>
      </w:r>
      <w:r w:rsidR="003C6164" w:rsidRPr="00260C07">
        <w:rPr>
          <w:rFonts w:asciiTheme="minorHAnsi" w:hAnsiTheme="minorHAnsi" w:cstheme="minorHAnsi"/>
        </w:rPr>
        <w:t xml:space="preserve"> del proyecto, quien para el presente caso es _____________, el supervisor está autorizado para exigirle la información que considere necesaria al CONTRATISTA, sobre asuntos de su responsabilidad. El Supervisor tendrá entre otras las siguientes obligaciones: </w:t>
      </w:r>
    </w:p>
    <w:p w14:paraId="2F0AC9E9" w14:textId="77777777" w:rsidR="003C6164" w:rsidRPr="00260C07" w:rsidRDefault="003C6164" w:rsidP="00B45BFB">
      <w:pPr>
        <w:pStyle w:val="Textoindependiente"/>
        <w:spacing w:line="276" w:lineRule="auto"/>
        <w:ind w:left="282" w:right="-3"/>
        <w:jc w:val="both"/>
        <w:rPr>
          <w:rFonts w:asciiTheme="minorHAnsi" w:hAnsiTheme="minorHAnsi" w:cstheme="minorHAnsi"/>
        </w:rPr>
      </w:pPr>
    </w:p>
    <w:p w14:paraId="6C27117B" w14:textId="77777777" w:rsidR="003C6164" w:rsidRPr="00260C07" w:rsidRDefault="003C6164"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rPr>
        <w:t xml:space="preserve">1. Apoyar el logro de los objetivos contractuales. </w:t>
      </w:r>
    </w:p>
    <w:p w14:paraId="0D728FE4" w14:textId="77777777" w:rsidR="003C6164" w:rsidRPr="00260C07" w:rsidRDefault="003C6164"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rPr>
        <w:t xml:space="preserve">2. Velar por el cumplimiento del contrato en términos de plazos, calidades, cantidades y adecuada ejecución de los recursos del contrato. </w:t>
      </w:r>
    </w:p>
    <w:p w14:paraId="7265A131" w14:textId="77777777" w:rsidR="003C6164" w:rsidRPr="00260C07" w:rsidRDefault="003C6164"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rPr>
        <w:t xml:space="preserve">3. Mantener en contacto a las partes del contrato. </w:t>
      </w:r>
    </w:p>
    <w:p w14:paraId="6E2984B1" w14:textId="77777777" w:rsidR="003C6164" w:rsidRPr="00260C07" w:rsidRDefault="003C6164"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rPr>
        <w:t xml:space="preserve">4. Evitar la generación de controversias y propender por su rápida solución. </w:t>
      </w:r>
    </w:p>
    <w:p w14:paraId="76EB1E80" w14:textId="77777777" w:rsidR="003C6164" w:rsidRPr="00260C07" w:rsidRDefault="003C6164"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rPr>
        <w:t xml:space="preserve">5. Solicitar informes, llevar a cabo reuniones, integrar comités y desarrollar otras herramientas encaminadas a verificar la adecuada ejecución del contrato. </w:t>
      </w:r>
    </w:p>
    <w:p w14:paraId="137E22EE" w14:textId="77777777" w:rsidR="003C6164" w:rsidRPr="00260C07" w:rsidRDefault="003C6164"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rPr>
        <w:lastRenderedPageBreak/>
        <w:t xml:space="preserve">6. Dar el visto bueno a los informes del Contratista, previo al desembolso de los pagos pactados. </w:t>
      </w:r>
    </w:p>
    <w:p w14:paraId="758ADA28" w14:textId="77777777" w:rsidR="003C6164" w:rsidRPr="00260C07" w:rsidRDefault="003C6164"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rPr>
        <w:t xml:space="preserve">7. Informar a la Unidad, Administrativa Especial Dirección de Impuestos y Aduanas Nacionales - DIAN la entrega realizada, adjuntando el certificado de recibido a satisfacción por parte del interventor. </w:t>
      </w:r>
    </w:p>
    <w:p w14:paraId="5D4AB6F9" w14:textId="77777777" w:rsidR="003C6164" w:rsidRPr="00260C07" w:rsidRDefault="003C6164"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rPr>
        <w:t>8. Informar a las autoridades competentes de los hechos o circunstancias que puedan constituir actos de corrupción tipificados como conductas punibles o que puedan poner o pongan en riesgo el cumplimiento del contrato, o cuando tal incumplimiento se presente.</w:t>
      </w:r>
    </w:p>
    <w:p w14:paraId="2268E834" w14:textId="77777777" w:rsidR="003C6164" w:rsidRPr="00260C07" w:rsidRDefault="003C6164" w:rsidP="00B45BFB">
      <w:pPr>
        <w:pStyle w:val="Textoindependiente"/>
        <w:spacing w:line="276" w:lineRule="auto"/>
        <w:ind w:left="282" w:right="-3"/>
        <w:jc w:val="both"/>
        <w:rPr>
          <w:rFonts w:asciiTheme="minorHAnsi" w:hAnsiTheme="minorHAnsi" w:cstheme="minorHAnsi"/>
        </w:rPr>
      </w:pPr>
    </w:p>
    <w:p w14:paraId="0EA71624" w14:textId="77777777" w:rsidR="003C6164" w:rsidRPr="00260C07" w:rsidRDefault="003C6164"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rPr>
        <w:t xml:space="preserve">PARÁGRAFO PRIMERO. El SUPERVISOR realizará seguimiento a los riesgos asignados a las partes conforme a matriz de riegos y demás documentos contractuales. </w:t>
      </w:r>
    </w:p>
    <w:p w14:paraId="4857F347" w14:textId="77777777" w:rsidR="003C6164" w:rsidRPr="00260C07" w:rsidRDefault="003C6164"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rPr>
        <w:t xml:space="preserve">PARÁGRAFO SEGUNDO. Toda recomendación o comunicación que imparta el supervisor al CONTRATISTA deberá constar por escrito. </w:t>
      </w:r>
    </w:p>
    <w:p w14:paraId="2CAA4F4D" w14:textId="3CF93BCB" w:rsidR="00983757" w:rsidRPr="00260C07" w:rsidRDefault="003C6164"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rPr>
        <w:t xml:space="preserve">PARÁGRAFO TERCERO. Sin perjuicio de las obligaciones estipuladas en la presente cláusula, el supervisor deberá tener en cuentan aquellas obligaciones descritas en el Contrato de Interventoría </w:t>
      </w:r>
      <w:proofErr w:type="spellStart"/>
      <w:r w:rsidRPr="00260C07">
        <w:rPr>
          <w:rFonts w:asciiTheme="minorHAnsi" w:hAnsiTheme="minorHAnsi" w:cstheme="minorHAnsi"/>
        </w:rPr>
        <w:t>Nº</w:t>
      </w:r>
      <w:proofErr w:type="spellEnd"/>
      <w:r w:rsidRPr="00260C07">
        <w:rPr>
          <w:rFonts w:asciiTheme="minorHAnsi" w:hAnsiTheme="minorHAnsi" w:cstheme="minorHAnsi"/>
        </w:rPr>
        <w:t xml:space="preserve"> __________ suscrito entre Fiduciaria </w:t>
      </w:r>
      <w:r w:rsidR="0067147A" w:rsidRPr="00260C07">
        <w:rPr>
          <w:rFonts w:asciiTheme="minorHAnsi" w:hAnsiTheme="minorHAnsi" w:cstheme="minorHAnsi"/>
        </w:rPr>
        <w:t xml:space="preserve">CORFICOLOMBIANA </w:t>
      </w:r>
      <w:r w:rsidRPr="00260C07">
        <w:rPr>
          <w:rFonts w:asciiTheme="minorHAnsi" w:hAnsiTheme="minorHAnsi" w:cstheme="minorHAnsi"/>
        </w:rPr>
        <w:t>como vocera y administradora del Patrimonio Autónomo</w:t>
      </w:r>
      <w:r w:rsidR="0067147A" w:rsidRPr="00260C07">
        <w:rPr>
          <w:rFonts w:asciiTheme="minorHAnsi" w:hAnsiTheme="minorHAnsi" w:cstheme="minorHAnsi"/>
        </w:rPr>
        <w:t xml:space="preserve"> denominado </w:t>
      </w:r>
      <w:r w:rsidR="0067147A" w:rsidRPr="00260C07">
        <w:rPr>
          <w:rFonts w:asciiTheme="minorHAnsi" w:hAnsiTheme="minorHAnsi" w:cstheme="minorHAnsi"/>
          <w:b/>
        </w:rPr>
        <w:t>Fideicomiso OXI RIOFRIO</w:t>
      </w:r>
      <w:r w:rsidRPr="00260C07">
        <w:rPr>
          <w:rFonts w:asciiTheme="minorHAnsi" w:hAnsiTheme="minorHAnsi" w:cstheme="minorHAnsi"/>
        </w:rPr>
        <w:t xml:space="preserve"> y _______________________.</w:t>
      </w:r>
    </w:p>
    <w:p w14:paraId="4BEF7C1D" w14:textId="77777777" w:rsidR="0067147A" w:rsidRPr="00260C07" w:rsidRDefault="0067147A" w:rsidP="00B45BFB">
      <w:pPr>
        <w:pStyle w:val="Textoindependiente"/>
        <w:spacing w:line="276" w:lineRule="auto"/>
        <w:ind w:left="282" w:right="-3"/>
        <w:jc w:val="both"/>
        <w:rPr>
          <w:rFonts w:asciiTheme="minorHAnsi" w:hAnsiTheme="minorHAnsi" w:cstheme="minorHAnsi"/>
        </w:rPr>
      </w:pPr>
    </w:p>
    <w:p w14:paraId="1CB10A14" w14:textId="77777777" w:rsidR="00983757" w:rsidRPr="008C3803" w:rsidRDefault="00000000" w:rsidP="00B45BFB">
      <w:pPr>
        <w:pStyle w:val="Ttulo1"/>
        <w:tabs>
          <w:tab w:val="left" w:pos="1764"/>
        </w:tabs>
        <w:spacing w:line="276" w:lineRule="auto"/>
        <w:ind w:right="-3"/>
        <w:rPr>
          <w:rFonts w:asciiTheme="minorHAnsi" w:hAnsiTheme="minorHAnsi" w:cstheme="minorHAnsi"/>
          <w:u w:val="none"/>
        </w:rPr>
      </w:pPr>
      <w:r w:rsidRPr="00260C07">
        <w:rPr>
          <w:rFonts w:asciiTheme="minorHAnsi" w:hAnsiTheme="minorHAnsi" w:cstheme="minorHAnsi"/>
        </w:rPr>
        <w:t>CLÁUSULA</w:t>
      </w:r>
      <w:r w:rsidRPr="00260C07">
        <w:rPr>
          <w:rFonts w:asciiTheme="minorHAnsi" w:hAnsiTheme="minorHAnsi" w:cstheme="minorHAnsi"/>
          <w:spacing w:val="-8"/>
        </w:rPr>
        <w:t xml:space="preserve"> </w:t>
      </w:r>
      <w:r w:rsidRPr="00260C07">
        <w:rPr>
          <w:rFonts w:asciiTheme="minorHAnsi" w:hAnsiTheme="minorHAnsi" w:cstheme="minorHAnsi"/>
          <w:spacing w:val="-5"/>
        </w:rPr>
        <w:t>XI.</w:t>
      </w:r>
      <w:r w:rsidRPr="00260C07">
        <w:rPr>
          <w:rFonts w:asciiTheme="minorHAnsi" w:hAnsiTheme="minorHAnsi" w:cstheme="minorHAnsi"/>
          <w:u w:val="none"/>
        </w:rPr>
        <w:tab/>
      </w:r>
      <w:r w:rsidRPr="008C3803">
        <w:rPr>
          <w:rFonts w:asciiTheme="minorHAnsi" w:hAnsiTheme="minorHAnsi" w:cstheme="minorHAnsi"/>
        </w:rPr>
        <w:t>RESPONSABILIDAD</w:t>
      </w:r>
      <w:r w:rsidRPr="008C3803">
        <w:rPr>
          <w:rFonts w:asciiTheme="minorHAnsi" w:hAnsiTheme="minorHAnsi" w:cstheme="minorHAnsi"/>
          <w:spacing w:val="-9"/>
        </w:rPr>
        <w:t xml:space="preserve"> </w:t>
      </w:r>
      <w:r w:rsidRPr="008C3803">
        <w:rPr>
          <w:rFonts w:asciiTheme="minorHAnsi" w:hAnsiTheme="minorHAnsi" w:cstheme="minorHAnsi"/>
        </w:rPr>
        <w:t>DEL</w:t>
      </w:r>
      <w:r w:rsidRPr="008C3803">
        <w:rPr>
          <w:rFonts w:asciiTheme="minorHAnsi" w:hAnsiTheme="minorHAnsi" w:cstheme="minorHAnsi"/>
          <w:spacing w:val="-7"/>
        </w:rPr>
        <w:t xml:space="preserve"> </w:t>
      </w:r>
      <w:r w:rsidRPr="008C3803">
        <w:rPr>
          <w:rFonts w:asciiTheme="minorHAnsi" w:hAnsiTheme="minorHAnsi" w:cstheme="minorHAnsi"/>
        </w:rPr>
        <w:t>CONTRATISTA</w:t>
      </w:r>
      <w:r w:rsidRPr="008C3803">
        <w:rPr>
          <w:rFonts w:asciiTheme="minorHAnsi" w:hAnsiTheme="minorHAnsi" w:cstheme="minorHAnsi"/>
          <w:spacing w:val="-8"/>
        </w:rPr>
        <w:t xml:space="preserve"> </w:t>
      </w:r>
      <w:r w:rsidRPr="008C3803">
        <w:rPr>
          <w:rFonts w:asciiTheme="minorHAnsi" w:hAnsiTheme="minorHAnsi" w:cstheme="minorHAnsi"/>
        </w:rPr>
        <w:t>SOBRE</w:t>
      </w:r>
      <w:r w:rsidRPr="008C3803">
        <w:rPr>
          <w:rFonts w:asciiTheme="minorHAnsi" w:hAnsiTheme="minorHAnsi" w:cstheme="minorHAnsi"/>
          <w:spacing w:val="-8"/>
        </w:rPr>
        <w:t xml:space="preserve"> </w:t>
      </w:r>
      <w:r w:rsidRPr="008C3803">
        <w:rPr>
          <w:rFonts w:asciiTheme="minorHAnsi" w:hAnsiTheme="minorHAnsi" w:cstheme="minorHAnsi"/>
        </w:rPr>
        <w:t>LAS</w:t>
      </w:r>
      <w:r w:rsidRPr="008C3803">
        <w:rPr>
          <w:rFonts w:asciiTheme="minorHAnsi" w:hAnsiTheme="minorHAnsi" w:cstheme="minorHAnsi"/>
          <w:spacing w:val="-7"/>
        </w:rPr>
        <w:t xml:space="preserve"> </w:t>
      </w:r>
      <w:r w:rsidRPr="008C3803">
        <w:rPr>
          <w:rFonts w:asciiTheme="minorHAnsi" w:hAnsiTheme="minorHAnsi" w:cstheme="minorHAnsi"/>
        </w:rPr>
        <w:t>ACTIVIDADES</w:t>
      </w:r>
      <w:r w:rsidRPr="008C3803">
        <w:rPr>
          <w:rFonts w:asciiTheme="minorHAnsi" w:hAnsiTheme="minorHAnsi" w:cstheme="minorHAnsi"/>
          <w:spacing w:val="-7"/>
        </w:rPr>
        <w:t xml:space="preserve"> </w:t>
      </w:r>
      <w:r w:rsidRPr="008C3803">
        <w:rPr>
          <w:rFonts w:asciiTheme="minorHAnsi" w:hAnsiTheme="minorHAnsi" w:cstheme="minorHAnsi"/>
          <w:spacing w:val="-10"/>
        </w:rPr>
        <w:t>O</w:t>
      </w:r>
    </w:p>
    <w:p w14:paraId="4EDC5138" w14:textId="77777777" w:rsidR="00983757" w:rsidRPr="00260C07" w:rsidRDefault="00000000" w:rsidP="00B45BFB">
      <w:pPr>
        <w:spacing w:before="1" w:line="276" w:lineRule="auto"/>
        <w:ind w:left="717" w:right="-3"/>
        <w:jc w:val="center"/>
        <w:rPr>
          <w:rFonts w:asciiTheme="minorHAnsi" w:hAnsiTheme="minorHAnsi" w:cstheme="minorHAnsi"/>
          <w:b/>
        </w:rPr>
      </w:pPr>
      <w:r w:rsidRPr="008C3803">
        <w:rPr>
          <w:rFonts w:asciiTheme="minorHAnsi" w:hAnsiTheme="minorHAnsi" w:cstheme="minorHAnsi"/>
          <w:b/>
          <w:spacing w:val="-2"/>
          <w:u w:val="single"/>
        </w:rPr>
        <w:t>PRODUCTOS</w:t>
      </w:r>
    </w:p>
    <w:p w14:paraId="7524B4C5" w14:textId="77777777" w:rsidR="00983757" w:rsidRPr="00260C07" w:rsidRDefault="00983757" w:rsidP="00B45BFB">
      <w:pPr>
        <w:pStyle w:val="Textoindependiente"/>
        <w:spacing w:before="60" w:line="276" w:lineRule="auto"/>
        <w:ind w:right="-3"/>
        <w:rPr>
          <w:rFonts w:asciiTheme="minorHAnsi" w:hAnsiTheme="minorHAnsi" w:cstheme="minorHAnsi"/>
          <w:b/>
        </w:rPr>
      </w:pPr>
    </w:p>
    <w:p w14:paraId="1C37EB32" w14:textId="77777777" w:rsidR="00983757" w:rsidRPr="00260C07" w:rsidRDefault="00000000"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rPr>
        <w:t xml:space="preserve">El </w:t>
      </w:r>
      <w:r w:rsidRPr="00260C07">
        <w:rPr>
          <w:rFonts w:asciiTheme="minorHAnsi" w:hAnsiTheme="minorHAnsi" w:cstheme="minorHAnsi"/>
          <w:b/>
        </w:rPr>
        <w:t xml:space="preserve">CONTRATISTA </w:t>
      </w:r>
      <w:r w:rsidRPr="00260C07">
        <w:rPr>
          <w:rFonts w:asciiTheme="minorHAnsi" w:hAnsiTheme="minorHAnsi" w:cstheme="minorHAnsi"/>
        </w:rPr>
        <w:t>deberá realizar las actividades y entregar los productos objeto del CONTRATO, en los plazos establecidos en el cronograma de trabajo aprobado por el Supervisor.</w:t>
      </w:r>
    </w:p>
    <w:p w14:paraId="0F2D4F20" w14:textId="77777777" w:rsidR="00260C07" w:rsidRPr="00260C07" w:rsidRDefault="00260C07" w:rsidP="00B45BFB">
      <w:pPr>
        <w:pStyle w:val="Textoindependiente"/>
        <w:spacing w:line="276" w:lineRule="auto"/>
        <w:ind w:left="282" w:right="-3"/>
        <w:jc w:val="both"/>
        <w:rPr>
          <w:rFonts w:asciiTheme="minorHAnsi" w:hAnsiTheme="minorHAnsi" w:cstheme="minorHAnsi"/>
        </w:rPr>
      </w:pPr>
    </w:p>
    <w:p w14:paraId="284699EF" w14:textId="77777777" w:rsidR="00983757" w:rsidRPr="00260C07" w:rsidRDefault="00000000" w:rsidP="00B45BFB">
      <w:pPr>
        <w:pStyle w:val="Textoindependiente"/>
        <w:spacing w:before="1" w:line="276" w:lineRule="auto"/>
        <w:ind w:left="282" w:right="-3"/>
        <w:jc w:val="both"/>
        <w:rPr>
          <w:rFonts w:asciiTheme="minorHAnsi" w:hAnsiTheme="minorHAnsi" w:cstheme="minorHAnsi"/>
        </w:rPr>
      </w:pPr>
      <w:r w:rsidRPr="00260C07">
        <w:rPr>
          <w:rFonts w:asciiTheme="minorHAnsi" w:hAnsiTheme="minorHAnsi" w:cstheme="minorHAnsi"/>
        </w:rPr>
        <w:t xml:space="preserve">La responsabilidad por la calidad de los servicios y productos objeto del CONTRATO corresponde única y exclusivamente al </w:t>
      </w:r>
      <w:r w:rsidRPr="00260C07">
        <w:rPr>
          <w:rFonts w:asciiTheme="minorHAnsi" w:hAnsiTheme="minorHAnsi" w:cstheme="minorHAnsi"/>
          <w:b/>
        </w:rPr>
        <w:t>CONTRATISTA</w:t>
      </w:r>
      <w:r w:rsidRPr="00260C07">
        <w:rPr>
          <w:rFonts w:asciiTheme="minorHAnsi" w:hAnsiTheme="minorHAnsi" w:cstheme="minorHAnsi"/>
        </w:rPr>
        <w:t xml:space="preserve">, y cualquier revisión, comprobación o inspección que realice el Supervisor sobre las actividades, procesos, productos, actualizaciones, migraciones y demás elementos propios del CONTRATO, a ser implementados, desarrollados, realizados o entregados por el </w:t>
      </w:r>
      <w:r w:rsidRPr="00260C07">
        <w:rPr>
          <w:rFonts w:asciiTheme="minorHAnsi" w:hAnsiTheme="minorHAnsi" w:cstheme="minorHAnsi"/>
          <w:b/>
        </w:rPr>
        <w:t>CONTRATISTA</w:t>
      </w:r>
      <w:r w:rsidRPr="00260C07">
        <w:rPr>
          <w:rFonts w:asciiTheme="minorHAnsi" w:hAnsiTheme="minorHAnsi" w:cstheme="minorHAnsi"/>
        </w:rPr>
        <w:t>, no eximirá a éste de su responsabilidad por el debido cumplimiento de las obligaciones que emanen del Contrato.</w:t>
      </w:r>
    </w:p>
    <w:p w14:paraId="5AAA0468" w14:textId="77777777" w:rsidR="00260C07" w:rsidRPr="00260C07" w:rsidRDefault="00260C07" w:rsidP="00B45BFB">
      <w:pPr>
        <w:pStyle w:val="Textoindependiente"/>
        <w:spacing w:before="1" w:line="276" w:lineRule="auto"/>
        <w:ind w:left="282" w:right="-3"/>
        <w:jc w:val="both"/>
        <w:rPr>
          <w:rFonts w:asciiTheme="minorHAnsi" w:hAnsiTheme="minorHAnsi" w:cstheme="minorHAnsi"/>
        </w:rPr>
      </w:pPr>
    </w:p>
    <w:p w14:paraId="378C2537" w14:textId="77777777" w:rsidR="00983757" w:rsidRPr="00260C07" w:rsidRDefault="00000000"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rPr>
        <w:t>El</w:t>
      </w:r>
      <w:r w:rsidRPr="00260C07">
        <w:rPr>
          <w:rFonts w:asciiTheme="minorHAnsi" w:hAnsiTheme="minorHAnsi" w:cstheme="minorHAnsi"/>
          <w:spacing w:val="-2"/>
        </w:rPr>
        <w:t xml:space="preserve"> </w:t>
      </w:r>
      <w:r w:rsidRPr="00260C07">
        <w:rPr>
          <w:rFonts w:asciiTheme="minorHAnsi" w:hAnsiTheme="minorHAnsi" w:cstheme="minorHAnsi"/>
        </w:rPr>
        <w:t>Supervisor</w:t>
      </w:r>
      <w:r w:rsidRPr="00260C07">
        <w:rPr>
          <w:rFonts w:asciiTheme="minorHAnsi" w:hAnsiTheme="minorHAnsi" w:cstheme="minorHAnsi"/>
          <w:spacing w:val="-5"/>
        </w:rPr>
        <w:t xml:space="preserve"> </w:t>
      </w:r>
      <w:r w:rsidRPr="00260C07">
        <w:rPr>
          <w:rFonts w:asciiTheme="minorHAnsi" w:hAnsiTheme="minorHAnsi" w:cstheme="minorHAnsi"/>
        </w:rPr>
        <w:t>emitirá</w:t>
      </w:r>
      <w:r w:rsidRPr="00260C07">
        <w:rPr>
          <w:rFonts w:asciiTheme="minorHAnsi" w:hAnsiTheme="minorHAnsi" w:cstheme="minorHAnsi"/>
          <w:spacing w:val="-7"/>
        </w:rPr>
        <w:t xml:space="preserve"> </w:t>
      </w:r>
      <w:r w:rsidRPr="00260C07">
        <w:rPr>
          <w:rFonts w:asciiTheme="minorHAnsi" w:hAnsiTheme="minorHAnsi" w:cstheme="minorHAnsi"/>
        </w:rPr>
        <w:t>observaciones</w:t>
      </w:r>
      <w:r w:rsidRPr="00260C07">
        <w:rPr>
          <w:rFonts w:asciiTheme="minorHAnsi" w:hAnsiTheme="minorHAnsi" w:cstheme="minorHAnsi"/>
          <w:spacing w:val="-4"/>
        </w:rPr>
        <w:t xml:space="preserve"> </w:t>
      </w:r>
      <w:r w:rsidRPr="00260C07">
        <w:rPr>
          <w:rFonts w:asciiTheme="minorHAnsi" w:hAnsiTheme="minorHAnsi" w:cstheme="minorHAnsi"/>
        </w:rPr>
        <w:t>debidamente</w:t>
      </w:r>
      <w:r w:rsidRPr="00260C07">
        <w:rPr>
          <w:rFonts w:asciiTheme="minorHAnsi" w:hAnsiTheme="minorHAnsi" w:cstheme="minorHAnsi"/>
          <w:spacing w:val="-4"/>
        </w:rPr>
        <w:t xml:space="preserve"> </w:t>
      </w:r>
      <w:r w:rsidRPr="00260C07">
        <w:rPr>
          <w:rFonts w:asciiTheme="minorHAnsi" w:hAnsiTheme="minorHAnsi" w:cstheme="minorHAnsi"/>
        </w:rPr>
        <w:t>soportadas</w:t>
      </w:r>
      <w:r w:rsidRPr="00260C07">
        <w:rPr>
          <w:rFonts w:asciiTheme="minorHAnsi" w:hAnsiTheme="minorHAnsi" w:cstheme="minorHAnsi"/>
          <w:spacing w:val="-5"/>
        </w:rPr>
        <w:t xml:space="preserve"> </w:t>
      </w:r>
      <w:r w:rsidRPr="00260C07">
        <w:rPr>
          <w:rFonts w:asciiTheme="minorHAnsi" w:hAnsiTheme="minorHAnsi" w:cstheme="minorHAnsi"/>
        </w:rPr>
        <w:t>para</w:t>
      </w:r>
      <w:r w:rsidRPr="00260C07">
        <w:rPr>
          <w:rFonts w:asciiTheme="minorHAnsi" w:hAnsiTheme="minorHAnsi" w:cstheme="minorHAnsi"/>
          <w:spacing w:val="-6"/>
        </w:rPr>
        <w:t xml:space="preserve"> </w:t>
      </w:r>
      <w:r w:rsidRPr="00260C07">
        <w:rPr>
          <w:rFonts w:asciiTheme="minorHAnsi" w:hAnsiTheme="minorHAnsi" w:cstheme="minorHAnsi"/>
        </w:rPr>
        <w:t>indicar</w:t>
      </w:r>
      <w:r w:rsidRPr="00260C07">
        <w:rPr>
          <w:rFonts w:asciiTheme="minorHAnsi" w:hAnsiTheme="minorHAnsi" w:cstheme="minorHAnsi"/>
          <w:spacing w:val="-2"/>
        </w:rPr>
        <w:t xml:space="preserve"> </w:t>
      </w:r>
      <w:r w:rsidRPr="00260C07">
        <w:rPr>
          <w:rFonts w:asciiTheme="minorHAnsi" w:hAnsiTheme="minorHAnsi" w:cstheme="minorHAnsi"/>
        </w:rPr>
        <w:t>si</w:t>
      </w:r>
      <w:r w:rsidRPr="00260C07">
        <w:rPr>
          <w:rFonts w:asciiTheme="minorHAnsi" w:hAnsiTheme="minorHAnsi" w:cstheme="minorHAnsi"/>
          <w:spacing w:val="-5"/>
        </w:rPr>
        <w:t xml:space="preserve"> </w:t>
      </w:r>
      <w:r w:rsidRPr="00260C07">
        <w:rPr>
          <w:rFonts w:asciiTheme="minorHAnsi" w:hAnsiTheme="minorHAnsi" w:cstheme="minorHAnsi"/>
        </w:rPr>
        <w:t>la</w:t>
      </w:r>
      <w:r w:rsidRPr="00260C07">
        <w:rPr>
          <w:rFonts w:asciiTheme="minorHAnsi" w:hAnsiTheme="minorHAnsi" w:cstheme="minorHAnsi"/>
          <w:spacing w:val="-5"/>
        </w:rPr>
        <w:t xml:space="preserve"> </w:t>
      </w:r>
      <w:r w:rsidRPr="00260C07">
        <w:rPr>
          <w:rFonts w:asciiTheme="minorHAnsi" w:hAnsiTheme="minorHAnsi" w:cstheme="minorHAnsi"/>
        </w:rPr>
        <w:t>actividad</w:t>
      </w:r>
      <w:r w:rsidRPr="00260C07">
        <w:rPr>
          <w:rFonts w:asciiTheme="minorHAnsi" w:hAnsiTheme="minorHAnsi" w:cstheme="minorHAnsi"/>
          <w:spacing w:val="-3"/>
        </w:rPr>
        <w:t xml:space="preserve"> </w:t>
      </w:r>
      <w:r w:rsidRPr="00260C07">
        <w:rPr>
          <w:rFonts w:asciiTheme="minorHAnsi" w:hAnsiTheme="minorHAnsi" w:cstheme="minorHAnsi"/>
        </w:rPr>
        <w:t>realizada</w:t>
      </w:r>
      <w:r w:rsidRPr="00260C07">
        <w:rPr>
          <w:rFonts w:asciiTheme="minorHAnsi" w:hAnsiTheme="minorHAnsi" w:cstheme="minorHAnsi"/>
          <w:spacing w:val="-7"/>
        </w:rPr>
        <w:t xml:space="preserve"> </w:t>
      </w:r>
      <w:r w:rsidRPr="00260C07">
        <w:rPr>
          <w:rFonts w:asciiTheme="minorHAnsi" w:hAnsiTheme="minorHAnsi" w:cstheme="minorHAnsi"/>
        </w:rPr>
        <w:t>o el</w:t>
      </w:r>
      <w:r w:rsidRPr="00260C07">
        <w:rPr>
          <w:rFonts w:asciiTheme="minorHAnsi" w:hAnsiTheme="minorHAnsi" w:cstheme="minorHAnsi"/>
          <w:spacing w:val="-8"/>
        </w:rPr>
        <w:t xml:space="preserve"> </w:t>
      </w:r>
      <w:r w:rsidRPr="00260C07">
        <w:rPr>
          <w:rFonts w:asciiTheme="minorHAnsi" w:hAnsiTheme="minorHAnsi" w:cstheme="minorHAnsi"/>
        </w:rPr>
        <w:t>producto</w:t>
      </w:r>
      <w:r w:rsidRPr="00260C07">
        <w:rPr>
          <w:rFonts w:asciiTheme="minorHAnsi" w:hAnsiTheme="minorHAnsi" w:cstheme="minorHAnsi"/>
          <w:spacing w:val="-4"/>
        </w:rPr>
        <w:t xml:space="preserve"> </w:t>
      </w:r>
      <w:r w:rsidRPr="00260C07">
        <w:rPr>
          <w:rFonts w:asciiTheme="minorHAnsi" w:hAnsiTheme="minorHAnsi" w:cstheme="minorHAnsi"/>
        </w:rPr>
        <w:t>entregado</w:t>
      </w:r>
      <w:r w:rsidRPr="00260C07">
        <w:rPr>
          <w:rFonts w:asciiTheme="minorHAnsi" w:hAnsiTheme="minorHAnsi" w:cstheme="minorHAnsi"/>
          <w:spacing w:val="-4"/>
        </w:rPr>
        <w:t xml:space="preserve"> </w:t>
      </w:r>
      <w:r w:rsidRPr="00260C07">
        <w:rPr>
          <w:rFonts w:asciiTheme="minorHAnsi" w:hAnsiTheme="minorHAnsi" w:cstheme="minorHAnsi"/>
        </w:rPr>
        <w:t>están</w:t>
      </w:r>
      <w:r w:rsidRPr="00260C07">
        <w:rPr>
          <w:rFonts w:asciiTheme="minorHAnsi" w:hAnsiTheme="minorHAnsi" w:cstheme="minorHAnsi"/>
          <w:spacing w:val="-6"/>
        </w:rPr>
        <w:t xml:space="preserve"> </w:t>
      </w:r>
      <w:r w:rsidRPr="00260C07">
        <w:rPr>
          <w:rFonts w:asciiTheme="minorHAnsi" w:hAnsiTheme="minorHAnsi" w:cstheme="minorHAnsi"/>
        </w:rPr>
        <w:t>o</w:t>
      </w:r>
      <w:r w:rsidRPr="00260C07">
        <w:rPr>
          <w:rFonts w:asciiTheme="minorHAnsi" w:hAnsiTheme="minorHAnsi" w:cstheme="minorHAnsi"/>
          <w:spacing w:val="-5"/>
        </w:rPr>
        <w:t xml:space="preserve"> </w:t>
      </w:r>
      <w:r w:rsidRPr="00260C07">
        <w:rPr>
          <w:rFonts w:asciiTheme="minorHAnsi" w:hAnsiTheme="minorHAnsi" w:cstheme="minorHAnsi"/>
        </w:rPr>
        <w:t>no</w:t>
      </w:r>
      <w:r w:rsidRPr="00260C07">
        <w:rPr>
          <w:rFonts w:asciiTheme="minorHAnsi" w:hAnsiTheme="minorHAnsi" w:cstheme="minorHAnsi"/>
          <w:spacing w:val="-4"/>
        </w:rPr>
        <w:t xml:space="preserve"> </w:t>
      </w:r>
      <w:r w:rsidRPr="00260C07">
        <w:rPr>
          <w:rFonts w:asciiTheme="minorHAnsi" w:hAnsiTheme="minorHAnsi" w:cstheme="minorHAnsi"/>
        </w:rPr>
        <w:t>a</w:t>
      </w:r>
      <w:r w:rsidRPr="00260C07">
        <w:rPr>
          <w:rFonts w:asciiTheme="minorHAnsi" w:hAnsiTheme="minorHAnsi" w:cstheme="minorHAnsi"/>
          <w:spacing w:val="-5"/>
        </w:rPr>
        <w:t xml:space="preserve"> </w:t>
      </w:r>
      <w:r w:rsidRPr="00260C07">
        <w:rPr>
          <w:rFonts w:asciiTheme="minorHAnsi" w:hAnsiTheme="minorHAnsi" w:cstheme="minorHAnsi"/>
        </w:rPr>
        <w:t>satisfacción,</w:t>
      </w:r>
      <w:r w:rsidRPr="00260C07">
        <w:rPr>
          <w:rFonts w:asciiTheme="minorHAnsi" w:hAnsiTheme="minorHAnsi" w:cstheme="minorHAnsi"/>
          <w:spacing w:val="-5"/>
        </w:rPr>
        <w:t xml:space="preserve"> </w:t>
      </w:r>
      <w:r w:rsidRPr="00260C07">
        <w:rPr>
          <w:rFonts w:asciiTheme="minorHAnsi" w:hAnsiTheme="minorHAnsi" w:cstheme="minorHAnsi"/>
        </w:rPr>
        <w:t>de</w:t>
      </w:r>
      <w:r w:rsidRPr="00260C07">
        <w:rPr>
          <w:rFonts w:asciiTheme="minorHAnsi" w:hAnsiTheme="minorHAnsi" w:cstheme="minorHAnsi"/>
          <w:spacing w:val="-5"/>
        </w:rPr>
        <w:t xml:space="preserve"> </w:t>
      </w:r>
      <w:r w:rsidRPr="00260C07">
        <w:rPr>
          <w:rFonts w:asciiTheme="minorHAnsi" w:hAnsiTheme="minorHAnsi" w:cstheme="minorHAnsi"/>
        </w:rPr>
        <w:t>conformidad</w:t>
      </w:r>
      <w:r w:rsidRPr="00260C07">
        <w:rPr>
          <w:rFonts w:asciiTheme="minorHAnsi" w:hAnsiTheme="minorHAnsi" w:cstheme="minorHAnsi"/>
          <w:spacing w:val="-6"/>
        </w:rPr>
        <w:t xml:space="preserve"> </w:t>
      </w:r>
      <w:r w:rsidRPr="00260C07">
        <w:rPr>
          <w:rFonts w:asciiTheme="minorHAnsi" w:hAnsiTheme="minorHAnsi" w:cstheme="minorHAnsi"/>
        </w:rPr>
        <w:t>con</w:t>
      </w:r>
      <w:r w:rsidRPr="00260C07">
        <w:rPr>
          <w:rFonts w:asciiTheme="minorHAnsi" w:hAnsiTheme="minorHAnsi" w:cstheme="minorHAnsi"/>
          <w:spacing w:val="-7"/>
        </w:rPr>
        <w:t xml:space="preserve"> </w:t>
      </w:r>
      <w:r w:rsidRPr="00260C07">
        <w:rPr>
          <w:rFonts w:asciiTheme="minorHAnsi" w:hAnsiTheme="minorHAnsi" w:cstheme="minorHAnsi"/>
        </w:rPr>
        <w:t>lo</w:t>
      </w:r>
      <w:r w:rsidRPr="00260C07">
        <w:rPr>
          <w:rFonts w:asciiTheme="minorHAnsi" w:hAnsiTheme="minorHAnsi" w:cstheme="minorHAnsi"/>
          <w:spacing w:val="-4"/>
        </w:rPr>
        <w:t xml:space="preserve"> </w:t>
      </w:r>
      <w:r w:rsidRPr="00260C07">
        <w:rPr>
          <w:rFonts w:asciiTheme="minorHAnsi" w:hAnsiTheme="minorHAnsi" w:cstheme="minorHAnsi"/>
        </w:rPr>
        <w:t>estipulado</w:t>
      </w:r>
      <w:r w:rsidRPr="00260C07">
        <w:rPr>
          <w:rFonts w:asciiTheme="minorHAnsi" w:hAnsiTheme="minorHAnsi" w:cstheme="minorHAnsi"/>
          <w:spacing w:val="-4"/>
        </w:rPr>
        <w:t xml:space="preserve"> </w:t>
      </w:r>
      <w:r w:rsidRPr="00260C07">
        <w:rPr>
          <w:rFonts w:asciiTheme="minorHAnsi" w:hAnsiTheme="minorHAnsi" w:cstheme="minorHAnsi"/>
        </w:rPr>
        <w:t>en</w:t>
      </w:r>
      <w:r w:rsidRPr="00260C07">
        <w:rPr>
          <w:rFonts w:asciiTheme="minorHAnsi" w:hAnsiTheme="minorHAnsi" w:cstheme="minorHAnsi"/>
          <w:spacing w:val="-6"/>
        </w:rPr>
        <w:t xml:space="preserve"> </w:t>
      </w:r>
      <w:r w:rsidRPr="00260C07">
        <w:rPr>
          <w:rFonts w:asciiTheme="minorHAnsi" w:hAnsiTheme="minorHAnsi" w:cstheme="minorHAnsi"/>
        </w:rPr>
        <w:t>el</w:t>
      </w:r>
      <w:r w:rsidRPr="00260C07">
        <w:rPr>
          <w:rFonts w:asciiTheme="minorHAnsi" w:hAnsiTheme="minorHAnsi" w:cstheme="minorHAnsi"/>
          <w:spacing w:val="-3"/>
        </w:rPr>
        <w:t xml:space="preserve"> </w:t>
      </w:r>
      <w:r w:rsidRPr="00260C07">
        <w:rPr>
          <w:rFonts w:asciiTheme="minorHAnsi" w:hAnsiTheme="minorHAnsi" w:cstheme="minorHAnsi"/>
          <w:spacing w:val="-2"/>
        </w:rPr>
        <w:t>CONTRATO.</w:t>
      </w:r>
    </w:p>
    <w:p w14:paraId="167C7C16" w14:textId="77777777" w:rsidR="00983757" w:rsidRPr="00260C07" w:rsidRDefault="00983757" w:rsidP="00B45BFB">
      <w:pPr>
        <w:pStyle w:val="Textoindependiente"/>
        <w:spacing w:line="276" w:lineRule="auto"/>
        <w:ind w:right="-3"/>
        <w:rPr>
          <w:rFonts w:asciiTheme="minorHAnsi" w:hAnsiTheme="minorHAnsi" w:cstheme="minorHAnsi"/>
        </w:rPr>
      </w:pPr>
    </w:p>
    <w:p w14:paraId="40B107F2" w14:textId="77777777" w:rsidR="00983757" w:rsidRPr="00260C07" w:rsidRDefault="00000000"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rPr>
        <w:t>El</w:t>
      </w:r>
      <w:r w:rsidRPr="00260C07">
        <w:rPr>
          <w:rFonts w:asciiTheme="minorHAnsi" w:hAnsiTheme="minorHAnsi" w:cstheme="minorHAnsi"/>
          <w:spacing w:val="-7"/>
        </w:rPr>
        <w:t xml:space="preserve"> </w:t>
      </w:r>
      <w:r w:rsidRPr="00260C07">
        <w:rPr>
          <w:rFonts w:asciiTheme="minorHAnsi" w:hAnsiTheme="minorHAnsi" w:cstheme="minorHAnsi"/>
          <w:b/>
        </w:rPr>
        <w:t>CONTRATISTA</w:t>
      </w:r>
      <w:r w:rsidRPr="00260C07">
        <w:rPr>
          <w:rFonts w:asciiTheme="minorHAnsi" w:hAnsiTheme="minorHAnsi" w:cstheme="minorHAnsi"/>
          <w:b/>
          <w:spacing w:val="-6"/>
        </w:rPr>
        <w:t xml:space="preserve"> </w:t>
      </w:r>
      <w:r w:rsidRPr="00260C07">
        <w:rPr>
          <w:rFonts w:asciiTheme="minorHAnsi" w:hAnsiTheme="minorHAnsi" w:cstheme="minorHAnsi"/>
        </w:rPr>
        <w:t>deberá</w:t>
      </w:r>
      <w:r w:rsidRPr="00260C07">
        <w:rPr>
          <w:rFonts w:asciiTheme="minorHAnsi" w:hAnsiTheme="minorHAnsi" w:cstheme="minorHAnsi"/>
          <w:spacing w:val="-7"/>
        </w:rPr>
        <w:t xml:space="preserve"> </w:t>
      </w:r>
      <w:r w:rsidRPr="00260C07">
        <w:rPr>
          <w:rFonts w:asciiTheme="minorHAnsi" w:hAnsiTheme="minorHAnsi" w:cstheme="minorHAnsi"/>
        </w:rPr>
        <w:t>rehacer</w:t>
      </w:r>
      <w:r w:rsidRPr="00260C07">
        <w:rPr>
          <w:rFonts w:asciiTheme="minorHAnsi" w:hAnsiTheme="minorHAnsi" w:cstheme="minorHAnsi"/>
          <w:spacing w:val="-6"/>
        </w:rPr>
        <w:t xml:space="preserve"> </w:t>
      </w:r>
      <w:r w:rsidRPr="00260C07">
        <w:rPr>
          <w:rFonts w:asciiTheme="minorHAnsi" w:hAnsiTheme="minorHAnsi" w:cstheme="minorHAnsi"/>
        </w:rPr>
        <w:t>a</w:t>
      </w:r>
      <w:r w:rsidRPr="00260C07">
        <w:rPr>
          <w:rFonts w:asciiTheme="minorHAnsi" w:hAnsiTheme="minorHAnsi" w:cstheme="minorHAnsi"/>
          <w:spacing w:val="-7"/>
        </w:rPr>
        <w:t xml:space="preserve"> </w:t>
      </w:r>
      <w:r w:rsidRPr="00260C07">
        <w:rPr>
          <w:rFonts w:asciiTheme="minorHAnsi" w:hAnsiTheme="minorHAnsi" w:cstheme="minorHAnsi"/>
        </w:rPr>
        <w:t>su</w:t>
      </w:r>
      <w:r w:rsidRPr="00260C07">
        <w:rPr>
          <w:rFonts w:asciiTheme="minorHAnsi" w:hAnsiTheme="minorHAnsi" w:cstheme="minorHAnsi"/>
          <w:spacing w:val="-10"/>
        </w:rPr>
        <w:t xml:space="preserve"> </w:t>
      </w:r>
      <w:r w:rsidRPr="00260C07">
        <w:rPr>
          <w:rFonts w:asciiTheme="minorHAnsi" w:hAnsiTheme="minorHAnsi" w:cstheme="minorHAnsi"/>
        </w:rPr>
        <w:t>costa</w:t>
      </w:r>
      <w:r w:rsidRPr="00260C07">
        <w:rPr>
          <w:rFonts w:asciiTheme="minorHAnsi" w:hAnsiTheme="minorHAnsi" w:cstheme="minorHAnsi"/>
          <w:spacing w:val="-6"/>
        </w:rPr>
        <w:t xml:space="preserve"> </w:t>
      </w:r>
      <w:r w:rsidRPr="00260C07">
        <w:rPr>
          <w:rFonts w:asciiTheme="minorHAnsi" w:hAnsiTheme="minorHAnsi" w:cstheme="minorHAnsi"/>
        </w:rPr>
        <w:t>los</w:t>
      </w:r>
      <w:r w:rsidRPr="00260C07">
        <w:rPr>
          <w:rFonts w:asciiTheme="minorHAnsi" w:hAnsiTheme="minorHAnsi" w:cstheme="minorHAnsi"/>
          <w:spacing w:val="-7"/>
        </w:rPr>
        <w:t xml:space="preserve"> </w:t>
      </w:r>
      <w:r w:rsidRPr="00260C07">
        <w:rPr>
          <w:rFonts w:asciiTheme="minorHAnsi" w:hAnsiTheme="minorHAnsi" w:cstheme="minorHAnsi"/>
        </w:rPr>
        <w:t>servicios</w:t>
      </w:r>
      <w:r w:rsidRPr="00260C07">
        <w:rPr>
          <w:rFonts w:asciiTheme="minorHAnsi" w:hAnsiTheme="minorHAnsi" w:cstheme="minorHAnsi"/>
          <w:spacing w:val="-7"/>
        </w:rPr>
        <w:t xml:space="preserve"> </w:t>
      </w:r>
      <w:r w:rsidRPr="00260C07">
        <w:rPr>
          <w:rFonts w:asciiTheme="minorHAnsi" w:hAnsiTheme="minorHAnsi" w:cstheme="minorHAnsi"/>
        </w:rPr>
        <w:t>mal</w:t>
      </w:r>
      <w:r w:rsidRPr="00260C07">
        <w:rPr>
          <w:rFonts w:asciiTheme="minorHAnsi" w:hAnsiTheme="minorHAnsi" w:cstheme="minorHAnsi"/>
          <w:spacing w:val="-9"/>
        </w:rPr>
        <w:t xml:space="preserve"> </w:t>
      </w:r>
      <w:r w:rsidRPr="00260C07">
        <w:rPr>
          <w:rFonts w:asciiTheme="minorHAnsi" w:hAnsiTheme="minorHAnsi" w:cstheme="minorHAnsi"/>
        </w:rPr>
        <w:t>ejecutados</w:t>
      </w:r>
      <w:r w:rsidRPr="00260C07">
        <w:rPr>
          <w:rFonts w:asciiTheme="minorHAnsi" w:hAnsiTheme="minorHAnsi" w:cstheme="minorHAnsi"/>
          <w:spacing w:val="-9"/>
        </w:rPr>
        <w:t xml:space="preserve"> </w:t>
      </w:r>
      <w:r w:rsidRPr="00260C07">
        <w:rPr>
          <w:rFonts w:asciiTheme="minorHAnsi" w:hAnsiTheme="minorHAnsi" w:cstheme="minorHAnsi"/>
        </w:rPr>
        <w:t>o</w:t>
      </w:r>
      <w:r w:rsidRPr="00260C07">
        <w:rPr>
          <w:rFonts w:asciiTheme="minorHAnsi" w:hAnsiTheme="minorHAnsi" w:cstheme="minorHAnsi"/>
          <w:spacing w:val="-8"/>
        </w:rPr>
        <w:t xml:space="preserve"> </w:t>
      </w:r>
      <w:r w:rsidRPr="00260C07">
        <w:rPr>
          <w:rFonts w:asciiTheme="minorHAnsi" w:hAnsiTheme="minorHAnsi" w:cstheme="minorHAnsi"/>
        </w:rPr>
        <w:t>los</w:t>
      </w:r>
      <w:r w:rsidRPr="00260C07">
        <w:rPr>
          <w:rFonts w:asciiTheme="minorHAnsi" w:hAnsiTheme="minorHAnsi" w:cstheme="minorHAnsi"/>
          <w:spacing w:val="-9"/>
        </w:rPr>
        <w:t xml:space="preserve"> </w:t>
      </w:r>
      <w:r w:rsidRPr="00260C07">
        <w:rPr>
          <w:rFonts w:asciiTheme="minorHAnsi" w:hAnsiTheme="minorHAnsi" w:cstheme="minorHAnsi"/>
        </w:rPr>
        <w:t>productos</w:t>
      </w:r>
      <w:r w:rsidRPr="00260C07">
        <w:rPr>
          <w:rFonts w:asciiTheme="minorHAnsi" w:hAnsiTheme="minorHAnsi" w:cstheme="minorHAnsi"/>
          <w:spacing w:val="-9"/>
        </w:rPr>
        <w:t xml:space="preserve"> </w:t>
      </w:r>
      <w:r w:rsidRPr="00260C07">
        <w:rPr>
          <w:rFonts w:asciiTheme="minorHAnsi" w:hAnsiTheme="minorHAnsi" w:cstheme="minorHAnsi"/>
        </w:rPr>
        <w:t>entregables objeto</w:t>
      </w:r>
      <w:r w:rsidRPr="00260C07">
        <w:rPr>
          <w:rFonts w:asciiTheme="minorHAnsi" w:hAnsiTheme="minorHAnsi" w:cstheme="minorHAnsi"/>
          <w:spacing w:val="-2"/>
        </w:rPr>
        <w:t xml:space="preserve"> </w:t>
      </w:r>
      <w:r w:rsidRPr="00260C07">
        <w:rPr>
          <w:rFonts w:asciiTheme="minorHAnsi" w:hAnsiTheme="minorHAnsi" w:cstheme="minorHAnsi"/>
        </w:rPr>
        <w:t>del CONTRATO en</w:t>
      </w:r>
      <w:r w:rsidRPr="00260C07">
        <w:rPr>
          <w:rFonts w:asciiTheme="minorHAnsi" w:hAnsiTheme="minorHAnsi" w:cstheme="minorHAnsi"/>
          <w:spacing w:val="-1"/>
        </w:rPr>
        <w:t xml:space="preserve"> </w:t>
      </w:r>
      <w:r w:rsidRPr="00260C07">
        <w:rPr>
          <w:rFonts w:asciiTheme="minorHAnsi" w:hAnsiTheme="minorHAnsi" w:cstheme="minorHAnsi"/>
        </w:rPr>
        <w:t>el</w:t>
      </w:r>
      <w:r w:rsidRPr="00260C07">
        <w:rPr>
          <w:rFonts w:asciiTheme="minorHAnsi" w:hAnsiTheme="minorHAnsi" w:cstheme="minorHAnsi"/>
          <w:spacing w:val="-3"/>
        </w:rPr>
        <w:t xml:space="preserve"> </w:t>
      </w:r>
      <w:r w:rsidRPr="00260C07">
        <w:rPr>
          <w:rFonts w:asciiTheme="minorHAnsi" w:hAnsiTheme="minorHAnsi" w:cstheme="minorHAnsi"/>
        </w:rPr>
        <w:t>término</w:t>
      </w:r>
      <w:r w:rsidRPr="00260C07">
        <w:rPr>
          <w:rFonts w:asciiTheme="minorHAnsi" w:hAnsiTheme="minorHAnsi" w:cstheme="minorHAnsi"/>
          <w:spacing w:val="-2"/>
        </w:rPr>
        <w:t xml:space="preserve"> </w:t>
      </w:r>
      <w:r w:rsidRPr="00260C07">
        <w:rPr>
          <w:rFonts w:asciiTheme="minorHAnsi" w:hAnsiTheme="minorHAnsi" w:cstheme="minorHAnsi"/>
        </w:rPr>
        <w:t>que</w:t>
      </w:r>
      <w:r w:rsidRPr="00260C07">
        <w:rPr>
          <w:rFonts w:asciiTheme="minorHAnsi" w:hAnsiTheme="minorHAnsi" w:cstheme="minorHAnsi"/>
          <w:spacing w:val="-3"/>
        </w:rPr>
        <w:t xml:space="preserve"> </w:t>
      </w:r>
      <w:r w:rsidRPr="00260C07">
        <w:rPr>
          <w:rFonts w:asciiTheme="minorHAnsi" w:hAnsiTheme="minorHAnsi" w:cstheme="minorHAnsi"/>
        </w:rPr>
        <w:t>el</w:t>
      </w:r>
      <w:r w:rsidRPr="00260C07">
        <w:rPr>
          <w:rFonts w:asciiTheme="minorHAnsi" w:hAnsiTheme="minorHAnsi" w:cstheme="minorHAnsi"/>
          <w:spacing w:val="-1"/>
        </w:rPr>
        <w:t xml:space="preserve"> </w:t>
      </w:r>
      <w:r w:rsidRPr="00260C07">
        <w:rPr>
          <w:rFonts w:asciiTheme="minorHAnsi" w:hAnsiTheme="minorHAnsi" w:cstheme="minorHAnsi"/>
        </w:rPr>
        <w:t>Supervisor</w:t>
      </w:r>
      <w:r w:rsidRPr="00260C07">
        <w:rPr>
          <w:rFonts w:asciiTheme="minorHAnsi" w:hAnsiTheme="minorHAnsi" w:cstheme="minorHAnsi"/>
          <w:spacing w:val="-1"/>
        </w:rPr>
        <w:t xml:space="preserve"> </w:t>
      </w:r>
      <w:r w:rsidRPr="00260C07">
        <w:rPr>
          <w:rFonts w:asciiTheme="minorHAnsi" w:hAnsiTheme="minorHAnsi" w:cstheme="minorHAnsi"/>
        </w:rPr>
        <w:t>le indique,</w:t>
      </w:r>
      <w:r w:rsidRPr="00260C07">
        <w:rPr>
          <w:rFonts w:asciiTheme="minorHAnsi" w:hAnsiTheme="minorHAnsi" w:cstheme="minorHAnsi"/>
          <w:spacing w:val="-3"/>
        </w:rPr>
        <w:t xml:space="preserve"> </w:t>
      </w:r>
      <w:r w:rsidRPr="00260C07">
        <w:rPr>
          <w:rFonts w:asciiTheme="minorHAnsi" w:hAnsiTheme="minorHAnsi" w:cstheme="minorHAnsi"/>
        </w:rPr>
        <w:t>sin</w:t>
      </w:r>
      <w:r w:rsidRPr="00260C07">
        <w:rPr>
          <w:rFonts w:asciiTheme="minorHAnsi" w:hAnsiTheme="minorHAnsi" w:cstheme="minorHAnsi"/>
          <w:spacing w:val="-2"/>
        </w:rPr>
        <w:t xml:space="preserve"> </w:t>
      </w:r>
      <w:r w:rsidRPr="00260C07">
        <w:rPr>
          <w:rFonts w:asciiTheme="minorHAnsi" w:hAnsiTheme="minorHAnsi" w:cstheme="minorHAnsi"/>
        </w:rPr>
        <w:t>que</w:t>
      </w:r>
      <w:r w:rsidRPr="00260C07">
        <w:rPr>
          <w:rFonts w:asciiTheme="minorHAnsi" w:hAnsiTheme="minorHAnsi" w:cstheme="minorHAnsi"/>
          <w:spacing w:val="-3"/>
        </w:rPr>
        <w:t xml:space="preserve"> </w:t>
      </w:r>
      <w:r w:rsidRPr="00260C07">
        <w:rPr>
          <w:rFonts w:asciiTheme="minorHAnsi" w:hAnsiTheme="minorHAnsi" w:cstheme="minorHAnsi"/>
        </w:rPr>
        <w:t>ello implique modificación al</w:t>
      </w:r>
      <w:r w:rsidRPr="00260C07">
        <w:rPr>
          <w:rFonts w:asciiTheme="minorHAnsi" w:hAnsiTheme="minorHAnsi" w:cstheme="minorHAnsi"/>
          <w:spacing w:val="-6"/>
        </w:rPr>
        <w:t xml:space="preserve"> </w:t>
      </w:r>
      <w:r w:rsidRPr="00260C07">
        <w:rPr>
          <w:rFonts w:asciiTheme="minorHAnsi" w:hAnsiTheme="minorHAnsi" w:cstheme="minorHAnsi"/>
        </w:rPr>
        <w:t>plazo</w:t>
      </w:r>
      <w:r w:rsidRPr="00260C07">
        <w:rPr>
          <w:rFonts w:asciiTheme="minorHAnsi" w:hAnsiTheme="minorHAnsi" w:cstheme="minorHAnsi"/>
          <w:spacing w:val="-4"/>
        </w:rPr>
        <w:t xml:space="preserve"> </w:t>
      </w:r>
      <w:r w:rsidRPr="00260C07">
        <w:rPr>
          <w:rFonts w:asciiTheme="minorHAnsi" w:hAnsiTheme="minorHAnsi" w:cstheme="minorHAnsi"/>
        </w:rPr>
        <w:t>del</w:t>
      </w:r>
      <w:r w:rsidRPr="00260C07">
        <w:rPr>
          <w:rFonts w:asciiTheme="minorHAnsi" w:hAnsiTheme="minorHAnsi" w:cstheme="minorHAnsi"/>
          <w:spacing w:val="-5"/>
        </w:rPr>
        <w:t xml:space="preserve"> </w:t>
      </w:r>
      <w:r w:rsidRPr="00260C07">
        <w:rPr>
          <w:rFonts w:asciiTheme="minorHAnsi" w:hAnsiTheme="minorHAnsi" w:cstheme="minorHAnsi"/>
        </w:rPr>
        <w:t>CONTRATO o</w:t>
      </w:r>
      <w:r w:rsidRPr="00260C07">
        <w:rPr>
          <w:rFonts w:asciiTheme="minorHAnsi" w:hAnsiTheme="minorHAnsi" w:cstheme="minorHAnsi"/>
          <w:spacing w:val="-4"/>
        </w:rPr>
        <w:t xml:space="preserve"> </w:t>
      </w:r>
      <w:r w:rsidRPr="00260C07">
        <w:rPr>
          <w:rFonts w:asciiTheme="minorHAnsi" w:hAnsiTheme="minorHAnsi" w:cstheme="minorHAnsi"/>
        </w:rPr>
        <w:t>al</w:t>
      </w:r>
      <w:r w:rsidRPr="00260C07">
        <w:rPr>
          <w:rFonts w:asciiTheme="minorHAnsi" w:hAnsiTheme="minorHAnsi" w:cstheme="minorHAnsi"/>
          <w:spacing w:val="-6"/>
        </w:rPr>
        <w:t xml:space="preserve"> </w:t>
      </w:r>
      <w:r w:rsidRPr="00260C07">
        <w:rPr>
          <w:rFonts w:asciiTheme="minorHAnsi" w:hAnsiTheme="minorHAnsi" w:cstheme="minorHAnsi"/>
        </w:rPr>
        <w:t>programa</w:t>
      </w:r>
      <w:r w:rsidRPr="00260C07">
        <w:rPr>
          <w:rFonts w:asciiTheme="minorHAnsi" w:hAnsiTheme="minorHAnsi" w:cstheme="minorHAnsi"/>
          <w:spacing w:val="-5"/>
        </w:rPr>
        <w:t xml:space="preserve"> </w:t>
      </w:r>
      <w:r w:rsidRPr="00260C07">
        <w:rPr>
          <w:rFonts w:asciiTheme="minorHAnsi" w:hAnsiTheme="minorHAnsi" w:cstheme="minorHAnsi"/>
        </w:rPr>
        <w:t>de</w:t>
      </w:r>
      <w:r w:rsidRPr="00260C07">
        <w:rPr>
          <w:rFonts w:asciiTheme="minorHAnsi" w:hAnsiTheme="minorHAnsi" w:cstheme="minorHAnsi"/>
          <w:spacing w:val="-5"/>
        </w:rPr>
        <w:t xml:space="preserve"> </w:t>
      </w:r>
      <w:r w:rsidRPr="00260C07">
        <w:rPr>
          <w:rFonts w:asciiTheme="minorHAnsi" w:hAnsiTheme="minorHAnsi" w:cstheme="minorHAnsi"/>
        </w:rPr>
        <w:t>trabajo,</w:t>
      </w:r>
      <w:r w:rsidRPr="00260C07">
        <w:rPr>
          <w:rFonts w:asciiTheme="minorHAnsi" w:hAnsiTheme="minorHAnsi" w:cstheme="minorHAnsi"/>
          <w:spacing w:val="-5"/>
        </w:rPr>
        <w:t xml:space="preserve"> </w:t>
      </w:r>
      <w:r w:rsidRPr="00260C07">
        <w:rPr>
          <w:rFonts w:asciiTheme="minorHAnsi" w:hAnsiTheme="minorHAnsi" w:cstheme="minorHAnsi"/>
        </w:rPr>
        <w:t>salvo</w:t>
      </w:r>
      <w:r w:rsidRPr="00260C07">
        <w:rPr>
          <w:rFonts w:asciiTheme="minorHAnsi" w:hAnsiTheme="minorHAnsi" w:cstheme="minorHAnsi"/>
          <w:spacing w:val="-6"/>
        </w:rPr>
        <w:t xml:space="preserve"> </w:t>
      </w:r>
      <w:r w:rsidRPr="00260C07">
        <w:rPr>
          <w:rFonts w:asciiTheme="minorHAnsi" w:hAnsiTheme="minorHAnsi" w:cstheme="minorHAnsi"/>
        </w:rPr>
        <w:t>que</w:t>
      </w:r>
      <w:r w:rsidRPr="00260C07">
        <w:rPr>
          <w:rFonts w:asciiTheme="minorHAnsi" w:hAnsiTheme="minorHAnsi" w:cstheme="minorHAnsi"/>
          <w:spacing w:val="-5"/>
        </w:rPr>
        <w:t xml:space="preserve"> </w:t>
      </w:r>
      <w:r w:rsidRPr="00260C07">
        <w:rPr>
          <w:rFonts w:asciiTheme="minorHAnsi" w:hAnsiTheme="minorHAnsi" w:cstheme="minorHAnsi"/>
        </w:rPr>
        <w:t>se</w:t>
      </w:r>
      <w:r w:rsidRPr="00260C07">
        <w:rPr>
          <w:rFonts w:asciiTheme="minorHAnsi" w:hAnsiTheme="minorHAnsi" w:cstheme="minorHAnsi"/>
          <w:spacing w:val="-5"/>
        </w:rPr>
        <w:t xml:space="preserve"> </w:t>
      </w:r>
      <w:r w:rsidRPr="00260C07">
        <w:rPr>
          <w:rFonts w:asciiTheme="minorHAnsi" w:hAnsiTheme="minorHAnsi" w:cstheme="minorHAnsi"/>
        </w:rPr>
        <w:t>acuerde</w:t>
      </w:r>
      <w:r w:rsidRPr="00260C07">
        <w:rPr>
          <w:rFonts w:asciiTheme="minorHAnsi" w:hAnsiTheme="minorHAnsi" w:cstheme="minorHAnsi"/>
          <w:spacing w:val="-5"/>
        </w:rPr>
        <w:t xml:space="preserve"> </w:t>
      </w:r>
      <w:r w:rsidRPr="00260C07">
        <w:rPr>
          <w:rFonts w:asciiTheme="minorHAnsi" w:hAnsiTheme="minorHAnsi" w:cstheme="minorHAnsi"/>
        </w:rPr>
        <w:t>algo</w:t>
      </w:r>
      <w:r w:rsidRPr="00260C07">
        <w:rPr>
          <w:rFonts w:asciiTheme="minorHAnsi" w:hAnsiTheme="minorHAnsi" w:cstheme="minorHAnsi"/>
          <w:spacing w:val="-4"/>
        </w:rPr>
        <w:t xml:space="preserve"> </w:t>
      </w:r>
      <w:r w:rsidRPr="00260C07">
        <w:rPr>
          <w:rFonts w:asciiTheme="minorHAnsi" w:hAnsiTheme="minorHAnsi" w:cstheme="minorHAnsi"/>
        </w:rPr>
        <w:t>diferente</w:t>
      </w:r>
      <w:r w:rsidRPr="00260C07">
        <w:rPr>
          <w:rFonts w:asciiTheme="minorHAnsi" w:hAnsiTheme="minorHAnsi" w:cstheme="minorHAnsi"/>
          <w:spacing w:val="-5"/>
        </w:rPr>
        <w:t xml:space="preserve"> </w:t>
      </w:r>
      <w:r w:rsidRPr="00260C07">
        <w:rPr>
          <w:rFonts w:asciiTheme="minorHAnsi" w:hAnsiTheme="minorHAnsi" w:cstheme="minorHAnsi"/>
        </w:rPr>
        <w:t>en</w:t>
      </w:r>
      <w:r w:rsidRPr="00260C07">
        <w:rPr>
          <w:rFonts w:asciiTheme="minorHAnsi" w:hAnsiTheme="minorHAnsi" w:cstheme="minorHAnsi"/>
          <w:spacing w:val="-6"/>
        </w:rPr>
        <w:t xml:space="preserve"> </w:t>
      </w:r>
      <w:r w:rsidRPr="00260C07">
        <w:rPr>
          <w:rFonts w:asciiTheme="minorHAnsi" w:hAnsiTheme="minorHAnsi" w:cstheme="minorHAnsi"/>
        </w:rPr>
        <w:t>documento escrito firmado por las Partes.</w:t>
      </w:r>
    </w:p>
    <w:p w14:paraId="5E33131F" w14:textId="77777777" w:rsidR="00260C07" w:rsidRPr="00260C07" w:rsidRDefault="00260C07" w:rsidP="00B45BFB">
      <w:pPr>
        <w:pStyle w:val="Textoindependiente"/>
        <w:spacing w:line="276" w:lineRule="auto"/>
        <w:ind w:left="282" w:right="-3"/>
        <w:jc w:val="both"/>
        <w:rPr>
          <w:rFonts w:asciiTheme="minorHAnsi" w:hAnsiTheme="minorHAnsi" w:cstheme="minorHAnsi"/>
        </w:rPr>
      </w:pPr>
    </w:p>
    <w:p w14:paraId="628AB258" w14:textId="77777777" w:rsidR="00983757" w:rsidRPr="00260C07" w:rsidRDefault="00000000"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rPr>
        <w:t xml:space="preserve">Si finalizado el plazo antes mencionado, el </w:t>
      </w:r>
      <w:r w:rsidRPr="00260C07">
        <w:rPr>
          <w:rFonts w:asciiTheme="minorHAnsi" w:hAnsiTheme="minorHAnsi" w:cstheme="minorHAnsi"/>
          <w:b/>
        </w:rPr>
        <w:t xml:space="preserve">CONTRATISTA </w:t>
      </w:r>
      <w:r w:rsidRPr="00260C07">
        <w:rPr>
          <w:rFonts w:asciiTheme="minorHAnsi" w:hAnsiTheme="minorHAnsi" w:cstheme="minorHAnsi"/>
        </w:rPr>
        <w:t>se abstiene de ejecutar las actividades o entregar</w:t>
      </w:r>
      <w:r w:rsidRPr="00260C07">
        <w:rPr>
          <w:rFonts w:asciiTheme="minorHAnsi" w:hAnsiTheme="minorHAnsi" w:cstheme="minorHAnsi"/>
          <w:spacing w:val="-11"/>
        </w:rPr>
        <w:t xml:space="preserve"> </w:t>
      </w:r>
      <w:r w:rsidRPr="00260C07">
        <w:rPr>
          <w:rFonts w:asciiTheme="minorHAnsi" w:hAnsiTheme="minorHAnsi" w:cstheme="minorHAnsi"/>
        </w:rPr>
        <w:t>los</w:t>
      </w:r>
      <w:r w:rsidRPr="00260C07">
        <w:rPr>
          <w:rFonts w:asciiTheme="minorHAnsi" w:hAnsiTheme="minorHAnsi" w:cstheme="minorHAnsi"/>
          <w:spacing w:val="-10"/>
        </w:rPr>
        <w:t xml:space="preserve"> </w:t>
      </w:r>
      <w:r w:rsidRPr="00260C07">
        <w:rPr>
          <w:rFonts w:asciiTheme="minorHAnsi" w:hAnsiTheme="minorHAnsi" w:cstheme="minorHAnsi"/>
        </w:rPr>
        <w:t>productos</w:t>
      </w:r>
      <w:r w:rsidRPr="00260C07">
        <w:rPr>
          <w:rFonts w:asciiTheme="minorHAnsi" w:hAnsiTheme="minorHAnsi" w:cstheme="minorHAnsi"/>
          <w:spacing w:val="-10"/>
        </w:rPr>
        <w:t xml:space="preserve"> </w:t>
      </w:r>
      <w:r w:rsidRPr="00260C07">
        <w:rPr>
          <w:rFonts w:asciiTheme="minorHAnsi" w:hAnsiTheme="minorHAnsi" w:cstheme="minorHAnsi"/>
        </w:rPr>
        <w:t>conforme</w:t>
      </w:r>
      <w:r w:rsidRPr="00260C07">
        <w:rPr>
          <w:rFonts w:asciiTheme="minorHAnsi" w:hAnsiTheme="minorHAnsi" w:cstheme="minorHAnsi"/>
          <w:spacing w:val="-9"/>
        </w:rPr>
        <w:t xml:space="preserve"> </w:t>
      </w:r>
      <w:r w:rsidRPr="00260C07">
        <w:rPr>
          <w:rFonts w:asciiTheme="minorHAnsi" w:hAnsiTheme="minorHAnsi" w:cstheme="minorHAnsi"/>
        </w:rPr>
        <w:t>las</w:t>
      </w:r>
      <w:r w:rsidRPr="00260C07">
        <w:rPr>
          <w:rFonts w:asciiTheme="minorHAnsi" w:hAnsiTheme="minorHAnsi" w:cstheme="minorHAnsi"/>
          <w:spacing w:val="-10"/>
        </w:rPr>
        <w:t xml:space="preserve"> </w:t>
      </w:r>
      <w:r w:rsidRPr="00260C07">
        <w:rPr>
          <w:rFonts w:asciiTheme="minorHAnsi" w:hAnsiTheme="minorHAnsi" w:cstheme="minorHAnsi"/>
        </w:rPr>
        <w:t>observaciones</w:t>
      </w:r>
      <w:r w:rsidRPr="00260C07">
        <w:rPr>
          <w:rFonts w:asciiTheme="minorHAnsi" w:hAnsiTheme="minorHAnsi" w:cstheme="minorHAnsi"/>
          <w:spacing w:val="-8"/>
        </w:rPr>
        <w:t xml:space="preserve"> </w:t>
      </w:r>
      <w:r w:rsidRPr="00260C07">
        <w:rPr>
          <w:rFonts w:asciiTheme="minorHAnsi" w:hAnsiTheme="minorHAnsi" w:cstheme="minorHAnsi"/>
        </w:rPr>
        <w:t>del</w:t>
      </w:r>
      <w:r w:rsidRPr="00260C07">
        <w:rPr>
          <w:rFonts w:asciiTheme="minorHAnsi" w:hAnsiTheme="minorHAnsi" w:cstheme="minorHAnsi"/>
          <w:spacing w:val="-10"/>
        </w:rPr>
        <w:t xml:space="preserve"> </w:t>
      </w:r>
      <w:r w:rsidRPr="00260C07">
        <w:rPr>
          <w:rFonts w:asciiTheme="minorHAnsi" w:hAnsiTheme="minorHAnsi" w:cstheme="minorHAnsi"/>
        </w:rPr>
        <w:t>Supervisor,</w:t>
      </w:r>
      <w:r w:rsidRPr="00260C07">
        <w:rPr>
          <w:rFonts w:asciiTheme="minorHAnsi" w:hAnsiTheme="minorHAnsi" w:cstheme="minorHAnsi"/>
          <w:spacing w:val="-10"/>
        </w:rPr>
        <w:t xml:space="preserve"> </w:t>
      </w:r>
      <w:r w:rsidRPr="00260C07">
        <w:rPr>
          <w:rFonts w:asciiTheme="minorHAnsi" w:hAnsiTheme="minorHAnsi" w:cstheme="minorHAnsi"/>
        </w:rPr>
        <w:t>se</w:t>
      </w:r>
      <w:r w:rsidRPr="00260C07">
        <w:rPr>
          <w:rFonts w:asciiTheme="minorHAnsi" w:hAnsiTheme="minorHAnsi" w:cstheme="minorHAnsi"/>
          <w:spacing w:val="-9"/>
        </w:rPr>
        <w:t xml:space="preserve"> </w:t>
      </w:r>
      <w:r w:rsidRPr="00260C07">
        <w:rPr>
          <w:rFonts w:asciiTheme="minorHAnsi" w:hAnsiTheme="minorHAnsi" w:cstheme="minorHAnsi"/>
        </w:rPr>
        <w:t>entenderá</w:t>
      </w:r>
      <w:r w:rsidRPr="00260C07">
        <w:rPr>
          <w:rFonts w:asciiTheme="minorHAnsi" w:hAnsiTheme="minorHAnsi" w:cstheme="minorHAnsi"/>
          <w:spacing w:val="-8"/>
        </w:rPr>
        <w:t xml:space="preserve"> </w:t>
      </w:r>
      <w:r w:rsidRPr="00260C07">
        <w:rPr>
          <w:rFonts w:asciiTheme="minorHAnsi" w:hAnsiTheme="minorHAnsi" w:cstheme="minorHAnsi"/>
        </w:rPr>
        <w:t>que</w:t>
      </w:r>
      <w:r w:rsidRPr="00260C07">
        <w:rPr>
          <w:rFonts w:asciiTheme="minorHAnsi" w:hAnsiTheme="minorHAnsi" w:cstheme="minorHAnsi"/>
          <w:spacing w:val="-7"/>
        </w:rPr>
        <w:t xml:space="preserve"> </w:t>
      </w:r>
      <w:r w:rsidRPr="00260C07">
        <w:rPr>
          <w:rFonts w:asciiTheme="minorHAnsi" w:hAnsiTheme="minorHAnsi" w:cstheme="minorHAnsi"/>
        </w:rPr>
        <w:t>las</w:t>
      </w:r>
      <w:r w:rsidRPr="00260C07">
        <w:rPr>
          <w:rFonts w:asciiTheme="minorHAnsi" w:hAnsiTheme="minorHAnsi" w:cstheme="minorHAnsi"/>
          <w:spacing w:val="-10"/>
        </w:rPr>
        <w:t xml:space="preserve"> </w:t>
      </w:r>
      <w:r w:rsidRPr="00260C07">
        <w:rPr>
          <w:rFonts w:asciiTheme="minorHAnsi" w:hAnsiTheme="minorHAnsi" w:cstheme="minorHAnsi"/>
        </w:rPr>
        <w:t>actividades o productos no fueron recibidos a satisfacción, y que hay un incumplimiento contractual.</w:t>
      </w:r>
    </w:p>
    <w:p w14:paraId="7DE8B53A" w14:textId="77777777" w:rsidR="00983757" w:rsidRPr="00260C07" w:rsidRDefault="00983757" w:rsidP="00B45BFB">
      <w:pPr>
        <w:pStyle w:val="Textoindependiente"/>
        <w:spacing w:line="276" w:lineRule="auto"/>
        <w:ind w:right="-3"/>
        <w:rPr>
          <w:rFonts w:asciiTheme="minorHAnsi" w:hAnsiTheme="minorHAnsi" w:cstheme="minorHAnsi"/>
        </w:rPr>
      </w:pPr>
    </w:p>
    <w:p w14:paraId="637D7B69" w14:textId="77777777" w:rsidR="00983757" w:rsidRPr="00260C07" w:rsidRDefault="00000000"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rPr>
        <w:t xml:space="preserve">El hecho de que el Supervisor se abstenga de formular observaciones en el plazo o las formule extemporáneamente o advierta inconformidades con posterioridad al término previsto en esta cláusula, no libera al </w:t>
      </w:r>
      <w:r w:rsidRPr="00260C07">
        <w:rPr>
          <w:rFonts w:asciiTheme="minorHAnsi" w:hAnsiTheme="minorHAnsi" w:cstheme="minorHAnsi"/>
          <w:b/>
        </w:rPr>
        <w:t xml:space="preserve">CONTRATISTA </w:t>
      </w:r>
      <w:r w:rsidRPr="00260C07">
        <w:rPr>
          <w:rFonts w:asciiTheme="minorHAnsi" w:hAnsiTheme="minorHAnsi" w:cstheme="minorHAnsi"/>
        </w:rPr>
        <w:t>de su responsabilidad en relación con la calidad de las actividades y/o servicios que realice en ejecución del Contrato.</w:t>
      </w:r>
    </w:p>
    <w:p w14:paraId="5FF46966" w14:textId="77777777" w:rsidR="00983757" w:rsidRPr="00260C07" w:rsidRDefault="00983757" w:rsidP="00B45BFB">
      <w:pPr>
        <w:pStyle w:val="Textoindependiente"/>
        <w:spacing w:line="276" w:lineRule="auto"/>
        <w:ind w:right="-3"/>
        <w:rPr>
          <w:rFonts w:asciiTheme="minorHAnsi" w:hAnsiTheme="minorHAnsi" w:cstheme="minorHAnsi"/>
        </w:rPr>
      </w:pPr>
    </w:p>
    <w:p w14:paraId="624C4C98" w14:textId="77777777" w:rsidR="00983757" w:rsidRPr="00260C07" w:rsidRDefault="00000000" w:rsidP="00B45BFB">
      <w:pPr>
        <w:pStyle w:val="Textoindependiente"/>
        <w:spacing w:before="41" w:line="276" w:lineRule="auto"/>
        <w:ind w:left="282" w:right="-3"/>
        <w:rPr>
          <w:rFonts w:asciiTheme="minorHAnsi" w:hAnsiTheme="minorHAnsi" w:cstheme="minorHAnsi"/>
        </w:rPr>
      </w:pPr>
      <w:r w:rsidRPr="00260C07">
        <w:rPr>
          <w:rFonts w:asciiTheme="minorHAnsi" w:hAnsiTheme="minorHAnsi" w:cstheme="minorHAnsi"/>
        </w:rPr>
        <w:t>Lo</w:t>
      </w:r>
      <w:r w:rsidRPr="00260C07">
        <w:rPr>
          <w:rFonts w:asciiTheme="minorHAnsi" w:hAnsiTheme="minorHAnsi" w:cstheme="minorHAnsi"/>
          <w:spacing w:val="-4"/>
        </w:rPr>
        <w:t xml:space="preserve"> </w:t>
      </w:r>
      <w:r w:rsidRPr="00260C07">
        <w:rPr>
          <w:rFonts w:asciiTheme="minorHAnsi" w:hAnsiTheme="minorHAnsi" w:cstheme="minorHAnsi"/>
        </w:rPr>
        <w:t>anterior,</w:t>
      </w:r>
      <w:r w:rsidRPr="00260C07">
        <w:rPr>
          <w:rFonts w:asciiTheme="minorHAnsi" w:hAnsiTheme="minorHAnsi" w:cstheme="minorHAnsi"/>
          <w:spacing w:val="-5"/>
        </w:rPr>
        <w:t xml:space="preserve"> </w:t>
      </w:r>
      <w:r w:rsidRPr="00260C07">
        <w:rPr>
          <w:rFonts w:asciiTheme="minorHAnsi" w:hAnsiTheme="minorHAnsi" w:cstheme="minorHAnsi"/>
        </w:rPr>
        <w:t>sin</w:t>
      </w:r>
      <w:r w:rsidRPr="00260C07">
        <w:rPr>
          <w:rFonts w:asciiTheme="minorHAnsi" w:hAnsiTheme="minorHAnsi" w:cstheme="minorHAnsi"/>
          <w:spacing w:val="-7"/>
        </w:rPr>
        <w:t xml:space="preserve"> </w:t>
      </w:r>
      <w:r w:rsidRPr="00260C07">
        <w:rPr>
          <w:rFonts w:asciiTheme="minorHAnsi" w:hAnsiTheme="minorHAnsi" w:cstheme="minorHAnsi"/>
        </w:rPr>
        <w:t>perjuicio</w:t>
      </w:r>
      <w:r w:rsidRPr="00260C07">
        <w:rPr>
          <w:rFonts w:asciiTheme="minorHAnsi" w:hAnsiTheme="minorHAnsi" w:cstheme="minorHAnsi"/>
          <w:spacing w:val="-4"/>
        </w:rPr>
        <w:t xml:space="preserve"> </w:t>
      </w:r>
      <w:r w:rsidRPr="00260C07">
        <w:rPr>
          <w:rFonts w:asciiTheme="minorHAnsi" w:hAnsiTheme="minorHAnsi" w:cstheme="minorHAnsi"/>
        </w:rPr>
        <w:t>de</w:t>
      </w:r>
      <w:r w:rsidRPr="00260C07">
        <w:rPr>
          <w:rFonts w:asciiTheme="minorHAnsi" w:hAnsiTheme="minorHAnsi" w:cstheme="minorHAnsi"/>
          <w:spacing w:val="-7"/>
        </w:rPr>
        <w:t xml:space="preserve"> </w:t>
      </w:r>
      <w:r w:rsidRPr="00260C07">
        <w:rPr>
          <w:rFonts w:asciiTheme="minorHAnsi" w:hAnsiTheme="minorHAnsi" w:cstheme="minorHAnsi"/>
        </w:rPr>
        <w:t>que</w:t>
      </w:r>
      <w:r w:rsidRPr="00260C07">
        <w:rPr>
          <w:rFonts w:asciiTheme="minorHAnsi" w:hAnsiTheme="minorHAnsi" w:cstheme="minorHAnsi"/>
          <w:spacing w:val="-5"/>
        </w:rPr>
        <w:t xml:space="preserve"> </w:t>
      </w:r>
      <w:r w:rsidRPr="00260C07">
        <w:rPr>
          <w:rFonts w:asciiTheme="minorHAnsi" w:hAnsiTheme="minorHAnsi" w:cstheme="minorHAnsi"/>
        </w:rPr>
        <w:t>el</w:t>
      </w:r>
      <w:r w:rsidRPr="00260C07">
        <w:rPr>
          <w:rFonts w:asciiTheme="minorHAnsi" w:hAnsiTheme="minorHAnsi" w:cstheme="minorHAnsi"/>
          <w:spacing w:val="-3"/>
        </w:rPr>
        <w:t xml:space="preserve"> </w:t>
      </w:r>
      <w:r w:rsidRPr="00260C07">
        <w:rPr>
          <w:rFonts w:asciiTheme="minorHAnsi" w:hAnsiTheme="minorHAnsi" w:cstheme="minorHAnsi"/>
          <w:b/>
        </w:rPr>
        <w:t>CONTRATANTE</w:t>
      </w:r>
      <w:r w:rsidRPr="00260C07">
        <w:rPr>
          <w:rFonts w:asciiTheme="minorHAnsi" w:hAnsiTheme="minorHAnsi" w:cstheme="minorHAnsi"/>
          <w:b/>
          <w:spacing w:val="-4"/>
        </w:rPr>
        <w:t xml:space="preserve"> </w:t>
      </w:r>
      <w:r w:rsidRPr="00260C07">
        <w:rPr>
          <w:rFonts w:asciiTheme="minorHAnsi" w:hAnsiTheme="minorHAnsi" w:cstheme="minorHAnsi"/>
        </w:rPr>
        <w:t>pueda</w:t>
      </w:r>
      <w:r w:rsidRPr="00260C07">
        <w:rPr>
          <w:rFonts w:asciiTheme="minorHAnsi" w:hAnsiTheme="minorHAnsi" w:cstheme="minorHAnsi"/>
          <w:spacing w:val="-5"/>
        </w:rPr>
        <w:t xml:space="preserve"> </w:t>
      </w:r>
      <w:r w:rsidRPr="00260C07">
        <w:rPr>
          <w:rFonts w:asciiTheme="minorHAnsi" w:hAnsiTheme="minorHAnsi" w:cstheme="minorHAnsi"/>
        </w:rPr>
        <w:t>hacer</w:t>
      </w:r>
      <w:r w:rsidRPr="00260C07">
        <w:rPr>
          <w:rFonts w:asciiTheme="minorHAnsi" w:hAnsiTheme="minorHAnsi" w:cstheme="minorHAnsi"/>
          <w:spacing w:val="-5"/>
        </w:rPr>
        <w:t xml:space="preserve"> </w:t>
      </w:r>
      <w:r w:rsidRPr="00260C07">
        <w:rPr>
          <w:rFonts w:asciiTheme="minorHAnsi" w:hAnsiTheme="minorHAnsi" w:cstheme="minorHAnsi"/>
        </w:rPr>
        <w:t>efectivas</w:t>
      </w:r>
      <w:r w:rsidRPr="00260C07">
        <w:rPr>
          <w:rFonts w:asciiTheme="minorHAnsi" w:hAnsiTheme="minorHAnsi" w:cstheme="minorHAnsi"/>
          <w:spacing w:val="-5"/>
        </w:rPr>
        <w:t xml:space="preserve"> </w:t>
      </w:r>
      <w:r w:rsidRPr="00260C07">
        <w:rPr>
          <w:rFonts w:asciiTheme="minorHAnsi" w:hAnsiTheme="minorHAnsi" w:cstheme="minorHAnsi"/>
        </w:rPr>
        <w:t>las</w:t>
      </w:r>
      <w:r w:rsidRPr="00260C07">
        <w:rPr>
          <w:rFonts w:asciiTheme="minorHAnsi" w:hAnsiTheme="minorHAnsi" w:cstheme="minorHAnsi"/>
          <w:spacing w:val="-6"/>
        </w:rPr>
        <w:t xml:space="preserve"> </w:t>
      </w:r>
      <w:r w:rsidRPr="00260C07">
        <w:rPr>
          <w:rFonts w:asciiTheme="minorHAnsi" w:hAnsiTheme="minorHAnsi" w:cstheme="minorHAnsi"/>
        </w:rPr>
        <w:t>pólizas</w:t>
      </w:r>
      <w:r w:rsidRPr="00260C07">
        <w:rPr>
          <w:rFonts w:asciiTheme="minorHAnsi" w:hAnsiTheme="minorHAnsi" w:cstheme="minorHAnsi"/>
          <w:spacing w:val="-5"/>
        </w:rPr>
        <w:t xml:space="preserve"> </w:t>
      </w:r>
      <w:r w:rsidRPr="00260C07">
        <w:rPr>
          <w:rFonts w:asciiTheme="minorHAnsi" w:hAnsiTheme="minorHAnsi" w:cstheme="minorHAnsi"/>
        </w:rPr>
        <w:t>consagradas</w:t>
      </w:r>
      <w:r w:rsidRPr="00260C07">
        <w:rPr>
          <w:rFonts w:asciiTheme="minorHAnsi" w:hAnsiTheme="minorHAnsi" w:cstheme="minorHAnsi"/>
          <w:spacing w:val="-8"/>
        </w:rPr>
        <w:t xml:space="preserve"> </w:t>
      </w:r>
      <w:r w:rsidRPr="00260C07">
        <w:rPr>
          <w:rFonts w:asciiTheme="minorHAnsi" w:hAnsiTheme="minorHAnsi" w:cstheme="minorHAnsi"/>
        </w:rPr>
        <w:t>en el presente Contrato.</w:t>
      </w:r>
    </w:p>
    <w:p w14:paraId="242358DC" w14:textId="77777777" w:rsidR="00983757" w:rsidRPr="00260C07" w:rsidRDefault="00983757" w:rsidP="00B45BFB">
      <w:pPr>
        <w:pStyle w:val="Textoindependiente"/>
        <w:spacing w:before="118" w:line="276" w:lineRule="auto"/>
        <w:ind w:right="-3"/>
        <w:rPr>
          <w:rFonts w:asciiTheme="minorHAnsi" w:hAnsiTheme="minorHAnsi" w:cstheme="minorHAnsi"/>
        </w:rPr>
      </w:pPr>
    </w:p>
    <w:p w14:paraId="7B14AA23" w14:textId="77777777" w:rsidR="00983757" w:rsidRPr="00260C07" w:rsidRDefault="00000000" w:rsidP="00B45BFB">
      <w:pPr>
        <w:pStyle w:val="Ttulo1"/>
        <w:tabs>
          <w:tab w:val="left" w:pos="1764"/>
        </w:tabs>
        <w:spacing w:line="276" w:lineRule="auto"/>
        <w:ind w:right="-3"/>
        <w:rPr>
          <w:rFonts w:asciiTheme="minorHAnsi" w:hAnsiTheme="minorHAnsi" w:cstheme="minorHAnsi"/>
          <w:u w:val="none"/>
        </w:rPr>
      </w:pPr>
      <w:r w:rsidRPr="00260C07">
        <w:rPr>
          <w:rFonts w:asciiTheme="minorHAnsi" w:hAnsiTheme="minorHAnsi" w:cstheme="minorHAnsi"/>
        </w:rPr>
        <w:t>CLÁUSULA</w:t>
      </w:r>
      <w:r w:rsidRPr="00260C07">
        <w:rPr>
          <w:rFonts w:asciiTheme="minorHAnsi" w:hAnsiTheme="minorHAnsi" w:cstheme="minorHAnsi"/>
          <w:spacing w:val="-8"/>
        </w:rPr>
        <w:t xml:space="preserve"> </w:t>
      </w:r>
      <w:r w:rsidRPr="00260C07">
        <w:rPr>
          <w:rFonts w:asciiTheme="minorHAnsi" w:hAnsiTheme="minorHAnsi" w:cstheme="minorHAnsi"/>
          <w:spacing w:val="-4"/>
        </w:rPr>
        <w:t>XII.</w:t>
      </w:r>
      <w:r w:rsidRPr="00260C07">
        <w:rPr>
          <w:rFonts w:asciiTheme="minorHAnsi" w:hAnsiTheme="minorHAnsi" w:cstheme="minorHAnsi"/>
          <w:u w:val="none"/>
        </w:rPr>
        <w:tab/>
      </w:r>
      <w:r w:rsidRPr="00260C07">
        <w:rPr>
          <w:rFonts w:asciiTheme="minorHAnsi" w:hAnsiTheme="minorHAnsi" w:cstheme="minorHAnsi"/>
        </w:rPr>
        <w:t>ASPECTOS</w:t>
      </w:r>
      <w:r w:rsidRPr="00260C07">
        <w:rPr>
          <w:rFonts w:asciiTheme="minorHAnsi" w:hAnsiTheme="minorHAnsi" w:cstheme="minorHAnsi"/>
          <w:spacing w:val="-7"/>
        </w:rPr>
        <w:t xml:space="preserve"> </w:t>
      </w:r>
      <w:r w:rsidRPr="00260C07">
        <w:rPr>
          <w:rFonts w:asciiTheme="minorHAnsi" w:hAnsiTheme="minorHAnsi" w:cstheme="minorHAnsi"/>
        </w:rPr>
        <w:t>LABORALES</w:t>
      </w:r>
      <w:r w:rsidRPr="00260C07">
        <w:rPr>
          <w:rFonts w:asciiTheme="minorHAnsi" w:hAnsiTheme="minorHAnsi" w:cstheme="minorHAnsi"/>
          <w:spacing w:val="-6"/>
        </w:rPr>
        <w:t xml:space="preserve"> </w:t>
      </w:r>
      <w:r w:rsidRPr="00260C07">
        <w:rPr>
          <w:rFonts w:asciiTheme="minorHAnsi" w:hAnsiTheme="minorHAnsi" w:cstheme="minorHAnsi"/>
        </w:rPr>
        <w:t>EN</w:t>
      </w:r>
      <w:r w:rsidRPr="00260C07">
        <w:rPr>
          <w:rFonts w:asciiTheme="minorHAnsi" w:hAnsiTheme="minorHAnsi" w:cstheme="minorHAnsi"/>
          <w:spacing w:val="-7"/>
        </w:rPr>
        <w:t xml:space="preserve"> </w:t>
      </w:r>
      <w:r w:rsidRPr="00260C07">
        <w:rPr>
          <w:rFonts w:asciiTheme="minorHAnsi" w:hAnsiTheme="minorHAnsi" w:cstheme="minorHAnsi"/>
        </w:rPr>
        <w:t>LAS</w:t>
      </w:r>
      <w:r w:rsidRPr="00260C07">
        <w:rPr>
          <w:rFonts w:asciiTheme="minorHAnsi" w:hAnsiTheme="minorHAnsi" w:cstheme="minorHAnsi"/>
          <w:spacing w:val="-6"/>
        </w:rPr>
        <w:t xml:space="preserve"> </w:t>
      </w:r>
      <w:r w:rsidRPr="00260C07">
        <w:rPr>
          <w:rFonts w:asciiTheme="minorHAnsi" w:hAnsiTheme="minorHAnsi" w:cstheme="minorHAnsi"/>
        </w:rPr>
        <w:t>ACTIVIDADES</w:t>
      </w:r>
      <w:r w:rsidRPr="00260C07">
        <w:rPr>
          <w:rFonts w:asciiTheme="minorHAnsi" w:hAnsiTheme="minorHAnsi" w:cstheme="minorHAnsi"/>
          <w:spacing w:val="-6"/>
        </w:rPr>
        <w:t xml:space="preserve"> </w:t>
      </w:r>
      <w:r w:rsidRPr="00260C07">
        <w:rPr>
          <w:rFonts w:asciiTheme="minorHAnsi" w:hAnsiTheme="minorHAnsi" w:cstheme="minorHAnsi"/>
          <w:spacing w:val="-2"/>
        </w:rPr>
        <w:t>CONTRATADAS</w:t>
      </w:r>
    </w:p>
    <w:p w14:paraId="62D00616" w14:textId="77777777" w:rsidR="00983757" w:rsidRPr="00260C07" w:rsidRDefault="00983757" w:rsidP="00B45BFB">
      <w:pPr>
        <w:pStyle w:val="Textoindependiente"/>
        <w:spacing w:before="121" w:line="276" w:lineRule="auto"/>
        <w:ind w:right="-3"/>
        <w:rPr>
          <w:rFonts w:asciiTheme="minorHAnsi" w:hAnsiTheme="minorHAnsi" w:cstheme="minorHAnsi"/>
          <w:b/>
        </w:rPr>
      </w:pPr>
    </w:p>
    <w:p w14:paraId="6186601E" w14:textId="79471237" w:rsidR="00983757" w:rsidRPr="00260C07" w:rsidRDefault="00000000" w:rsidP="00B45BFB">
      <w:pPr>
        <w:pStyle w:val="Textoindependiente"/>
        <w:spacing w:line="276" w:lineRule="auto"/>
        <w:ind w:left="282" w:right="-3"/>
        <w:rPr>
          <w:rFonts w:asciiTheme="minorHAnsi" w:hAnsiTheme="minorHAnsi" w:cstheme="minorHAnsi"/>
        </w:rPr>
      </w:pPr>
      <w:r w:rsidRPr="00260C07">
        <w:rPr>
          <w:rFonts w:asciiTheme="minorHAnsi" w:hAnsiTheme="minorHAnsi" w:cstheme="minorHAnsi"/>
        </w:rPr>
        <w:t>El</w:t>
      </w:r>
      <w:r w:rsidRPr="00260C07">
        <w:rPr>
          <w:rFonts w:asciiTheme="minorHAnsi" w:hAnsiTheme="minorHAnsi" w:cstheme="minorHAnsi"/>
          <w:spacing w:val="-4"/>
        </w:rPr>
        <w:t xml:space="preserve"> </w:t>
      </w:r>
      <w:r w:rsidR="00260C07" w:rsidRPr="00260C07">
        <w:rPr>
          <w:rFonts w:asciiTheme="minorHAnsi" w:hAnsiTheme="minorHAnsi" w:cstheme="minorHAnsi"/>
        </w:rPr>
        <w:t>Contratista</w:t>
      </w:r>
      <w:r w:rsidRPr="00260C07">
        <w:rPr>
          <w:rFonts w:asciiTheme="minorHAnsi" w:hAnsiTheme="minorHAnsi" w:cstheme="minorHAnsi"/>
          <w:spacing w:val="-3"/>
        </w:rPr>
        <w:t xml:space="preserve"> </w:t>
      </w:r>
      <w:r w:rsidRPr="00260C07">
        <w:rPr>
          <w:rFonts w:asciiTheme="minorHAnsi" w:hAnsiTheme="minorHAnsi" w:cstheme="minorHAnsi"/>
        </w:rPr>
        <w:t>se</w:t>
      </w:r>
      <w:r w:rsidRPr="00260C07">
        <w:rPr>
          <w:rFonts w:asciiTheme="minorHAnsi" w:hAnsiTheme="minorHAnsi" w:cstheme="minorHAnsi"/>
          <w:spacing w:val="-5"/>
        </w:rPr>
        <w:t xml:space="preserve"> </w:t>
      </w:r>
      <w:r w:rsidRPr="00260C07">
        <w:rPr>
          <w:rFonts w:asciiTheme="minorHAnsi" w:hAnsiTheme="minorHAnsi" w:cstheme="minorHAnsi"/>
        </w:rPr>
        <w:t>obliga</w:t>
      </w:r>
      <w:r w:rsidRPr="00260C07">
        <w:rPr>
          <w:rFonts w:asciiTheme="minorHAnsi" w:hAnsiTheme="minorHAnsi" w:cstheme="minorHAnsi"/>
          <w:spacing w:val="-4"/>
        </w:rPr>
        <w:t xml:space="preserve"> </w:t>
      </w:r>
      <w:r w:rsidRPr="00260C07">
        <w:rPr>
          <w:rFonts w:asciiTheme="minorHAnsi" w:hAnsiTheme="minorHAnsi" w:cstheme="minorHAnsi"/>
          <w:spacing w:val="-5"/>
        </w:rPr>
        <w:t>a:</w:t>
      </w:r>
    </w:p>
    <w:p w14:paraId="7B224ED7" w14:textId="77777777" w:rsidR="00983757" w:rsidRPr="00260C07" w:rsidRDefault="00983757" w:rsidP="00B45BFB">
      <w:pPr>
        <w:pStyle w:val="Textoindependiente"/>
        <w:spacing w:before="120" w:line="276" w:lineRule="auto"/>
        <w:ind w:right="-3"/>
        <w:rPr>
          <w:rFonts w:asciiTheme="minorHAnsi" w:hAnsiTheme="minorHAnsi" w:cstheme="minorHAnsi"/>
        </w:rPr>
      </w:pPr>
    </w:p>
    <w:p w14:paraId="6E37762E" w14:textId="77777777" w:rsidR="00983757" w:rsidRDefault="00000000" w:rsidP="00B45BFB">
      <w:pPr>
        <w:pStyle w:val="Prrafodelista"/>
        <w:numPr>
          <w:ilvl w:val="0"/>
          <w:numId w:val="13"/>
        </w:numPr>
        <w:tabs>
          <w:tab w:val="left" w:pos="707"/>
          <w:tab w:val="left" w:pos="709"/>
        </w:tabs>
        <w:spacing w:line="276" w:lineRule="auto"/>
        <w:ind w:right="-3"/>
        <w:jc w:val="both"/>
        <w:rPr>
          <w:rFonts w:asciiTheme="minorHAnsi" w:hAnsiTheme="minorHAnsi" w:cstheme="minorHAnsi"/>
        </w:rPr>
      </w:pPr>
      <w:r w:rsidRPr="00260C07">
        <w:rPr>
          <w:rFonts w:asciiTheme="minorHAnsi" w:hAnsiTheme="minorHAnsi" w:cstheme="minorHAnsi"/>
        </w:rPr>
        <w:t>Conocer</w:t>
      </w:r>
      <w:r w:rsidRPr="00260C07">
        <w:rPr>
          <w:rFonts w:asciiTheme="minorHAnsi" w:hAnsiTheme="minorHAnsi" w:cstheme="minorHAnsi"/>
          <w:spacing w:val="-4"/>
        </w:rPr>
        <w:t xml:space="preserve"> </w:t>
      </w:r>
      <w:r w:rsidRPr="00260C07">
        <w:rPr>
          <w:rFonts w:asciiTheme="minorHAnsi" w:hAnsiTheme="minorHAnsi" w:cstheme="minorHAnsi"/>
        </w:rPr>
        <w:t>y</w:t>
      </w:r>
      <w:r w:rsidRPr="00260C07">
        <w:rPr>
          <w:rFonts w:asciiTheme="minorHAnsi" w:hAnsiTheme="minorHAnsi" w:cstheme="minorHAnsi"/>
          <w:spacing w:val="-3"/>
        </w:rPr>
        <w:t xml:space="preserve"> </w:t>
      </w:r>
      <w:r w:rsidRPr="00260C07">
        <w:rPr>
          <w:rFonts w:asciiTheme="minorHAnsi" w:hAnsiTheme="minorHAnsi" w:cstheme="minorHAnsi"/>
        </w:rPr>
        <w:t>aplicar</w:t>
      </w:r>
      <w:r w:rsidRPr="00260C07">
        <w:rPr>
          <w:rFonts w:asciiTheme="minorHAnsi" w:hAnsiTheme="minorHAnsi" w:cstheme="minorHAnsi"/>
          <w:spacing w:val="-2"/>
        </w:rPr>
        <w:t xml:space="preserve"> </w:t>
      </w:r>
      <w:r w:rsidRPr="00260C07">
        <w:rPr>
          <w:rFonts w:asciiTheme="minorHAnsi" w:hAnsiTheme="minorHAnsi" w:cstheme="minorHAnsi"/>
        </w:rPr>
        <w:t>la</w:t>
      </w:r>
      <w:r w:rsidRPr="00260C07">
        <w:rPr>
          <w:rFonts w:asciiTheme="minorHAnsi" w:hAnsiTheme="minorHAnsi" w:cstheme="minorHAnsi"/>
          <w:spacing w:val="-5"/>
        </w:rPr>
        <w:t xml:space="preserve"> </w:t>
      </w:r>
      <w:r w:rsidRPr="00260C07">
        <w:rPr>
          <w:rFonts w:asciiTheme="minorHAnsi" w:hAnsiTheme="minorHAnsi" w:cstheme="minorHAnsi"/>
        </w:rPr>
        <w:t>normatividad</w:t>
      </w:r>
      <w:r w:rsidRPr="00260C07">
        <w:rPr>
          <w:rFonts w:asciiTheme="minorHAnsi" w:hAnsiTheme="minorHAnsi" w:cstheme="minorHAnsi"/>
          <w:spacing w:val="-4"/>
        </w:rPr>
        <w:t xml:space="preserve"> </w:t>
      </w:r>
      <w:r w:rsidRPr="00260C07">
        <w:rPr>
          <w:rFonts w:asciiTheme="minorHAnsi" w:hAnsiTheme="minorHAnsi" w:cstheme="minorHAnsi"/>
        </w:rPr>
        <w:t>laboral</w:t>
      </w:r>
      <w:r w:rsidRPr="00260C07">
        <w:rPr>
          <w:rFonts w:asciiTheme="minorHAnsi" w:hAnsiTheme="minorHAnsi" w:cstheme="minorHAnsi"/>
          <w:spacing w:val="-2"/>
        </w:rPr>
        <w:t xml:space="preserve"> </w:t>
      </w:r>
      <w:r w:rsidRPr="00260C07">
        <w:rPr>
          <w:rFonts w:asciiTheme="minorHAnsi" w:hAnsiTheme="minorHAnsi" w:cstheme="minorHAnsi"/>
        </w:rPr>
        <w:t>legal</w:t>
      </w:r>
      <w:r w:rsidRPr="00260C07">
        <w:rPr>
          <w:rFonts w:asciiTheme="minorHAnsi" w:hAnsiTheme="minorHAnsi" w:cstheme="minorHAnsi"/>
          <w:spacing w:val="-5"/>
        </w:rPr>
        <w:t xml:space="preserve"> </w:t>
      </w:r>
      <w:r w:rsidRPr="00260C07">
        <w:rPr>
          <w:rFonts w:asciiTheme="minorHAnsi" w:hAnsiTheme="minorHAnsi" w:cstheme="minorHAnsi"/>
        </w:rPr>
        <w:t>contenida</w:t>
      </w:r>
      <w:r w:rsidRPr="00260C07">
        <w:rPr>
          <w:rFonts w:asciiTheme="minorHAnsi" w:hAnsiTheme="minorHAnsi" w:cstheme="minorHAnsi"/>
          <w:spacing w:val="-2"/>
        </w:rPr>
        <w:t xml:space="preserve"> </w:t>
      </w:r>
      <w:r w:rsidRPr="00260C07">
        <w:rPr>
          <w:rFonts w:asciiTheme="minorHAnsi" w:hAnsiTheme="minorHAnsi" w:cstheme="minorHAnsi"/>
        </w:rPr>
        <w:t>en</w:t>
      </w:r>
      <w:r w:rsidRPr="00260C07">
        <w:rPr>
          <w:rFonts w:asciiTheme="minorHAnsi" w:hAnsiTheme="minorHAnsi" w:cstheme="minorHAnsi"/>
          <w:spacing w:val="-5"/>
        </w:rPr>
        <w:t xml:space="preserve"> </w:t>
      </w:r>
      <w:r w:rsidRPr="00260C07">
        <w:rPr>
          <w:rFonts w:asciiTheme="minorHAnsi" w:hAnsiTheme="minorHAnsi" w:cstheme="minorHAnsi"/>
        </w:rPr>
        <w:t>el</w:t>
      </w:r>
      <w:r w:rsidRPr="00260C07">
        <w:rPr>
          <w:rFonts w:asciiTheme="minorHAnsi" w:hAnsiTheme="minorHAnsi" w:cstheme="minorHAnsi"/>
          <w:spacing w:val="-2"/>
        </w:rPr>
        <w:t xml:space="preserve"> </w:t>
      </w:r>
      <w:r w:rsidRPr="00260C07">
        <w:rPr>
          <w:rFonts w:asciiTheme="minorHAnsi" w:hAnsiTheme="minorHAnsi" w:cstheme="minorHAnsi"/>
        </w:rPr>
        <w:t>Código</w:t>
      </w:r>
      <w:r w:rsidRPr="00260C07">
        <w:rPr>
          <w:rFonts w:asciiTheme="minorHAnsi" w:hAnsiTheme="minorHAnsi" w:cstheme="minorHAnsi"/>
          <w:spacing w:val="-4"/>
        </w:rPr>
        <w:t xml:space="preserve"> </w:t>
      </w:r>
      <w:r w:rsidRPr="00260C07">
        <w:rPr>
          <w:rFonts w:asciiTheme="minorHAnsi" w:hAnsiTheme="minorHAnsi" w:cstheme="minorHAnsi"/>
        </w:rPr>
        <w:t>Sustantivo</w:t>
      </w:r>
      <w:r w:rsidRPr="00260C07">
        <w:rPr>
          <w:rFonts w:asciiTheme="minorHAnsi" w:hAnsiTheme="minorHAnsi" w:cstheme="minorHAnsi"/>
          <w:spacing w:val="-5"/>
        </w:rPr>
        <w:t xml:space="preserve"> </w:t>
      </w:r>
      <w:r w:rsidRPr="00260C07">
        <w:rPr>
          <w:rFonts w:asciiTheme="minorHAnsi" w:hAnsiTheme="minorHAnsi" w:cstheme="minorHAnsi"/>
        </w:rPr>
        <w:t>del</w:t>
      </w:r>
      <w:r w:rsidRPr="00260C07">
        <w:rPr>
          <w:rFonts w:asciiTheme="minorHAnsi" w:hAnsiTheme="minorHAnsi" w:cstheme="minorHAnsi"/>
          <w:spacing w:val="-2"/>
        </w:rPr>
        <w:t xml:space="preserve"> </w:t>
      </w:r>
      <w:r w:rsidRPr="00260C07">
        <w:rPr>
          <w:rFonts w:asciiTheme="minorHAnsi" w:hAnsiTheme="minorHAnsi" w:cstheme="minorHAnsi"/>
        </w:rPr>
        <w:t>Trabajo</w:t>
      </w:r>
      <w:r w:rsidRPr="00260C07">
        <w:rPr>
          <w:rFonts w:asciiTheme="minorHAnsi" w:hAnsiTheme="minorHAnsi" w:cstheme="minorHAnsi"/>
          <w:spacing w:val="-5"/>
        </w:rPr>
        <w:t xml:space="preserve"> </w:t>
      </w:r>
      <w:r w:rsidRPr="00260C07">
        <w:rPr>
          <w:rFonts w:asciiTheme="minorHAnsi" w:hAnsiTheme="minorHAnsi" w:cstheme="minorHAnsi"/>
        </w:rPr>
        <w:t>y demás</w:t>
      </w:r>
      <w:r w:rsidRPr="00260C07">
        <w:rPr>
          <w:rFonts w:asciiTheme="minorHAnsi" w:hAnsiTheme="minorHAnsi" w:cstheme="minorHAnsi"/>
          <w:spacing w:val="-1"/>
        </w:rPr>
        <w:t xml:space="preserve"> </w:t>
      </w:r>
      <w:r w:rsidRPr="00260C07">
        <w:rPr>
          <w:rFonts w:asciiTheme="minorHAnsi" w:hAnsiTheme="minorHAnsi" w:cstheme="minorHAnsi"/>
        </w:rPr>
        <w:t>normas</w:t>
      </w:r>
      <w:r w:rsidRPr="00260C07">
        <w:rPr>
          <w:rFonts w:asciiTheme="minorHAnsi" w:hAnsiTheme="minorHAnsi" w:cstheme="minorHAnsi"/>
          <w:spacing w:val="-3"/>
        </w:rPr>
        <w:t xml:space="preserve"> </w:t>
      </w:r>
      <w:r w:rsidRPr="00260C07">
        <w:rPr>
          <w:rFonts w:asciiTheme="minorHAnsi" w:hAnsiTheme="minorHAnsi" w:cstheme="minorHAnsi"/>
        </w:rPr>
        <w:t>complementarias,</w:t>
      </w:r>
      <w:r w:rsidRPr="00260C07">
        <w:rPr>
          <w:rFonts w:asciiTheme="minorHAnsi" w:hAnsiTheme="minorHAnsi" w:cstheme="minorHAnsi"/>
          <w:spacing w:val="-1"/>
        </w:rPr>
        <w:t xml:space="preserve"> </w:t>
      </w:r>
      <w:r w:rsidRPr="00260C07">
        <w:rPr>
          <w:rFonts w:asciiTheme="minorHAnsi" w:hAnsiTheme="minorHAnsi" w:cstheme="minorHAnsi"/>
        </w:rPr>
        <w:t>que lo adicionen</w:t>
      </w:r>
      <w:r w:rsidRPr="00260C07">
        <w:rPr>
          <w:rFonts w:asciiTheme="minorHAnsi" w:hAnsiTheme="minorHAnsi" w:cstheme="minorHAnsi"/>
          <w:spacing w:val="-3"/>
        </w:rPr>
        <w:t xml:space="preserve"> </w:t>
      </w:r>
      <w:r w:rsidRPr="00260C07">
        <w:rPr>
          <w:rFonts w:asciiTheme="minorHAnsi" w:hAnsiTheme="minorHAnsi" w:cstheme="minorHAnsi"/>
        </w:rPr>
        <w:t>o</w:t>
      </w:r>
      <w:r w:rsidRPr="00260C07">
        <w:rPr>
          <w:rFonts w:asciiTheme="minorHAnsi" w:hAnsiTheme="minorHAnsi" w:cstheme="minorHAnsi"/>
          <w:spacing w:val="-2"/>
        </w:rPr>
        <w:t xml:space="preserve"> </w:t>
      </w:r>
      <w:r w:rsidRPr="00260C07">
        <w:rPr>
          <w:rFonts w:asciiTheme="minorHAnsi" w:hAnsiTheme="minorHAnsi" w:cstheme="minorHAnsi"/>
        </w:rPr>
        <w:t>modifiquen,</w:t>
      </w:r>
      <w:r w:rsidRPr="00260C07">
        <w:rPr>
          <w:rFonts w:asciiTheme="minorHAnsi" w:hAnsiTheme="minorHAnsi" w:cstheme="minorHAnsi"/>
          <w:spacing w:val="-3"/>
        </w:rPr>
        <w:t xml:space="preserve"> </w:t>
      </w:r>
      <w:r w:rsidRPr="00260C07">
        <w:rPr>
          <w:rFonts w:asciiTheme="minorHAnsi" w:hAnsiTheme="minorHAnsi" w:cstheme="minorHAnsi"/>
        </w:rPr>
        <w:t>a</w:t>
      </w:r>
      <w:r w:rsidRPr="00260C07">
        <w:rPr>
          <w:rFonts w:asciiTheme="minorHAnsi" w:hAnsiTheme="minorHAnsi" w:cstheme="minorHAnsi"/>
          <w:spacing w:val="-1"/>
        </w:rPr>
        <w:t xml:space="preserve"> </w:t>
      </w:r>
      <w:r w:rsidRPr="00260C07">
        <w:rPr>
          <w:rFonts w:asciiTheme="minorHAnsi" w:hAnsiTheme="minorHAnsi" w:cstheme="minorHAnsi"/>
        </w:rPr>
        <w:t>todo</w:t>
      </w:r>
      <w:r w:rsidRPr="00260C07">
        <w:rPr>
          <w:rFonts w:asciiTheme="minorHAnsi" w:hAnsiTheme="minorHAnsi" w:cstheme="minorHAnsi"/>
          <w:spacing w:val="-2"/>
        </w:rPr>
        <w:t xml:space="preserve"> </w:t>
      </w:r>
      <w:r w:rsidRPr="00260C07">
        <w:rPr>
          <w:rFonts w:asciiTheme="minorHAnsi" w:hAnsiTheme="minorHAnsi" w:cstheme="minorHAnsi"/>
        </w:rPr>
        <w:t>el</w:t>
      </w:r>
      <w:r w:rsidRPr="00260C07">
        <w:rPr>
          <w:rFonts w:asciiTheme="minorHAnsi" w:hAnsiTheme="minorHAnsi" w:cstheme="minorHAnsi"/>
          <w:spacing w:val="-1"/>
        </w:rPr>
        <w:t xml:space="preserve"> </w:t>
      </w:r>
      <w:r w:rsidRPr="00260C07">
        <w:rPr>
          <w:rFonts w:asciiTheme="minorHAnsi" w:hAnsiTheme="minorHAnsi" w:cstheme="minorHAnsi"/>
        </w:rPr>
        <w:t>personal</w:t>
      </w:r>
      <w:r w:rsidRPr="00260C07">
        <w:rPr>
          <w:rFonts w:asciiTheme="minorHAnsi" w:hAnsiTheme="minorHAnsi" w:cstheme="minorHAnsi"/>
          <w:spacing w:val="-1"/>
        </w:rPr>
        <w:t xml:space="preserve"> </w:t>
      </w:r>
      <w:r w:rsidRPr="00260C07">
        <w:rPr>
          <w:rFonts w:asciiTheme="minorHAnsi" w:hAnsiTheme="minorHAnsi" w:cstheme="minorHAnsi"/>
        </w:rPr>
        <w:t>vinculado mediante Contrato de trabajo. Igualmente, deberá aplicar la normatividad que sobre contratación</w:t>
      </w:r>
      <w:r w:rsidRPr="00260C07">
        <w:rPr>
          <w:rFonts w:asciiTheme="minorHAnsi" w:hAnsiTheme="minorHAnsi" w:cstheme="minorHAnsi"/>
          <w:spacing w:val="-6"/>
        </w:rPr>
        <w:t xml:space="preserve"> </w:t>
      </w:r>
      <w:r w:rsidRPr="00260C07">
        <w:rPr>
          <w:rFonts w:asciiTheme="minorHAnsi" w:hAnsiTheme="minorHAnsi" w:cstheme="minorHAnsi"/>
        </w:rPr>
        <w:t>de</w:t>
      </w:r>
      <w:r w:rsidRPr="00260C07">
        <w:rPr>
          <w:rFonts w:asciiTheme="minorHAnsi" w:hAnsiTheme="minorHAnsi" w:cstheme="minorHAnsi"/>
          <w:spacing w:val="-5"/>
        </w:rPr>
        <w:t xml:space="preserve"> </w:t>
      </w:r>
      <w:r w:rsidRPr="00260C07">
        <w:rPr>
          <w:rFonts w:asciiTheme="minorHAnsi" w:hAnsiTheme="minorHAnsi" w:cstheme="minorHAnsi"/>
        </w:rPr>
        <w:t>mano</w:t>
      </w:r>
      <w:r w:rsidRPr="00260C07">
        <w:rPr>
          <w:rFonts w:asciiTheme="minorHAnsi" w:hAnsiTheme="minorHAnsi" w:cstheme="minorHAnsi"/>
          <w:spacing w:val="-4"/>
        </w:rPr>
        <w:t xml:space="preserve"> </w:t>
      </w:r>
      <w:r w:rsidRPr="00260C07">
        <w:rPr>
          <w:rFonts w:asciiTheme="minorHAnsi" w:hAnsiTheme="minorHAnsi" w:cstheme="minorHAnsi"/>
        </w:rPr>
        <w:t>de</w:t>
      </w:r>
      <w:r w:rsidRPr="00260C07">
        <w:rPr>
          <w:rFonts w:asciiTheme="minorHAnsi" w:hAnsiTheme="minorHAnsi" w:cstheme="minorHAnsi"/>
          <w:spacing w:val="-6"/>
        </w:rPr>
        <w:t xml:space="preserve"> </w:t>
      </w:r>
      <w:r w:rsidRPr="00260C07">
        <w:rPr>
          <w:rFonts w:asciiTheme="minorHAnsi" w:hAnsiTheme="minorHAnsi" w:cstheme="minorHAnsi"/>
        </w:rPr>
        <w:t>obra</w:t>
      </w:r>
      <w:r w:rsidRPr="00260C07">
        <w:rPr>
          <w:rFonts w:asciiTheme="minorHAnsi" w:hAnsiTheme="minorHAnsi" w:cstheme="minorHAnsi"/>
          <w:spacing w:val="-6"/>
        </w:rPr>
        <w:t xml:space="preserve"> </w:t>
      </w:r>
      <w:r w:rsidRPr="00260C07">
        <w:rPr>
          <w:rFonts w:asciiTheme="minorHAnsi" w:hAnsiTheme="minorHAnsi" w:cstheme="minorHAnsi"/>
        </w:rPr>
        <w:t>y</w:t>
      </w:r>
      <w:r w:rsidRPr="00260C07">
        <w:rPr>
          <w:rFonts w:asciiTheme="minorHAnsi" w:hAnsiTheme="minorHAnsi" w:cstheme="minorHAnsi"/>
          <w:spacing w:val="-5"/>
        </w:rPr>
        <w:t xml:space="preserve"> </w:t>
      </w:r>
      <w:r w:rsidRPr="00260C07">
        <w:rPr>
          <w:rFonts w:asciiTheme="minorHAnsi" w:hAnsiTheme="minorHAnsi" w:cstheme="minorHAnsi"/>
        </w:rPr>
        <w:t>suministros</w:t>
      </w:r>
      <w:r w:rsidRPr="00260C07">
        <w:rPr>
          <w:rFonts w:asciiTheme="minorHAnsi" w:hAnsiTheme="minorHAnsi" w:cstheme="minorHAnsi"/>
          <w:spacing w:val="-7"/>
        </w:rPr>
        <w:t xml:space="preserve"> </w:t>
      </w:r>
      <w:r w:rsidRPr="00260C07">
        <w:rPr>
          <w:rFonts w:asciiTheme="minorHAnsi" w:hAnsiTheme="minorHAnsi" w:cstheme="minorHAnsi"/>
        </w:rPr>
        <w:t>se</w:t>
      </w:r>
      <w:r w:rsidRPr="00260C07">
        <w:rPr>
          <w:rFonts w:asciiTheme="minorHAnsi" w:hAnsiTheme="minorHAnsi" w:cstheme="minorHAnsi"/>
          <w:spacing w:val="-6"/>
        </w:rPr>
        <w:t xml:space="preserve"> </w:t>
      </w:r>
      <w:r w:rsidRPr="00260C07">
        <w:rPr>
          <w:rFonts w:asciiTheme="minorHAnsi" w:hAnsiTheme="minorHAnsi" w:cstheme="minorHAnsi"/>
        </w:rPr>
        <w:t>encuentre</w:t>
      </w:r>
      <w:r w:rsidRPr="00260C07">
        <w:rPr>
          <w:rFonts w:asciiTheme="minorHAnsi" w:hAnsiTheme="minorHAnsi" w:cstheme="minorHAnsi"/>
          <w:spacing w:val="-5"/>
        </w:rPr>
        <w:t xml:space="preserve"> </w:t>
      </w:r>
      <w:r w:rsidRPr="00260C07">
        <w:rPr>
          <w:rFonts w:asciiTheme="minorHAnsi" w:hAnsiTheme="minorHAnsi" w:cstheme="minorHAnsi"/>
        </w:rPr>
        <w:t>vigente</w:t>
      </w:r>
      <w:r w:rsidRPr="00260C07">
        <w:rPr>
          <w:rFonts w:asciiTheme="minorHAnsi" w:hAnsiTheme="minorHAnsi" w:cstheme="minorHAnsi"/>
          <w:spacing w:val="-5"/>
        </w:rPr>
        <w:t xml:space="preserve"> </w:t>
      </w:r>
      <w:r w:rsidRPr="00260C07">
        <w:rPr>
          <w:rFonts w:asciiTheme="minorHAnsi" w:hAnsiTheme="minorHAnsi" w:cstheme="minorHAnsi"/>
        </w:rPr>
        <w:t>(Servicio</w:t>
      </w:r>
      <w:r w:rsidRPr="00260C07">
        <w:rPr>
          <w:rFonts w:asciiTheme="minorHAnsi" w:hAnsiTheme="minorHAnsi" w:cstheme="minorHAnsi"/>
          <w:spacing w:val="-6"/>
        </w:rPr>
        <w:t xml:space="preserve"> </w:t>
      </w:r>
      <w:r w:rsidRPr="00260C07">
        <w:rPr>
          <w:rFonts w:asciiTheme="minorHAnsi" w:hAnsiTheme="minorHAnsi" w:cstheme="minorHAnsi"/>
        </w:rPr>
        <w:t>Público</w:t>
      </w:r>
      <w:r w:rsidRPr="00260C07">
        <w:rPr>
          <w:rFonts w:asciiTheme="minorHAnsi" w:hAnsiTheme="minorHAnsi" w:cstheme="minorHAnsi"/>
          <w:spacing w:val="-4"/>
        </w:rPr>
        <w:t xml:space="preserve"> </w:t>
      </w:r>
      <w:r w:rsidRPr="00260C07">
        <w:rPr>
          <w:rFonts w:asciiTheme="minorHAnsi" w:hAnsiTheme="minorHAnsi" w:cstheme="minorHAnsi"/>
        </w:rPr>
        <w:t>de</w:t>
      </w:r>
      <w:r w:rsidRPr="00260C07">
        <w:rPr>
          <w:rFonts w:asciiTheme="minorHAnsi" w:hAnsiTheme="minorHAnsi" w:cstheme="minorHAnsi"/>
          <w:spacing w:val="-6"/>
        </w:rPr>
        <w:t xml:space="preserve"> </w:t>
      </w:r>
      <w:r w:rsidRPr="00260C07">
        <w:rPr>
          <w:rFonts w:asciiTheme="minorHAnsi" w:hAnsiTheme="minorHAnsi" w:cstheme="minorHAnsi"/>
        </w:rPr>
        <w:t>Empleo, y demás normas complementarias).</w:t>
      </w:r>
    </w:p>
    <w:p w14:paraId="28410149" w14:textId="77777777" w:rsidR="00D007BD" w:rsidRPr="00260C07" w:rsidRDefault="00D007BD" w:rsidP="00B45BFB">
      <w:pPr>
        <w:pStyle w:val="Prrafodelista"/>
        <w:tabs>
          <w:tab w:val="left" w:pos="707"/>
          <w:tab w:val="left" w:pos="709"/>
        </w:tabs>
        <w:spacing w:line="276" w:lineRule="auto"/>
        <w:ind w:right="-3" w:firstLine="0"/>
        <w:jc w:val="left"/>
        <w:rPr>
          <w:rFonts w:asciiTheme="minorHAnsi" w:hAnsiTheme="minorHAnsi" w:cstheme="minorHAnsi"/>
        </w:rPr>
      </w:pPr>
    </w:p>
    <w:p w14:paraId="60BDA816" w14:textId="77777777" w:rsidR="00983757" w:rsidRDefault="00000000" w:rsidP="00B45BFB">
      <w:pPr>
        <w:pStyle w:val="Prrafodelista"/>
        <w:numPr>
          <w:ilvl w:val="0"/>
          <w:numId w:val="13"/>
        </w:numPr>
        <w:tabs>
          <w:tab w:val="left" w:pos="707"/>
          <w:tab w:val="left" w:pos="709"/>
        </w:tabs>
        <w:spacing w:line="276" w:lineRule="auto"/>
        <w:ind w:right="-3"/>
        <w:jc w:val="both"/>
        <w:rPr>
          <w:rFonts w:asciiTheme="minorHAnsi" w:hAnsiTheme="minorHAnsi" w:cstheme="minorHAnsi"/>
        </w:rPr>
      </w:pPr>
      <w:r w:rsidRPr="00260C07">
        <w:rPr>
          <w:rFonts w:asciiTheme="minorHAnsi" w:hAnsiTheme="minorHAnsi" w:cstheme="minorHAnsi"/>
        </w:rPr>
        <w:t>Contratar,</w:t>
      </w:r>
      <w:r w:rsidRPr="00260C07">
        <w:rPr>
          <w:rFonts w:asciiTheme="minorHAnsi" w:hAnsiTheme="minorHAnsi" w:cstheme="minorHAnsi"/>
          <w:spacing w:val="-7"/>
        </w:rPr>
        <w:t xml:space="preserve"> </w:t>
      </w:r>
      <w:r w:rsidRPr="00260C07">
        <w:rPr>
          <w:rFonts w:asciiTheme="minorHAnsi" w:hAnsiTheme="minorHAnsi" w:cstheme="minorHAnsi"/>
        </w:rPr>
        <w:t>asumiendo</w:t>
      </w:r>
      <w:r w:rsidRPr="00260C07">
        <w:rPr>
          <w:rFonts w:asciiTheme="minorHAnsi" w:hAnsiTheme="minorHAnsi" w:cstheme="minorHAnsi"/>
          <w:spacing w:val="-6"/>
        </w:rPr>
        <w:t xml:space="preserve"> </w:t>
      </w:r>
      <w:r w:rsidRPr="00260C07">
        <w:rPr>
          <w:rFonts w:asciiTheme="minorHAnsi" w:hAnsiTheme="minorHAnsi" w:cstheme="minorHAnsi"/>
        </w:rPr>
        <w:t>los</w:t>
      </w:r>
      <w:r w:rsidRPr="00260C07">
        <w:rPr>
          <w:rFonts w:asciiTheme="minorHAnsi" w:hAnsiTheme="minorHAnsi" w:cstheme="minorHAnsi"/>
          <w:spacing w:val="-8"/>
        </w:rPr>
        <w:t xml:space="preserve"> </w:t>
      </w:r>
      <w:r w:rsidRPr="00260C07">
        <w:rPr>
          <w:rFonts w:asciiTheme="minorHAnsi" w:hAnsiTheme="minorHAnsi" w:cstheme="minorHAnsi"/>
        </w:rPr>
        <w:t>costos,</w:t>
      </w:r>
      <w:r w:rsidRPr="00260C07">
        <w:rPr>
          <w:rFonts w:asciiTheme="minorHAnsi" w:hAnsiTheme="minorHAnsi" w:cstheme="minorHAnsi"/>
          <w:spacing w:val="-7"/>
        </w:rPr>
        <w:t xml:space="preserve"> </w:t>
      </w:r>
      <w:r w:rsidRPr="00260C07">
        <w:rPr>
          <w:rFonts w:asciiTheme="minorHAnsi" w:hAnsiTheme="minorHAnsi" w:cstheme="minorHAnsi"/>
        </w:rPr>
        <w:t>todo</w:t>
      </w:r>
      <w:r w:rsidRPr="00260C07">
        <w:rPr>
          <w:rFonts w:asciiTheme="minorHAnsi" w:hAnsiTheme="minorHAnsi" w:cstheme="minorHAnsi"/>
          <w:spacing w:val="-6"/>
        </w:rPr>
        <w:t xml:space="preserve"> </w:t>
      </w:r>
      <w:r w:rsidRPr="00260C07">
        <w:rPr>
          <w:rFonts w:asciiTheme="minorHAnsi" w:hAnsiTheme="minorHAnsi" w:cstheme="minorHAnsi"/>
        </w:rPr>
        <w:t>el</w:t>
      </w:r>
      <w:r w:rsidRPr="00260C07">
        <w:rPr>
          <w:rFonts w:asciiTheme="minorHAnsi" w:hAnsiTheme="minorHAnsi" w:cstheme="minorHAnsi"/>
          <w:spacing w:val="-7"/>
        </w:rPr>
        <w:t xml:space="preserve"> </w:t>
      </w:r>
      <w:r w:rsidRPr="00260C07">
        <w:rPr>
          <w:rFonts w:asciiTheme="minorHAnsi" w:hAnsiTheme="minorHAnsi" w:cstheme="minorHAnsi"/>
        </w:rPr>
        <w:t>personal</w:t>
      </w:r>
      <w:r w:rsidRPr="00260C07">
        <w:rPr>
          <w:rFonts w:asciiTheme="minorHAnsi" w:hAnsiTheme="minorHAnsi" w:cstheme="minorHAnsi"/>
          <w:spacing w:val="-8"/>
        </w:rPr>
        <w:t xml:space="preserve"> </w:t>
      </w:r>
      <w:r w:rsidRPr="00260C07">
        <w:rPr>
          <w:rFonts w:asciiTheme="minorHAnsi" w:hAnsiTheme="minorHAnsi" w:cstheme="minorHAnsi"/>
        </w:rPr>
        <w:t>idóneo</w:t>
      </w:r>
      <w:r w:rsidRPr="00260C07">
        <w:rPr>
          <w:rFonts w:asciiTheme="minorHAnsi" w:hAnsiTheme="minorHAnsi" w:cstheme="minorHAnsi"/>
          <w:spacing w:val="-6"/>
        </w:rPr>
        <w:t xml:space="preserve"> </w:t>
      </w:r>
      <w:r w:rsidRPr="00260C07">
        <w:rPr>
          <w:rFonts w:asciiTheme="minorHAnsi" w:hAnsiTheme="minorHAnsi" w:cstheme="minorHAnsi"/>
        </w:rPr>
        <w:t>y</w:t>
      </w:r>
      <w:r w:rsidRPr="00260C07">
        <w:rPr>
          <w:rFonts w:asciiTheme="minorHAnsi" w:hAnsiTheme="minorHAnsi" w:cstheme="minorHAnsi"/>
          <w:spacing w:val="-9"/>
        </w:rPr>
        <w:t xml:space="preserve"> </w:t>
      </w:r>
      <w:r w:rsidRPr="00260C07">
        <w:rPr>
          <w:rFonts w:asciiTheme="minorHAnsi" w:hAnsiTheme="minorHAnsi" w:cstheme="minorHAnsi"/>
        </w:rPr>
        <w:t>calificado</w:t>
      </w:r>
      <w:r w:rsidRPr="00260C07">
        <w:rPr>
          <w:rFonts w:asciiTheme="minorHAnsi" w:hAnsiTheme="minorHAnsi" w:cstheme="minorHAnsi"/>
          <w:spacing w:val="-6"/>
        </w:rPr>
        <w:t xml:space="preserve"> </w:t>
      </w:r>
      <w:r w:rsidRPr="00260C07">
        <w:rPr>
          <w:rFonts w:asciiTheme="minorHAnsi" w:hAnsiTheme="minorHAnsi" w:cstheme="minorHAnsi"/>
        </w:rPr>
        <w:t>que</w:t>
      </w:r>
      <w:r w:rsidRPr="00260C07">
        <w:rPr>
          <w:rFonts w:asciiTheme="minorHAnsi" w:hAnsiTheme="minorHAnsi" w:cstheme="minorHAnsi"/>
          <w:spacing w:val="-7"/>
        </w:rPr>
        <w:t xml:space="preserve"> </w:t>
      </w:r>
      <w:r w:rsidRPr="00260C07">
        <w:rPr>
          <w:rFonts w:asciiTheme="minorHAnsi" w:hAnsiTheme="minorHAnsi" w:cstheme="minorHAnsi"/>
        </w:rPr>
        <w:t>sea</w:t>
      </w:r>
      <w:r w:rsidRPr="00260C07">
        <w:rPr>
          <w:rFonts w:asciiTheme="minorHAnsi" w:hAnsiTheme="minorHAnsi" w:cstheme="minorHAnsi"/>
          <w:spacing w:val="-10"/>
        </w:rPr>
        <w:t xml:space="preserve"> </w:t>
      </w:r>
      <w:r w:rsidRPr="00260C07">
        <w:rPr>
          <w:rFonts w:asciiTheme="minorHAnsi" w:hAnsiTheme="minorHAnsi" w:cstheme="minorHAnsi"/>
        </w:rPr>
        <w:t>necesario</w:t>
      </w:r>
      <w:r w:rsidRPr="00260C07">
        <w:rPr>
          <w:rFonts w:asciiTheme="minorHAnsi" w:hAnsiTheme="minorHAnsi" w:cstheme="minorHAnsi"/>
          <w:spacing w:val="-6"/>
        </w:rPr>
        <w:t xml:space="preserve"> </w:t>
      </w:r>
      <w:r w:rsidRPr="00260C07">
        <w:rPr>
          <w:rFonts w:asciiTheme="minorHAnsi" w:hAnsiTheme="minorHAnsi" w:cstheme="minorHAnsi"/>
        </w:rPr>
        <w:t>para</w:t>
      </w:r>
      <w:r w:rsidRPr="00260C07">
        <w:rPr>
          <w:rFonts w:asciiTheme="minorHAnsi" w:hAnsiTheme="minorHAnsi" w:cstheme="minorHAnsi"/>
          <w:spacing w:val="-8"/>
        </w:rPr>
        <w:t xml:space="preserve"> </w:t>
      </w:r>
      <w:r w:rsidRPr="00260C07">
        <w:rPr>
          <w:rFonts w:asciiTheme="minorHAnsi" w:hAnsiTheme="minorHAnsi" w:cstheme="minorHAnsi"/>
        </w:rPr>
        <w:t xml:space="preserve">el normal desarrollo del CONTRATO, de conformidad con lo previsto en éste, los documentos de la licitación privada abierta o en sus anexos, y/o en el cronograma de trabajo aprobado por el Supervisor. A menos que el Supervisor expresamente y por escrito autorice lo contrario, todo el personal deberá ser vinculado de manera directa por el </w:t>
      </w:r>
      <w:r w:rsidRPr="00260C07">
        <w:rPr>
          <w:rFonts w:asciiTheme="minorHAnsi" w:hAnsiTheme="minorHAnsi" w:cstheme="minorHAnsi"/>
          <w:b/>
        </w:rPr>
        <w:t xml:space="preserve">CONTRATISTA </w:t>
      </w:r>
      <w:r w:rsidRPr="00260C07">
        <w:rPr>
          <w:rFonts w:asciiTheme="minorHAnsi" w:hAnsiTheme="minorHAnsi" w:cstheme="minorHAnsi"/>
        </w:rPr>
        <w:t>mediante Contrato de trabajo.</w:t>
      </w:r>
    </w:p>
    <w:p w14:paraId="52148B02" w14:textId="77777777" w:rsidR="00D007BD" w:rsidRPr="00D007BD" w:rsidRDefault="00D007BD" w:rsidP="00B45BFB">
      <w:pPr>
        <w:tabs>
          <w:tab w:val="left" w:pos="707"/>
          <w:tab w:val="left" w:pos="709"/>
        </w:tabs>
        <w:spacing w:line="276" w:lineRule="auto"/>
        <w:ind w:right="-3"/>
        <w:rPr>
          <w:rFonts w:asciiTheme="minorHAnsi" w:hAnsiTheme="minorHAnsi" w:cstheme="minorHAnsi"/>
        </w:rPr>
      </w:pPr>
    </w:p>
    <w:p w14:paraId="66E64B0D" w14:textId="77777777" w:rsidR="00983757" w:rsidRDefault="00000000" w:rsidP="00B45BFB">
      <w:pPr>
        <w:pStyle w:val="Prrafodelista"/>
        <w:numPr>
          <w:ilvl w:val="0"/>
          <w:numId w:val="13"/>
        </w:numPr>
        <w:tabs>
          <w:tab w:val="left" w:pos="707"/>
          <w:tab w:val="left" w:pos="709"/>
        </w:tabs>
        <w:spacing w:before="1" w:line="276" w:lineRule="auto"/>
        <w:ind w:right="-3"/>
        <w:jc w:val="both"/>
        <w:rPr>
          <w:rFonts w:asciiTheme="minorHAnsi" w:hAnsiTheme="minorHAnsi" w:cstheme="minorHAnsi"/>
        </w:rPr>
      </w:pPr>
      <w:r w:rsidRPr="00260C07">
        <w:rPr>
          <w:rFonts w:asciiTheme="minorHAnsi" w:hAnsiTheme="minorHAnsi" w:cstheme="minorHAnsi"/>
        </w:rPr>
        <w:t xml:space="preserve">En caso de que el </w:t>
      </w:r>
      <w:r w:rsidRPr="00260C07">
        <w:rPr>
          <w:rFonts w:asciiTheme="minorHAnsi" w:hAnsiTheme="minorHAnsi" w:cstheme="minorHAnsi"/>
          <w:b/>
        </w:rPr>
        <w:t xml:space="preserve">CONTRATISTA </w:t>
      </w:r>
      <w:r w:rsidRPr="00260C07">
        <w:rPr>
          <w:rFonts w:asciiTheme="minorHAnsi" w:hAnsiTheme="minorHAnsi" w:cstheme="minorHAnsi"/>
        </w:rPr>
        <w:t>designe a un interlocutor o representante, todos los documentos</w:t>
      </w:r>
      <w:r w:rsidRPr="00260C07">
        <w:rPr>
          <w:rFonts w:asciiTheme="minorHAnsi" w:hAnsiTheme="minorHAnsi" w:cstheme="minorHAnsi"/>
          <w:spacing w:val="-3"/>
        </w:rPr>
        <w:t xml:space="preserve"> </w:t>
      </w:r>
      <w:r w:rsidRPr="00260C07">
        <w:rPr>
          <w:rFonts w:asciiTheme="minorHAnsi" w:hAnsiTheme="minorHAnsi" w:cstheme="minorHAnsi"/>
        </w:rPr>
        <w:t>que</w:t>
      </w:r>
      <w:r w:rsidRPr="00260C07">
        <w:rPr>
          <w:rFonts w:asciiTheme="minorHAnsi" w:hAnsiTheme="minorHAnsi" w:cstheme="minorHAnsi"/>
          <w:spacing w:val="-5"/>
        </w:rPr>
        <w:t xml:space="preserve"> </w:t>
      </w:r>
      <w:r w:rsidRPr="00260C07">
        <w:rPr>
          <w:rFonts w:asciiTheme="minorHAnsi" w:hAnsiTheme="minorHAnsi" w:cstheme="minorHAnsi"/>
        </w:rPr>
        <w:t>suscriba</w:t>
      </w:r>
      <w:r w:rsidRPr="00260C07">
        <w:rPr>
          <w:rFonts w:asciiTheme="minorHAnsi" w:hAnsiTheme="minorHAnsi" w:cstheme="minorHAnsi"/>
          <w:spacing w:val="-3"/>
        </w:rPr>
        <w:t xml:space="preserve"> </w:t>
      </w:r>
      <w:r w:rsidRPr="00260C07">
        <w:rPr>
          <w:rFonts w:asciiTheme="minorHAnsi" w:hAnsiTheme="minorHAnsi" w:cstheme="minorHAnsi"/>
        </w:rPr>
        <w:t>la</w:t>
      </w:r>
      <w:r w:rsidRPr="00260C07">
        <w:rPr>
          <w:rFonts w:asciiTheme="minorHAnsi" w:hAnsiTheme="minorHAnsi" w:cstheme="minorHAnsi"/>
          <w:spacing w:val="-3"/>
        </w:rPr>
        <w:t xml:space="preserve"> </w:t>
      </w:r>
      <w:r w:rsidRPr="00260C07">
        <w:rPr>
          <w:rFonts w:asciiTheme="minorHAnsi" w:hAnsiTheme="minorHAnsi" w:cstheme="minorHAnsi"/>
        </w:rPr>
        <w:t>persona</w:t>
      </w:r>
      <w:r w:rsidRPr="00260C07">
        <w:rPr>
          <w:rFonts w:asciiTheme="minorHAnsi" w:hAnsiTheme="minorHAnsi" w:cstheme="minorHAnsi"/>
          <w:spacing w:val="-3"/>
        </w:rPr>
        <w:t xml:space="preserve"> </w:t>
      </w:r>
      <w:r w:rsidRPr="00260C07">
        <w:rPr>
          <w:rFonts w:asciiTheme="minorHAnsi" w:hAnsiTheme="minorHAnsi" w:cstheme="minorHAnsi"/>
        </w:rPr>
        <w:t>designada</w:t>
      </w:r>
      <w:r w:rsidRPr="00260C07">
        <w:rPr>
          <w:rFonts w:asciiTheme="minorHAnsi" w:hAnsiTheme="minorHAnsi" w:cstheme="minorHAnsi"/>
          <w:spacing w:val="-3"/>
        </w:rPr>
        <w:t xml:space="preserve"> </w:t>
      </w:r>
      <w:r w:rsidRPr="00260C07">
        <w:rPr>
          <w:rFonts w:asciiTheme="minorHAnsi" w:hAnsiTheme="minorHAnsi" w:cstheme="minorHAnsi"/>
        </w:rPr>
        <w:t>por</w:t>
      </w:r>
      <w:r w:rsidRPr="00260C07">
        <w:rPr>
          <w:rFonts w:asciiTheme="minorHAnsi" w:hAnsiTheme="minorHAnsi" w:cstheme="minorHAnsi"/>
          <w:spacing w:val="-5"/>
        </w:rPr>
        <w:t xml:space="preserve"> </w:t>
      </w:r>
      <w:r w:rsidRPr="00260C07">
        <w:rPr>
          <w:rFonts w:asciiTheme="minorHAnsi" w:hAnsiTheme="minorHAnsi" w:cstheme="minorHAnsi"/>
        </w:rPr>
        <w:t>el</w:t>
      </w:r>
      <w:r w:rsidRPr="00260C07">
        <w:rPr>
          <w:rFonts w:asciiTheme="minorHAnsi" w:hAnsiTheme="minorHAnsi" w:cstheme="minorHAnsi"/>
          <w:spacing w:val="-4"/>
        </w:rPr>
        <w:t xml:space="preserve"> </w:t>
      </w:r>
      <w:r w:rsidRPr="00260C07">
        <w:rPr>
          <w:rFonts w:asciiTheme="minorHAnsi" w:hAnsiTheme="minorHAnsi" w:cstheme="minorHAnsi"/>
          <w:b/>
        </w:rPr>
        <w:t>CONTRATISTA</w:t>
      </w:r>
      <w:r w:rsidRPr="00260C07">
        <w:rPr>
          <w:rFonts w:asciiTheme="minorHAnsi" w:hAnsiTheme="minorHAnsi" w:cstheme="minorHAnsi"/>
          <w:b/>
          <w:spacing w:val="-4"/>
        </w:rPr>
        <w:t xml:space="preserve"> </w:t>
      </w:r>
      <w:r w:rsidRPr="00260C07">
        <w:rPr>
          <w:rFonts w:asciiTheme="minorHAnsi" w:hAnsiTheme="minorHAnsi" w:cstheme="minorHAnsi"/>
        </w:rPr>
        <w:t>como</w:t>
      </w:r>
      <w:r w:rsidRPr="00260C07">
        <w:rPr>
          <w:rFonts w:asciiTheme="minorHAnsi" w:hAnsiTheme="minorHAnsi" w:cstheme="minorHAnsi"/>
          <w:spacing w:val="-5"/>
        </w:rPr>
        <w:t xml:space="preserve"> </w:t>
      </w:r>
      <w:r w:rsidRPr="00260C07">
        <w:rPr>
          <w:rFonts w:asciiTheme="minorHAnsi" w:hAnsiTheme="minorHAnsi" w:cstheme="minorHAnsi"/>
        </w:rPr>
        <w:t>su</w:t>
      </w:r>
      <w:r w:rsidRPr="00260C07">
        <w:rPr>
          <w:rFonts w:asciiTheme="minorHAnsi" w:hAnsiTheme="minorHAnsi" w:cstheme="minorHAnsi"/>
          <w:spacing w:val="-6"/>
        </w:rPr>
        <w:t xml:space="preserve"> </w:t>
      </w:r>
      <w:r w:rsidRPr="00260C07">
        <w:rPr>
          <w:rFonts w:asciiTheme="minorHAnsi" w:hAnsiTheme="minorHAnsi" w:cstheme="minorHAnsi"/>
        </w:rPr>
        <w:t>representante</w:t>
      </w:r>
      <w:r w:rsidRPr="00260C07">
        <w:rPr>
          <w:rFonts w:asciiTheme="minorHAnsi" w:hAnsiTheme="minorHAnsi" w:cstheme="minorHAnsi"/>
          <w:spacing w:val="-9"/>
        </w:rPr>
        <w:t xml:space="preserve"> </w:t>
      </w:r>
      <w:r w:rsidRPr="00260C07">
        <w:rPr>
          <w:rFonts w:asciiTheme="minorHAnsi" w:hAnsiTheme="minorHAnsi" w:cstheme="minorHAnsi"/>
        </w:rPr>
        <w:t xml:space="preserve">o interlocutor frente al </w:t>
      </w:r>
      <w:r w:rsidRPr="00260C07">
        <w:rPr>
          <w:rFonts w:asciiTheme="minorHAnsi" w:hAnsiTheme="minorHAnsi" w:cstheme="minorHAnsi"/>
          <w:b/>
        </w:rPr>
        <w:t xml:space="preserve">CONTRATANTE </w:t>
      </w:r>
      <w:r w:rsidRPr="00260C07">
        <w:rPr>
          <w:rFonts w:asciiTheme="minorHAnsi" w:hAnsiTheme="minorHAnsi" w:cstheme="minorHAnsi"/>
        </w:rPr>
        <w:t xml:space="preserve">y al supervisor con ocasión de la ejecución del Contrato tendrán tanta validez como si hubieran sido emitidos por el propio </w:t>
      </w:r>
      <w:r w:rsidRPr="00260C07">
        <w:rPr>
          <w:rFonts w:asciiTheme="minorHAnsi" w:hAnsiTheme="minorHAnsi" w:cstheme="minorHAnsi"/>
          <w:b/>
        </w:rPr>
        <w:t>CONTRATISTA</w:t>
      </w:r>
      <w:r w:rsidRPr="00260C07">
        <w:rPr>
          <w:rFonts w:asciiTheme="minorHAnsi" w:hAnsiTheme="minorHAnsi" w:cstheme="minorHAnsi"/>
        </w:rPr>
        <w:t>.</w:t>
      </w:r>
    </w:p>
    <w:p w14:paraId="2B51FE26" w14:textId="77777777" w:rsidR="00D007BD" w:rsidRPr="00D007BD" w:rsidRDefault="00D007BD" w:rsidP="00B45BFB">
      <w:pPr>
        <w:tabs>
          <w:tab w:val="left" w:pos="707"/>
          <w:tab w:val="left" w:pos="709"/>
        </w:tabs>
        <w:spacing w:before="1" w:line="276" w:lineRule="auto"/>
        <w:ind w:right="-3"/>
        <w:rPr>
          <w:rFonts w:asciiTheme="minorHAnsi" w:hAnsiTheme="minorHAnsi" w:cstheme="minorHAnsi"/>
        </w:rPr>
      </w:pPr>
    </w:p>
    <w:p w14:paraId="2BDA239D" w14:textId="77777777" w:rsidR="00983757" w:rsidRDefault="00000000" w:rsidP="00B45BFB">
      <w:pPr>
        <w:pStyle w:val="Prrafodelista"/>
        <w:numPr>
          <w:ilvl w:val="0"/>
          <w:numId w:val="13"/>
        </w:numPr>
        <w:tabs>
          <w:tab w:val="left" w:pos="707"/>
          <w:tab w:val="left" w:pos="709"/>
        </w:tabs>
        <w:spacing w:line="276" w:lineRule="auto"/>
        <w:ind w:right="-3"/>
        <w:jc w:val="both"/>
        <w:rPr>
          <w:rFonts w:asciiTheme="minorHAnsi" w:hAnsiTheme="minorHAnsi" w:cstheme="minorHAnsi"/>
        </w:rPr>
      </w:pPr>
      <w:r w:rsidRPr="00260C07">
        <w:rPr>
          <w:rFonts w:asciiTheme="minorHAnsi" w:hAnsiTheme="minorHAnsi" w:cstheme="minorHAnsi"/>
        </w:rPr>
        <w:t xml:space="preserve">El personal del </w:t>
      </w:r>
      <w:r w:rsidRPr="00260C07">
        <w:rPr>
          <w:rFonts w:asciiTheme="minorHAnsi" w:hAnsiTheme="minorHAnsi" w:cstheme="minorHAnsi"/>
          <w:b/>
        </w:rPr>
        <w:t xml:space="preserve">CONTRATISTA </w:t>
      </w:r>
      <w:r w:rsidRPr="00260C07">
        <w:rPr>
          <w:rFonts w:asciiTheme="minorHAnsi" w:hAnsiTheme="minorHAnsi" w:cstheme="minorHAnsi"/>
        </w:rPr>
        <w:t xml:space="preserve">no tiene ni adquirirá, por razón de la ejecución del </w:t>
      </w:r>
      <w:r w:rsidRPr="00260C07">
        <w:rPr>
          <w:rFonts w:asciiTheme="minorHAnsi" w:hAnsiTheme="minorHAnsi" w:cstheme="minorHAnsi"/>
          <w:b/>
        </w:rPr>
        <w:t>Contrato</w:t>
      </w:r>
      <w:r w:rsidRPr="00260C07">
        <w:rPr>
          <w:rFonts w:asciiTheme="minorHAnsi" w:hAnsiTheme="minorHAnsi" w:cstheme="minorHAnsi"/>
        </w:rPr>
        <w:t>, vínculo</w:t>
      </w:r>
      <w:r w:rsidRPr="00260C07">
        <w:rPr>
          <w:rFonts w:asciiTheme="minorHAnsi" w:hAnsiTheme="minorHAnsi" w:cstheme="minorHAnsi"/>
          <w:spacing w:val="-13"/>
        </w:rPr>
        <w:t xml:space="preserve"> </w:t>
      </w:r>
      <w:r w:rsidRPr="00260C07">
        <w:rPr>
          <w:rFonts w:asciiTheme="minorHAnsi" w:hAnsiTheme="minorHAnsi" w:cstheme="minorHAnsi"/>
        </w:rPr>
        <w:t>laboral</w:t>
      </w:r>
      <w:r w:rsidRPr="00260C07">
        <w:rPr>
          <w:rFonts w:asciiTheme="minorHAnsi" w:hAnsiTheme="minorHAnsi" w:cstheme="minorHAnsi"/>
          <w:spacing w:val="-12"/>
        </w:rPr>
        <w:t xml:space="preserve"> </w:t>
      </w:r>
      <w:r w:rsidRPr="00260C07">
        <w:rPr>
          <w:rFonts w:asciiTheme="minorHAnsi" w:hAnsiTheme="minorHAnsi" w:cstheme="minorHAnsi"/>
        </w:rPr>
        <w:t>alguno</w:t>
      </w:r>
      <w:r w:rsidRPr="00260C07">
        <w:rPr>
          <w:rFonts w:asciiTheme="minorHAnsi" w:hAnsiTheme="minorHAnsi" w:cstheme="minorHAnsi"/>
          <w:spacing w:val="-13"/>
        </w:rPr>
        <w:t xml:space="preserve"> </w:t>
      </w:r>
      <w:r w:rsidRPr="00260C07">
        <w:rPr>
          <w:rFonts w:asciiTheme="minorHAnsi" w:hAnsiTheme="minorHAnsi" w:cstheme="minorHAnsi"/>
        </w:rPr>
        <w:t>con</w:t>
      </w:r>
      <w:r w:rsidRPr="00260C07">
        <w:rPr>
          <w:rFonts w:asciiTheme="minorHAnsi" w:hAnsiTheme="minorHAnsi" w:cstheme="minorHAnsi"/>
          <w:spacing w:val="-12"/>
        </w:rPr>
        <w:t xml:space="preserve"> </w:t>
      </w:r>
      <w:r w:rsidRPr="00260C07">
        <w:rPr>
          <w:rFonts w:asciiTheme="minorHAnsi" w:hAnsiTheme="minorHAnsi" w:cstheme="minorHAnsi"/>
        </w:rPr>
        <w:t>el</w:t>
      </w:r>
      <w:r w:rsidRPr="00260C07">
        <w:rPr>
          <w:rFonts w:asciiTheme="minorHAnsi" w:hAnsiTheme="minorHAnsi" w:cstheme="minorHAnsi"/>
          <w:spacing w:val="-13"/>
        </w:rPr>
        <w:t xml:space="preserve"> </w:t>
      </w:r>
      <w:r w:rsidRPr="00260C07">
        <w:rPr>
          <w:rFonts w:asciiTheme="minorHAnsi" w:hAnsiTheme="minorHAnsi" w:cstheme="minorHAnsi"/>
          <w:b/>
        </w:rPr>
        <w:t>CONTRATANTE</w:t>
      </w:r>
      <w:r w:rsidRPr="00260C07">
        <w:rPr>
          <w:rFonts w:asciiTheme="minorHAnsi" w:hAnsiTheme="minorHAnsi" w:cstheme="minorHAnsi"/>
        </w:rPr>
        <w:t>.</w:t>
      </w:r>
      <w:r w:rsidRPr="00260C07">
        <w:rPr>
          <w:rFonts w:asciiTheme="minorHAnsi" w:hAnsiTheme="minorHAnsi" w:cstheme="minorHAnsi"/>
          <w:spacing w:val="-12"/>
        </w:rPr>
        <w:t xml:space="preserve"> </w:t>
      </w:r>
      <w:r w:rsidRPr="00260C07">
        <w:rPr>
          <w:rFonts w:asciiTheme="minorHAnsi" w:hAnsiTheme="minorHAnsi" w:cstheme="minorHAnsi"/>
        </w:rPr>
        <w:t>Toda</w:t>
      </w:r>
      <w:r w:rsidRPr="00260C07">
        <w:rPr>
          <w:rFonts w:asciiTheme="minorHAnsi" w:hAnsiTheme="minorHAnsi" w:cstheme="minorHAnsi"/>
          <w:spacing w:val="-13"/>
        </w:rPr>
        <w:t xml:space="preserve"> </w:t>
      </w:r>
      <w:r w:rsidRPr="00260C07">
        <w:rPr>
          <w:rFonts w:asciiTheme="minorHAnsi" w:hAnsiTheme="minorHAnsi" w:cstheme="minorHAnsi"/>
        </w:rPr>
        <w:t>la</w:t>
      </w:r>
      <w:r w:rsidRPr="00260C07">
        <w:rPr>
          <w:rFonts w:asciiTheme="minorHAnsi" w:hAnsiTheme="minorHAnsi" w:cstheme="minorHAnsi"/>
          <w:spacing w:val="-12"/>
        </w:rPr>
        <w:t xml:space="preserve"> </w:t>
      </w:r>
      <w:r w:rsidRPr="00260C07">
        <w:rPr>
          <w:rFonts w:asciiTheme="minorHAnsi" w:hAnsiTheme="minorHAnsi" w:cstheme="minorHAnsi"/>
        </w:rPr>
        <w:t>responsabilidad</w:t>
      </w:r>
      <w:r w:rsidRPr="00260C07">
        <w:rPr>
          <w:rFonts w:asciiTheme="minorHAnsi" w:hAnsiTheme="minorHAnsi" w:cstheme="minorHAnsi"/>
          <w:spacing w:val="-12"/>
        </w:rPr>
        <w:t xml:space="preserve"> </w:t>
      </w:r>
      <w:r w:rsidRPr="00260C07">
        <w:rPr>
          <w:rFonts w:asciiTheme="minorHAnsi" w:hAnsiTheme="minorHAnsi" w:cstheme="minorHAnsi"/>
        </w:rPr>
        <w:t>derivada</w:t>
      </w:r>
      <w:r w:rsidRPr="00260C07">
        <w:rPr>
          <w:rFonts w:asciiTheme="minorHAnsi" w:hAnsiTheme="minorHAnsi" w:cstheme="minorHAnsi"/>
          <w:spacing w:val="-13"/>
        </w:rPr>
        <w:t xml:space="preserve"> </w:t>
      </w:r>
      <w:r w:rsidRPr="00260C07">
        <w:rPr>
          <w:rFonts w:asciiTheme="minorHAnsi" w:hAnsiTheme="minorHAnsi" w:cstheme="minorHAnsi"/>
        </w:rPr>
        <w:t>de</w:t>
      </w:r>
      <w:r w:rsidRPr="00260C07">
        <w:rPr>
          <w:rFonts w:asciiTheme="minorHAnsi" w:hAnsiTheme="minorHAnsi" w:cstheme="minorHAnsi"/>
          <w:spacing w:val="-12"/>
        </w:rPr>
        <w:t xml:space="preserve"> </w:t>
      </w:r>
      <w:r w:rsidRPr="00260C07">
        <w:rPr>
          <w:rFonts w:asciiTheme="minorHAnsi" w:hAnsiTheme="minorHAnsi" w:cstheme="minorHAnsi"/>
        </w:rPr>
        <w:t>los</w:t>
      </w:r>
      <w:r w:rsidRPr="00260C07">
        <w:rPr>
          <w:rFonts w:asciiTheme="minorHAnsi" w:hAnsiTheme="minorHAnsi" w:cstheme="minorHAnsi"/>
          <w:spacing w:val="-13"/>
        </w:rPr>
        <w:t xml:space="preserve"> </w:t>
      </w:r>
      <w:r w:rsidRPr="00260C07">
        <w:rPr>
          <w:rFonts w:asciiTheme="minorHAnsi" w:hAnsiTheme="minorHAnsi" w:cstheme="minorHAnsi"/>
          <w:b/>
        </w:rPr>
        <w:t>Contrato</w:t>
      </w:r>
      <w:r w:rsidRPr="00260C07">
        <w:rPr>
          <w:rFonts w:asciiTheme="minorHAnsi" w:hAnsiTheme="minorHAnsi" w:cstheme="minorHAnsi"/>
        </w:rPr>
        <w:t xml:space="preserve">s de trabajo correrá a cargo exclusivo del </w:t>
      </w:r>
      <w:r w:rsidRPr="00260C07">
        <w:rPr>
          <w:rFonts w:asciiTheme="minorHAnsi" w:hAnsiTheme="minorHAnsi" w:cstheme="minorHAnsi"/>
          <w:b/>
        </w:rPr>
        <w:t>CONTRATISTA</w:t>
      </w:r>
      <w:r w:rsidRPr="00260C07">
        <w:rPr>
          <w:rFonts w:asciiTheme="minorHAnsi" w:hAnsiTheme="minorHAnsi" w:cstheme="minorHAnsi"/>
        </w:rPr>
        <w:t>.</w:t>
      </w:r>
    </w:p>
    <w:p w14:paraId="3C53906C" w14:textId="77777777" w:rsidR="00D007BD" w:rsidRPr="00D007BD" w:rsidRDefault="00D007BD" w:rsidP="00B45BFB">
      <w:pPr>
        <w:tabs>
          <w:tab w:val="left" w:pos="707"/>
          <w:tab w:val="left" w:pos="709"/>
        </w:tabs>
        <w:spacing w:line="276" w:lineRule="auto"/>
        <w:ind w:right="-3"/>
        <w:rPr>
          <w:rFonts w:asciiTheme="minorHAnsi" w:hAnsiTheme="minorHAnsi" w:cstheme="minorHAnsi"/>
        </w:rPr>
      </w:pPr>
    </w:p>
    <w:p w14:paraId="6A951B78" w14:textId="77777777" w:rsidR="00983757" w:rsidRDefault="00000000" w:rsidP="00B45BFB">
      <w:pPr>
        <w:pStyle w:val="Prrafodelista"/>
        <w:numPr>
          <w:ilvl w:val="0"/>
          <w:numId w:val="13"/>
        </w:numPr>
        <w:tabs>
          <w:tab w:val="left" w:pos="707"/>
          <w:tab w:val="left" w:pos="709"/>
        </w:tabs>
        <w:spacing w:line="276" w:lineRule="auto"/>
        <w:ind w:right="-3"/>
        <w:jc w:val="both"/>
        <w:rPr>
          <w:rFonts w:asciiTheme="minorHAnsi" w:hAnsiTheme="minorHAnsi" w:cstheme="minorHAnsi"/>
        </w:rPr>
      </w:pPr>
      <w:r w:rsidRPr="00260C07">
        <w:rPr>
          <w:rFonts w:asciiTheme="minorHAnsi" w:hAnsiTheme="minorHAnsi" w:cstheme="minorHAnsi"/>
        </w:rPr>
        <w:t xml:space="preserve">El </w:t>
      </w:r>
      <w:r w:rsidRPr="00260C07">
        <w:rPr>
          <w:rFonts w:asciiTheme="minorHAnsi" w:hAnsiTheme="minorHAnsi" w:cstheme="minorHAnsi"/>
          <w:b/>
        </w:rPr>
        <w:t xml:space="preserve">CONTRATISTA </w:t>
      </w:r>
      <w:r w:rsidRPr="00260C07">
        <w:rPr>
          <w:rFonts w:asciiTheme="minorHAnsi" w:hAnsiTheme="minorHAnsi" w:cstheme="minorHAnsi"/>
        </w:rPr>
        <w:t xml:space="preserve">autoriza al </w:t>
      </w:r>
      <w:r w:rsidRPr="00260C07">
        <w:rPr>
          <w:rFonts w:asciiTheme="minorHAnsi" w:hAnsiTheme="minorHAnsi" w:cstheme="minorHAnsi"/>
          <w:b/>
        </w:rPr>
        <w:t xml:space="preserve">CONTRATANTE </w:t>
      </w:r>
      <w:r w:rsidRPr="00260C07">
        <w:rPr>
          <w:rFonts w:asciiTheme="minorHAnsi" w:hAnsiTheme="minorHAnsi" w:cstheme="minorHAnsi"/>
        </w:rPr>
        <w:t>para que, en caso de que no efectúe oportunamente el pago de cualquiera de las obligaciones</w:t>
      </w:r>
      <w:r w:rsidRPr="00260C07">
        <w:rPr>
          <w:rFonts w:asciiTheme="minorHAnsi" w:hAnsiTheme="minorHAnsi" w:cstheme="minorHAnsi"/>
          <w:spacing w:val="40"/>
        </w:rPr>
        <w:t xml:space="preserve"> </w:t>
      </w:r>
      <w:r w:rsidRPr="00260C07">
        <w:rPr>
          <w:rFonts w:asciiTheme="minorHAnsi" w:hAnsiTheme="minorHAnsi" w:cstheme="minorHAnsi"/>
        </w:rPr>
        <w:t>laborales (relativas al Sistema de Seguridad Social Integral, y parafiscales, u otras) a cargo de aquél en relación con el personal que ocupe en la ejecución del Contrato</w:t>
      </w:r>
      <w:r w:rsidRPr="00260C07">
        <w:rPr>
          <w:rFonts w:asciiTheme="minorHAnsi" w:hAnsiTheme="minorHAnsi" w:cstheme="minorHAnsi"/>
          <w:b/>
        </w:rPr>
        <w:t xml:space="preserve">, </w:t>
      </w:r>
      <w:r w:rsidRPr="00260C07">
        <w:rPr>
          <w:rFonts w:asciiTheme="minorHAnsi" w:hAnsiTheme="minorHAnsi" w:cstheme="minorHAnsi"/>
        </w:rPr>
        <w:t xml:space="preserve">o de obligaciones adquiridas con </w:t>
      </w:r>
      <w:r w:rsidRPr="00260C07">
        <w:rPr>
          <w:rFonts w:asciiTheme="minorHAnsi" w:hAnsiTheme="minorHAnsi" w:cstheme="minorHAnsi"/>
          <w:b/>
        </w:rPr>
        <w:t xml:space="preserve">subcontratistas </w:t>
      </w:r>
      <w:r w:rsidRPr="00260C07">
        <w:rPr>
          <w:rFonts w:asciiTheme="minorHAnsi" w:hAnsiTheme="minorHAnsi" w:cstheme="minorHAnsi"/>
        </w:rPr>
        <w:t>y/o Proveedores con quienes hubiere establecido relaciones para la ejecución del Contrato (en tanto</w:t>
      </w:r>
      <w:r w:rsidRPr="00260C07">
        <w:rPr>
          <w:rFonts w:asciiTheme="minorHAnsi" w:hAnsiTheme="minorHAnsi" w:cstheme="minorHAnsi"/>
          <w:spacing w:val="-13"/>
        </w:rPr>
        <w:t xml:space="preserve"> </w:t>
      </w:r>
      <w:r w:rsidRPr="00260C07">
        <w:rPr>
          <w:rFonts w:asciiTheme="minorHAnsi" w:hAnsiTheme="minorHAnsi" w:cstheme="minorHAnsi"/>
        </w:rPr>
        <w:t>se</w:t>
      </w:r>
      <w:r w:rsidRPr="00260C07">
        <w:rPr>
          <w:rFonts w:asciiTheme="minorHAnsi" w:hAnsiTheme="minorHAnsi" w:cstheme="minorHAnsi"/>
          <w:spacing w:val="-12"/>
        </w:rPr>
        <w:t xml:space="preserve"> </w:t>
      </w:r>
      <w:r w:rsidRPr="00260C07">
        <w:rPr>
          <w:rFonts w:asciiTheme="minorHAnsi" w:hAnsiTheme="minorHAnsi" w:cstheme="minorHAnsi"/>
        </w:rPr>
        <w:t>tenga</w:t>
      </w:r>
      <w:r w:rsidRPr="00260C07">
        <w:rPr>
          <w:rFonts w:asciiTheme="minorHAnsi" w:hAnsiTheme="minorHAnsi" w:cstheme="minorHAnsi"/>
          <w:spacing w:val="-13"/>
        </w:rPr>
        <w:t xml:space="preserve"> </w:t>
      </w:r>
      <w:r w:rsidRPr="00260C07">
        <w:rPr>
          <w:rFonts w:asciiTheme="minorHAnsi" w:hAnsiTheme="minorHAnsi" w:cstheme="minorHAnsi"/>
        </w:rPr>
        <w:t>certeza</w:t>
      </w:r>
      <w:r w:rsidRPr="00260C07">
        <w:rPr>
          <w:rFonts w:asciiTheme="minorHAnsi" w:hAnsiTheme="minorHAnsi" w:cstheme="minorHAnsi"/>
          <w:spacing w:val="-12"/>
        </w:rPr>
        <w:t xml:space="preserve"> </w:t>
      </w:r>
      <w:r w:rsidRPr="00260C07">
        <w:rPr>
          <w:rFonts w:asciiTheme="minorHAnsi" w:hAnsiTheme="minorHAnsi" w:cstheme="minorHAnsi"/>
        </w:rPr>
        <w:t>sobre</w:t>
      </w:r>
      <w:r w:rsidRPr="00260C07">
        <w:rPr>
          <w:rFonts w:asciiTheme="minorHAnsi" w:hAnsiTheme="minorHAnsi" w:cstheme="minorHAnsi"/>
          <w:spacing w:val="-9"/>
        </w:rPr>
        <w:t xml:space="preserve"> </w:t>
      </w:r>
      <w:r w:rsidRPr="00260C07">
        <w:rPr>
          <w:rFonts w:asciiTheme="minorHAnsi" w:hAnsiTheme="minorHAnsi" w:cstheme="minorHAnsi"/>
        </w:rPr>
        <w:t>su</w:t>
      </w:r>
      <w:r w:rsidRPr="00260C07">
        <w:rPr>
          <w:rFonts w:asciiTheme="minorHAnsi" w:hAnsiTheme="minorHAnsi" w:cstheme="minorHAnsi"/>
          <w:spacing w:val="-13"/>
        </w:rPr>
        <w:t xml:space="preserve"> </w:t>
      </w:r>
      <w:r w:rsidRPr="00260C07">
        <w:rPr>
          <w:rFonts w:asciiTheme="minorHAnsi" w:hAnsiTheme="minorHAnsi" w:cstheme="minorHAnsi"/>
        </w:rPr>
        <w:t>existencia</w:t>
      </w:r>
      <w:r w:rsidRPr="00260C07">
        <w:rPr>
          <w:rFonts w:asciiTheme="minorHAnsi" w:hAnsiTheme="minorHAnsi" w:cstheme="minorHAnsi"/>
          <w:spacing w:val="-12"/>
        </w:rPr>
        <w:t xml:space="preserve"> </w:t>
      </w:r>
      <w:r w:rsidRPr="00260C07">
        <w:rPr>
          <w:rFonts w:asciiTheme="minorHAnsi" w:hAnsiTheme="minorHAnsi" w:cstheme="minorHAnsi"/>
        </w:rPr>
        <w:t>y</w:t>
      </w:r>
      <w:r w:rsidRPr="00260C07">
        <w:rPr>
          <w:rFonts w:asciiTheme="minorHAnsi" w:hAnsiTheme="minorHAnsi" w:cstheme="minorHAnsi"/>
          <w:spacing w:val="-11"/>
        </w:rPr>
        <w:t xml:space="preserve"> </w:t>
      </w:r>
      <w:r w:rsidRPr="00260C07">
        <w:rPr>
          <w:rFonts w:asciiTheme="minorHAnsi" w:hAnsiTheme="minorHAnsi" w:cstheme="minorHAnsi"/>
        </w:rPr>
        <w:t>exigibilidad),</w:t>
      </w:r>
      <w:r w:rsidRPr="00260C07">
        <w:rPr>
          <w:rFonts w:asciiTheme="minorHAnsi" w:hAnsiTheme="minorHAnsi" w:cstheme="minorHAnsi"/>
          <w:spacing w:val="-10"/>
        </w:rPr>
        <w:t xml:space="preserve"> </w:t>
      </w:r>
      <w:r w:rsidRPr="00260C07">
        <w:rPr>
          <w:rFonts w:asciiTheme="minorHAnsi" w:hAnsiTheme="minorHAnsi" w:cstheme="minorHAnsi"/>
        </w:rPr>
        <w:t>el</w:t>
      </w:r>
      <w:r w:rsidRPr="00260C07">
        <w:rPr>
          <w:rFonts w:asciiTheme="minorHAnsi" w:hAnsiTheme="minorHAnsi" w:cstheme="minorHAnsi"/>
          <w:spacing w:val="-13"/>
        </w:rPr>
        <w:t xml:space="preserve"> </w:t>
      </w:r>
      <w:r w:rsidRPr="00260C07">
        <w:rPr>
          <w:rFonts w:asciiTheme="minorHAnsi" w:hAnsiTheme="minorHAnsi" w:cstheme="minorHAnsi"/>
          <w:b/>
        </w:rPr>
        <w:t>CONTRATANTE</w:t>
      </w:r>
      <w:r w:rsidRPr="00260C07">
        <w:rPr>
          <w:rFonts w:asciiTheme="minorHAnsi" w:hAnsiTheme="minorHAnsi" w:cstheme="minorHAnsi"/>
          <w:b/>
          <w:spacing w:val="-11"/>
        </w:rPr>
        <w:t xml:space="preserve"> </w:t>
      </w:r>
      <w:r w:rsidRPr="00260C07">
        <w:rPr>
          <w:rFonts w:asciiTheme="minorHAnsi" w:hAnsiTheme="minorHAnsi" w:cstheme="minorHAnsi"/>
          <w:b/>
        </w:rPr>
        <w:t>previa</w:t>
      </w:r>
      <w:r w:rsidRPr="00260C07">
        <w:rPr>
          <w:rFonts w:asciiTheme="minorHAnsi" w:hAnsiTheme="minorHAnsi" w:cstheme="minorHAnsi"/>
          <w:b/>
          <w:spacing w:val="-11"/>
        </w:rPr>
        <w:t xml:space="preserve"> </w:t>
      </w:r>
      <w:r w:rsidRPr="00260C07">
        <w:rPr>
          <w:rFonts w:asciiTheme="minorHAnsi" w:hAnsiTheme="minorHAnsi" w:cstheme="minorHAnsi"/>
          <w:b/>
        </w:rPr>
        <w:t>autorización del</w:t>
      </w:r>
      <w:r w:rsidRPr="00260C07">
        <w:rPr>
          <w:rFonts w:asciiTheme="minorHAnsi" w:hAnsiTheme="minorHAnsi" w:cstheme="minorHAnsi"/>
          <w:b/>
          <w:spacing w:val="-13"/>
        </w:rPr>
        <w:t xml:space="preserve"> </w:t>
      </w:r>
      <w:r w:rsidRPr="00260C07">
        <w:rPr>
          <w:rFonts w:asciiTheme="minorHAnsi" w:hAnsiTheme="minorHAnsi" w:cstheme="minorHAnsi"/>
          <w:b/>
        </w:rPr>
        <w:t>Supervisor</w:t>
      </w:r>
      <w:r w:rsidRPr="00260C07">
        <w:rPr>
          <w:rFonts w:asciiTheme="minorHAnsi" w:hAnsiTheme="minorHAnsi" w:cstheme="minorHAnsi"/>
          <w:b/>
          <w:spacing w:val="-12"/>
        </w:rPr>
        <w:t xml:space="preserve"> </w:t>
      </w:r>
      <w:r w:rsidRPr="00260C07">
        <w:rPr>
          <w:rFonts w:asciiTheme="minorHAnsi" w:hAnsiTheme="minorHAnsi" w:cstheme="minorHAnsi"/>
          <w:b/>
        </w:rPr>
        <w:t>del</w:t>
      </w:r>
      <w:r w:rsidRPr="00260C07">
        <w:rPr>
          <w:rFonts w:asciiTheme="minorHAnsi" w:hAnsiTheme="minorHAnsi" w:cstheme="minorHAnsi"/>
          <w:b/>
          <w:spacing w:val="-13"/>
        </w:rPr>
        <w:t xml:space="preserve"> </w:t>
      </w:r>
      <w:r w:rsidRPr="00260C07">
        <w:rPr>
          <w:rFonts w:asciiTheme="minorHAnsi" w:hAnsiTheme="minorHAnsi" w:cstheme="minorHAnsi"/>
          <w:b/>
        </w:rPr>
        <w:t>informe</w:t>
      </w:r>
      <w:r w:rsidRPr="00260C07">
        <w:rPr>
          <w:rFonts w:asciiTheme="minorHAnsi" w:hAnsiTheme="minorHAnsi" w:cstheme="minorHAnsi"/>
          <w:b/>
          <w:spacing w:val="-12"/>
        </w:rPr>
        <w:t xml:space="preserve"> </w:t>
      </w:r>
      <w:r w:rsidRPr="00260C07">
        <w:rPr>
          <w:rFonts w:asciiTheme="minorHAnsi" w:hAnsiTheme="minorHAnsi" w:cstheme="minorHAnsi"/>
          <w:b/>
        </w:rPr>
        <w:t>de</w:t>
      </w:r>
      <w:r w:rsidRPr="00260C07">
        <w:rPr>
          <w:rFonts w:asciiTheme="minorHAnsi" w:hAnsiTheme="minorHAnsi" w:cstheme="minorHAnsi"/>
          <w:b/>
          <w:spacing w:val="-13"/>
        </w:rPr>
        <w:t xml:space="preserve"> </w:t>
      </w:r>
      <w:r w:rsidRPr="00260C07">
        <w:rPr>
          <w:rFonts w:asciiTheme="minorHAnsi" w:hAnsiTheme="minorHAnsi" w:cstheme="minorHAnsi"/>
          <w:b/>
        </w:rPr>
        <w:t>gestión</w:t>
      </w:r>
      <w:r w:rsidRPr="00260C07">
        <w:rPr>
          <w:rFonts w:asciiTheme="minorHAnsi" w:hAnsiTheme="minorHAnsi" w:cstheme="minorHAnsi"/>
          <w:b/>
          <w:spacing w:val="-12"/>
        </w:rPr>
        <w:t xml:space="preserve"> </w:t>
      </w:r>
      <w:r w:rsidRPr="00260C07">
        <w:rPr>
          <w:rFonts w:asciiTheme="minorHAnsi" w:hAnsiTheme="minorHAnsi" w:cstheme="minorHAnsi"/>
          <w:b/>
        </w:rPr>
        <w:t>y</w:t>
      </w:r>
      <w:r w:rsidRPr="00260C07">
        <w:rPr>
          <w:rFonts w:asciiTheme="minorHAnsi" w:hAnsiTheme="minorHAnsi" w:cstheme="minorHAnsi"/>
          <w:b/>
          <w:spacing w:val="-13"/>
        </w:rPr>
        <w:t xml:space="preserve"> </w:t>
      </w:r>
      <w:r w:rsidRPr="00260C07">
        <w:rPr>
          <w:rFonts w:asciiTheme="minorHAnsi" w:hAnsiTheme="minorHAnsi" w:cstheme="minorHAnsi"/>
          <w:b/>
        </w:rPr>
        <w:t>la</w:t>
      </w:r>
      <w:r w:rsidRPr="00260C07">
        <w:rPr>
          <w:rFonts w:asciiTheme="minorHAnsi" w:hAnsiTheme="minorHAnsi" w:cstheme="minorHAnsi"/>
          <w:b/>
          <w:spacing w:val="17"/>
        </w:rPr>
        <w:t xml:space="preserve"> </w:t>
      </w:r>
      <w:r w:rsidRPr="00260C07">
        <w:rPr>
          <w:rFonts w:asciiTheme="minorHAnsi" w:hAnsiTheme="minorHAnsi" w:cstheme="minorHAnsi"/>
          <w:b/>
        </w:rPr>
        <w:t>factura</w:t>
      </w:r>
      <w:r w:rsidRPr="00260C07">
        <w:rPr>
          <w:rFonts w:asciiTheme="minorHAnsi" w:hAnsiTheme="minorHAnsi" w:cstheme="minorHAnsi"/>
          <w:b/>
          <w:spacing w:val="-12"/>
        </w:rPr>
        <w:t xml:space="preserve"> </w:t>
      </w:r>
      <w:r w:rsidRPr="00260C07">
        <w:rPr>
          <w:rFonts w:asciiTheme="minorHAnsi" w:hAnsiTheme="minorHAnsi" w:cstheme="minorHAnsi"/>
          <w:b/>
        </w:rPr>
        <w:t>correspondiente,</w:t>
      </w:r>
      <w:r w:rsidRPr="00260C07">
        <w:rPr>
          <w:rFonts w:asciiTheme="minorHAnsi" w:hAnsiTheme="minorHAnsi" w:cstheme="minorHAnsi"/>
          <w:b/>
          <w:spacing w:val="-12"/>
        </w:rPr>
        <w:t xml:space="preserve"> </w:t>
      </w:r>
      <w:r w:rsidRPr="00260C07">
        <w:rPr>
          <w:rFonts w:asciiTheme="minorHAnsi" w:hAnsiTheme="minorHAnsi" w:cstheme="minorHAnsi"/>
        </w:rPr>
        <w:t>descuente</w:t>
      </w:r>
      <w:r w:rsidRPr="00260C07">
        <w:rPr>
          <w:rFonts w:asciiTheme="minorHAnsi" w:hAnsiTheme="minorHAnsi" w:cstheme="minorHAnsi"/>
          <w:spacing w:val="-13"/>
        </w:rPr>
        <w:t xml:space="preserve"> </w:t>
      </w:r>
      <w:r w:rsidRPr="00260C07">
        <w:rPr>
          <w:rFonts w:asciiTheme="minorHAnsi" w:hAnsiTheme="minorHAnsi" w:cstheme="minorHAnsi"/>
        </w:rPr>
        <w:t>y</w:t>
      </w:r>
      <w:r w:rsidRPr="00260C07">
        <w:rPr>
          <w:rFonts w:asciiTheme="minorHAnsi" w:hAnsiTheme="minorHAnsi" w:cstheme="minorHAnsi"/>
          <w:spacing w:val="-12"/>
        </w:rPr>
        <w:t xml:space="preserve"> </w:t>
      </w:r>
      <w:r w:rsidRPr="00260C07">
        <w:rPr>
          <w:rFonts w:asciiTheme="minorHAnsi" w:hAnsiTheme="minorHAnsi" w:cstheme="minorHAnsi"/>
        </w:rPr>
        <w:t>gire</w:t>
      </w:r>
      <w:r w:rsidRPr="00260C07">
        <w:rPr>
          <w:rFonts w:asciiTheme="minorHAnsi" w:hAnsiTheme="minorHAnsi" w:cstheme="minorHAnsi"/>
          <w:spacing w:val="-13"/>
        </w:rPr>
        <w:t xml:space="preserve"> </w:t>
      </w:r>
      <w:r w:rsidRPr="00260C07">
        <w:rPr>
          <w:rFonts w:asciiTheme="minorHAnsi" w:hAnsiTheme="minorHAnsi" w:cstheme="minorHAnsi"/>
        </w:rPr>
        <w:t>las</w:t>
      </w:r>
      <w:r w:rsidRPr="00260C07">
        <w:rPr>
          <w:rFonts w:asciiTheme="minorHAnsi" w:hAnsiTheme="minorHAnsi" w:cstheme="minorHAnsi"/>
          <w:spacing w:val="-12"/>
        </w:rPr>
        <w:t xml:space="preserve"> </w:t>
      </w:r>
      <w:r w:rsidRPr="00260C07">
        <w:rPr>
          <w:rFonts w:asciiTheme="minorHAnsi" w:hAnsiTheme="minorHAnsi" w:cstheme="minorHAnsi"/>
        </w:rPr>
        <w:t xml:space="preserve">sumas correspondientes de los saldos a favor del </w:t>
      </w:r>
      <w:r w:rsidRPr="00260C07">
        <w:rPr>
          <w:rFonts w:asciiTheme="minorHAnsi" w:hAnsiTheme="minorHAnsi" w:cstheme="minorHAnsi"/>
          <w:b/>
        </w:rPr>
        <w:t>CONTRATISTA</w:t>
      </w:r>
      <w:r w:rsidRPr="00260C07">
        <w:rPr>
          <w:rFonts w:asciiTheme="minorHAnsi" w:hAnsiTheme="minorHAnsi" w:cstheme="minorHAnsi"/>
        </w:rPr>
        <w:t>.</w:t>
      </w:r>
    </w:p>
    <w:p w14:paraId="540F51C4" w14:textId="77777777" w:rsidR="00D007BD" w:rsidRPr="00D007BD" w:rsidRDefault="00D007BD" w:rsidP="00B45BFB">
      <w:pPr>
        <w:pStyle w:val="Prrafodelista"/>
        <w:spacing w:line="276" w:lineRule="auto"/>
        <w:ind w:right="-3"/>
        <w:rPr>
          <w:rFonts w:asciiTheme="minorHAnsi" w:hAnsiTheme="minorHAnsi" w:cstheme="minorHAnsi"/>
        </w:rPr>
      </w:pPr>
    </w:p>
    <w:p w14:paraId="50186CB6" w14:textId="77777777" w:rsidR="00D007BD" w:rsidRPr="00260C07" w:rsidRDefault="00D007BD" w:rsidP="00B45BFB">
      <w:pPr>
        <w:pStyle w:val="Prrafodelista"/>
        <w:tabs>
          <w:tab w:val="left" w:pos="707"/>
          <w:tab w:val="left" w:pos="709"/>
        </w:tabs>
        <w:spacing w:line="276" w:lineRule="auto"/>
        <w:ind w:right="-3" w:firstLine="0"/>
        <w:jc w:val="left"/>
        <w:rPr>
          <w:rFonts w:asciiTheme="minorHAnsi" w:hAnsiTheme="minorHAnsi" w:cstheme="minorHAnsi"/>
        </w:rPr>
      </w:pPr>
    </w:p>
    <w:p w14:paraId="74D8867F" w14:textId="77777777" w:rsidR="00983757" w:rsidRDefault="00000000" w:rsidP="00B45BFB">
      <w:pPr>
        <w:pStyle w:val="Textoindependiente"/>
        <w:spacing w:line="276" w:lineRule="auto"/>
        <w:ind w:left="709" w:right="-3"/>
        <w:jc w:val="both"/>
        <w:rPr>
          <w:rFonts w:asciiTheme="minorHAnsi" w:hAnsiTheme="minorHAnsi" w:cstheme="minorHAnsi"/>
        </w:rPr>
      </w:pPr>
      <w:r w:rsidRPr="00260C07">
        <w:rPr>
          <w:rFonts w:asciiTheme="minorHAnsi" w:hAnsiTheme="minorHAnsi" w:cstheme="minorHAnsi"/>
        </w:rPr>
        <w:t xml:space="preserve">Para el giro de aportes al Sistema de Seguridad Social Integral y Parafiscales, el </w:t>
      </w:r>
      <w:r w:rsidRPr="00260C07">
        <w:rPr>
          <w:rFonts w:asciiTheme="minorHAnsi" w:hAnsiTheme="minorHAnsi" w:cstheme="minorHAnsi"/>
          <w:b/>
        </w:rPr>
        <w:t xml:space="preserve">CONTRATISTA </w:t>
      </w:r>
      <w:r w:rsidRPr="00260C07">
        <w:rPr>
          <w:rFonts w:asciiTheme="minorHAnsi" w:hAnsiTheme="minorHAnsi" w:cstheme="minorHAnsi"/>
        </w:rPr>
        <w:t xml:space="preserve">autoriza con la suscripción del Contrato al </w:t>
      </w:r>
      <w:r w:rsidRPr="00260C07">
        <w:rPr>
          <w:rFonts w:asciiTheme="minorHAnsi" w:hAnsiTheme="minorHAnsi" w:cstheme="minorHAnsi"/>
          <w:b/>
        </w:rPr>
        <w:t xml:space="preserve">CONTRATANTE </w:t>
      </w:r>
      <w:r w:rsidRPr="00260C07">
        <w:rPr>
          <w:rFonts w:asciiTheme="minorHAnsi" w:hAnsiTheme="minorHAnsi" w:cstheme="minorHAnsi"/>
        </w:rPr>
        <w:t>realizar pago previa remisión y autorización del gasto por parte del Supervisor.</w:t>
      </w:r>
    </w:p>
    <w:p w14:paraId="5577422C" w14:textId="77777777" w:rsidR="00D007BD" w:rsidRPr="00260C07" w:rsidRDefault="00D007BD" w:rsidP="00B45BFB">
      <w:pPr>
        <w:pStyle w:val="Textoindependiente"/>
        <w:spacing w:line="276" w:lineRule="auto"/>
        <w:ind w:left="709" w:right="-3"/>
        <w:jc w:val="both"/>
        <w:rPr>
          <w:rFonts w:asciiTheme="minorHAnsi" w:hAnsiTheme="minorHAnsi" w:cstheme="minorHAnsi"/>
        </w:rPr>
      </w:pPr>
    </w:p>
    <w:p w14:paraId="4AD32E3B" w14:textId="77777777" w:rsidR="00983757" w:rsidRDefault="00000000" w:rsidP="00B45BFB">
      <w:pPr>
        <w:pStyle w:val="Prrafodelista"/>
        <w:numPr>
          <w:ilvl w:val="0"/>
          <w:numId w:val="13"/>
        </w:numPr>
        <w:tabs>
          <w:tab w:val="left" w:pos="707"/>
          <w:tab w:val="left" w:pos="709"/>
        </w:tabs>
        <w:spacing w:line="276" w:lineRule="auto"/>
        <w:ind w:right="-3"/>
        <w:jc w:val="both"/>
        <w:rPr>
          <w:rFonts w:asciiTheme="minorHAnsi" w:hAnsiTheme="minorHAnsi" w:cstheme="minorHAnsi"/>
        </w:rPr>
      </w:pPr>
      <w:r w:rsidRPr="00260C07">
        <w:rPr>
          <w:rFonts w:asciiTheme="minorHAnsi" w:hAnsiTheme="minorHAnsi" w:cstheme="minorHAnsi"/>
        </w:rPr>
        <w:t>Acatar la normatividad colombiana en la contratación laboral de nacionales y extranjeros, al igual que el Régimen de Inmigración.</w:t>
      </w:r>
    </w:p>
    <w:p w14:paraId="3C58E18B" w14:textId="77777777" w:rsidR="00D007BD" w:rsidRPr="00260C07" w:rsidRDefault="00D007BD" w:rsidP="00B45BFB">
      <w:pPr>
        <w:pStyle w:val="Prrafodelista"/>
        <w:tabs>
          <w:tab w:val="left" w:pos="707"/>
          <w:tab w:val="left" w:pos="709"/>
        </w:tabs>
        <w:spacing w:line="276" w:lineRule="auto"/>
        <w:ind w:right="-3" w:firstLine="0"/>
        <w:jc w:val="left"/>
        <w:rPr>
          <w:rFonts w:asciiTheme="minorHAnsi" w:hAnsiTheme="minorHAnsi" w:cstheme="minorHAnsi"/>
        </w:rPr>
      </w:pPr>
    </w:p>
    <w:p w14:paraId="22A164A7" w14:textId="77777777" w:rsidR="00983757" w:rsidRDefault="00000000" w:rsidP="00B45BFB">
      <w:pPr>
        <w:pStyle w:val="Prrafodelista"/>
        <w:numPr>
          <w:ilvl w:val="0"/>
          <w:numId w:val="13"/>
        </w:numPr>
        <w:tabs>
          <w:tab w:val="left" w:pos="707"/>
          <w:tab w:val="left" w:pos="709"/>
        </w:tabs>
        <w:spacing w:before="1" w:line="276" w:lineRule="auto"/>
        <w:ind w:right="-3"/>
        <w:jc w:val="both"/>
        <w:rPr>
          <w:rFonts w:asciiTheme="minorHAnsi" w:hAnsiTheme="minorHAnsi" w:cstheme="minorHAnsi"/>
        </w:rPr>
      </w:pPr>
      <w:r w:rsidRPr="00260C07">
        <w:rPr>
          <w:rFonts w:asciiTheme="minorHAnsi" w:hAnsiTheme="minorHAnsi" w:cstheme="minorHAnsi"/>
        </w:rPr>
        <w:t>Cumplir con sus obligaciones con el Sistema de Seguridad Social Integral y el pago de aportes parafiscales</w:t>
      </w:r>
      <w:r w:rsidRPr="00260C07">
        <w:rPr>
          <w:rFonts w:asciiTheme="minorHAnsi" w:hAnsiTheme="minorHAnsi" w:cstheme="minorHAnsi"/>
          <w:spacing w:val="-1"/>
        </w:rPr>
        <w:t xml:space="preserve"> </w:t>
      </w:r>
      <w:r w:rsidRPr="00260C07">
        <w:rPr>
          <w:rFonts w:asciiTheme="minorHAnsi" w:hAnsiTheme="minorHAnsi" w:cstheme="minorHAnsi"/>
        </w:rPr>
        <w:t>según</w:t>
      </w:r>
      <w:r w:rsidRPr="00260C07">
        <w:rPr>
          <w:rFonts w:asciiTheme="minorHAnsi" w:hAnsiTheme="minorHAnsi" w:cstheme="minorHAnsi"/>
          <w:spacing w:val="-2"/>
        </w:rPr>
        <w:t xml:space="preserve"> </w:t>
      </w:r>
      <w:r w:rsidRPr="00260C07">
        <w:rPr>
          <w:rFonts w:asciiTheme="minorHAnsi" w:hAnsiTheme="minorHAnsi" w:cstheme="minorHAnsi"/>
        </w:rPr>
        <w:t>lo</w:t>
      </w:r>
      <w:r w:rsidRPr="00260C07">
        <w:rPr>
          <w:rFonts w:asciiTheme="minorHAnsi" w:hAnsiTheme="minorHAnsi" w:cstheme="minorHAnsi"/>
          <w:spacing w:val="-3"/>
        </w:rPr>
        <w:t xml:space="preserve"> </w:t>
      </w:r>
      <w:r w:rsidRPr="00260C07">
        <w:rPr>
          <w:rFonts w:asciiTheme="minorHAnsi" w:hAnsiTheme="minorHAnsi" w:cstheme="minorHAnsi"/>
        </w:rPr>
        <w:t>establecido</w:t>
      </w:r>
      <w:r w:rsidRPr="00260C07">
        <w:rPr>
          <w:rFonts w:asciiTheme="minorHAnsi" w:hAnsiTheme="minorHAnsi" w:cstheme="minorHAnsi"/>
          <w:spacing w:val="-1"/>
        </w:rPr>
        <w:t xml:space="preserve"> </w:t>
      </w:r>
      <w:r w:rsidRPr="00260C07">
        <w:rPr>
          <w:rFonts w:asciiTheme="minorHAnsi" w:hAnsiTheme="minorHAnsi" w:cstheme="minorHAnsi"/>
        </w:rPr>
        <w:t>legalmente,</w:t>
      </w:r>
      <w:r w:rsidRPr="00260C07">
        <w:rPr>
          <w:rFonts w:asciiTheme="minorHAnsi" w:hAnsiTheme="minorHAnsi" w:cstheme="minorHAnsi"/>
          <w:spacing w:val="-3"/>
        </w:rPr>
        <w:t xml:space="preserve"> </w:t>
      </w:r>
      <w:r w:rsidRPr="00260C07">
        <w:rPr>
          <w:rFonts w:asciiTheme="minorHAnsi" w:hAnsiTheme="minorHAnsi" w:cstheme="minorHAnsi"/>
        </w:rPr>
        <w:t>en</w:t>
      </w:r>
      <w:r w:rsidRPr="00260C07">
        <w:rPr>
          <w:rFonts w:asciiTheme="minorHAnsi" w:hAnsiTheme="minorHAnsi" w:cstheme="minorHAnsi"/>
          <w:spacing w:val="-2"/>
        </w:rPr>
        <w:t xml:space="preserve"> </w:t>
      </w:r>
      <w:r w:rsidRPr="00260C07">
        <w:rPr>
          <w:rFonts w:asciiTheme="minorHAnsi" w:hAnsiTheme="minorHAnsi" w:cstheme="minorHAnsi"/>
        </w:rPr>
        <w:t>relación</w:t>
      </w:r>
      <w:r w:rsidRPr="00260C07">
        <w:rPr>
          <w:rFonts w:asciiTheme="minorHAnsi" w:hAnsiTheme="minorHAnsi" w:cstheme="minorHAnsi"/>
          <w:spacing w:val="-2"/>
        </w:rPr>
        <w:t xml:space="preserve"> </w:t>
      </w:r>
      <w:r w:rsidRPr="00260C07">
        <w:rPr>
          <w:rFonts w:asciiTheme="minorHAnsi" w:hAnsiTheme="minorHAnsi" w:cstheme="minorHAnsi"/>
        </w:rPr>
        <w:t>con</w:t>
      </w:r>
      <w:r w:rsidRPr="00260C07">
        <w:rPr>
          <w:rFonts w:asciiTheme="minorHAnsi" w:hAnsiTheme="minorHAnsi" w:cstheme="minorHAnsi"/>
          <w:spacing w:val="-2"/>
        </w:rPr>
        <w:t xml:space="preserve"> </w:t>
      </w:r>
      <w:r w:rsidRPr="00260C07">
        <w:rPr>
          <w:rFonts w:asciiTheme="minorHAnsi" w:hAnsiTheme="minorHAnsi" w:cstheme="minorHAnsi"/>
        </w:rPr>
        <w:t>los</w:t>
      </w:r>
      <w:r w:rsidRPr="00260C07">
        <w:rPr>
          <w:rFonts w:asciiTheme="minorHAnsi" w:hAnsiTheme="minorHAnsi" w:cstheme="minorHAnsi"/>
          <w:spacing w:val="-2"/>
        </w:rPr>
        <w:t xml:space="preserve"> </w:t>
      </w:r>
      <w:r w:rsidRPr="00260C07">
        <w:rPr>
          <w:rFonts w:asciiTheme="minorHAnsi" w:hAnsiTheme="minorHAnsi" w:cstheme="minorHAnsi"/>
        </w:rPr>
        <w:t>trabajadores</w:t>
      </w:r>
      <w:r w:rsidRPr="00260C07">
        <w:rPr>
          <w:rFonts w:asciiTheme="minorHAnsi" w:hAnsiTheme="minorHAnsi" w:cstheme="minorHAnsi"/>
          <w:spacing w:val="-2"/>
        </w:rPr>
        <w:t xml:space="preserve"> </w:t>
      </w:r>
      <w:r w:rsidRPr="00260C07">
        <w:rPr>
          <w:rFonts w:asciiTheme="minorHAnsi" w:hAnsiTheme="minorHAnsi" w:cstheme="minorHAnsi"/>
        </w:rPr>
        <w:t>vinculados</w:t>
      </w:r>
      <w:r w:rsidRPr="00260C07">
        <w:rPr>
          <w:rFonts w:asciiTheme="minorHAnsi" w:hAnsiTheme="minorHAnsi" w:cstheme="minorHAnsi"/>
          <w:spacing w:val="-2"/>
        </w:rPr>
        <w:t xml:space="preserve"> </w:t>
      </w:r>
      <w:r w:rsidRPr="00260C07">
        <w:rPr>
          <w:rFonts w:asciiTheme="minorHAnsi" w:hAnsiTheme="minorHAnsi" w:cstheme="minorHAnsi"/>
        </w:rPr>
        <w:t>para la ejecución del Contrato cuya relación laboral esté sometida a la ley colombiana.</w:t>
      </w:r>
    </w:p>
    <w:p w14:paraId="05794C7A" w14:textId="77777777" w:rsidR="00652B23" w:rsidRPr="00652B23" w:rsidRDefault="00652B23" w:rsidP="00B45BFB">
      <w:pPr>
        <w:tabs>
          <w:tab w:val="left" w:pos="707"/>
          <w:tab w:val="left" w:pos="709"/>
        </w:tabs>
        <w:spacing w:before="1" w:line="276" w:lineRule="auto"/>
        <w:ind w:right="-3"/>
        <w:rPr>
          <w:rFonts w:asciiTheme="minorHAnsi" w:hAnsiTheme="minorHAnsi" w:cstheme="minorHAnsi"/>
        </w:rPr>
      </w:pPr>
    </w:p>
    <w:p w14:paraId="4D06B8AD" w14:textId="77777777" w:rsidR="00983757" w:rsidRDefault="00000000" w:rsidP="00B45BFB">
      <w:pPr>
        <w:pStyle w:val="Prrafodelista"/>
        <w:numPr>
          <w:ilvl w:val="0"/>
          <w:numId w:val="13"/>
        </w:numPr>
        <w:tabs>
          <w:tab w:val="left" w:pos="707"/>
          <w:tab w:val="left" w:pos="709"/>
        </w:tabs>
        <w:spacing w:before="61" w:line="276" w:lineRule="auto"/>
        <w:ind w:right="-3"/>
        <w:jc w:val="both"/>
        <w:rPr>
          <w:rFonts w:asciiTheme="minorHAnsi" w:hAnsiTheme="minorHAnsi" w:cstheme="minorHAnsi"/>
        </w:rPr>
      </w:pPr>
      <w:r w:rsidRPr="00260C07">
        <w:rPr>
          <w:rFonts w:asciiTheme="minorHAnsi" w:hAnsiTheme="minorHAnsi" w:cstheme="minorHAnsi"/>
        </w:rPr>
        <w:t>Tratándose</w:t>
      </w:r>
      <w:r w:rsidRPr="00260C07">
        <w:rPr>
          <w:rFonts w:asciiTheme="minorHAnsi" w:hAnsiTheme="minorHAnsi" w:cstheme="minorHAnsi"/>
          <w:spacing w:val="-5"/>
        </w:rPr>
        <w:t xml:space="preserve"> </w:t>
      </w:r>
      <w:r w:rsidRPr="00260C07">
        <w:rPr>
          <w:rFonts w:asciiTheme="minorHAnsi" w:hAnsiTheme="minorHAnsi" w:cstheme="minorHAnsi"/>
        </w:rPr>
        <w:t>de</w:t>
      </w:r>
      <w:r w:rsidRPr="00260C07">
        <w:rPr>
          <w:rFonts w:asciiTheme="minorHAnsi" w:hAnsiTheme="minorHAnsi" w:cstheme="minorHAnsi"/>
          <w:spacing w:val="-5"/>
        </w:rPr>
        <w:t xml:space="preserve"> </w:t>
      </w:r>
      <w:r w:rsidRPr="00260C07">
        <w:rPr>
          <w:rFonts w:asciiTheme="minorHAnsi" w:hAnsiTheme="minorHAnsi" w:cstheme="minorHAnsi"/>
        </w:rPr>
        <w:t>trabajadores</w:t>
      </w:r>
      <w:r w:rsidRPr="00260C07">
        <w:rPr>
          <w:rFonts w:asciiTheme="minorHAnsi" w:hAnsiTheme="minorHAnsi" w:cstheme="minorHAnsi"/>
          <w:spacing w:val="-5"/>
        </w:rPr>
        <w:t xml:space="preserve"> </w:t>
      </w:r>
      <w:r w:rsidRPr="00260C07">
        <w:rPr>
          <w:rFonts w:asciiTheme="minorHAnsi" w:hAnsiTheme="minorHAnsi" w:cstheme="minorHAnsi"/>
        </w:rPr>
        <w:t>extranjeros,</w:t>
      </w:r>
      <w:r w:rsidRPr="00260C07">
        <w:rPr>
          <w:rFonts w:asciiTheme="minorHAnsi" w:hAnsiTheme="minorHAnsi" w:cstheme="minorHAnsi"/>
          <w:spacing w:val="-5"/>
        </w:rPr>
        <w:t xml:space="preserve"> </w:t>
      </w:r>
      <w:r w:rsidRPr="00260C07">
        <w:rPr>
          <w:rFonts w:asciiTheme="minorHAnsi" w:hAnsiTheme="minorHAnsi" w:cstheme="minorHAnsi"/>
        </w:rPr>
        <w:t>cuya</w:t>
      </w:r>
      <w:r w:rsidRPr="00260C07">
        <w:rPr>
          <w:rFonts w:asciiTheme="minorHAnsi" w:hAnsiTheme="minorHAnsi" w:cstheme="minorHAnsi"/>
          <w:spacing w:val="-8"/>
        </w:rPr>
        <w:t xml:space="preserve"> </w:t>
      </w:r>
      <w:r w:rsidRPr="00260C07">
        <w:rPr>
          <w:rFonts w:asciiTheme="minorHAnsi" w:hAnsiTheme="minorHAnsi" w:cstheme="minorHAnsi"/>
        </w:rPr>
        <w:t>relación</w:t>
      </w:r>
      <w:r w:rsidRPr="00260C07">
        <w:rPr>
          <w:rFonts w:asciiTheme="minorHAnsi" w:hAnsiTheme="minorHAnsi" w:cstheme="minorHAnsi"/>
          <w:spacing w:val="-8"/>
        </w:rPr>
        <w:t xml:space="preserve"> </w:t>
      </w:r>
      <w:r w:rsidRPr="00260C07">
        <w:rPr>
          <w:rFonts w:asciiTheme="minorHAnsi" w:hAnsiTheme="minorHAnsi" w:cstheme="minorHAnsi"/>
        </w:rPr>
        <w:t>laboral</w:t>
      </w:r>
      <w:r w:rsidRPr="00260C07">
        <w:rPr>
          <w:rFonts w:asciiTheme="minorHAnsi" w:hAnsiTheme="minorHAnsi" w:cstheme="minorHAnsi"/>
          <w:spacing w:val="-6"/>
        </w:rPr>
        <w:t xml:space="preserve"> </w:t>
      </w:r>
      <w:r w:rsidRPr="00260C07">
        <w:rPr>
          <w:rFonts w:asciiTheme="minorHAnsi" w:hAnsiTheme="minorHAnsi" w:cstheme="minorHAnsi"/>
        </w:rPr>
        <w:t>esté</w:t>
      </w:r>
      <w:r w:rsidRPr="00260C07">
        <w:rPr>
          <w:rFonts w:asciiTheme="minorHAnsi" w:hAnsiTheme="minorHAnsi" w:cstheme="minorHAnsi"/>
          <w:spacing w:val="-5"/>
        </w:rPr>
        <w:t xml:space="preserve"> </w:t>
      </w:r>
      <w:r w:rsidRPr="00260C07">
        <w:rPr>
          <w:rFonts w:asciiTheme="minorHAnsi" w:hAnsiTheme="minorHAnsi" w:cstheme="minorHAnsi"/>
        </w:rPr>
        <w:t>regida</w:t>
      </w:r>
      <w:r w:rsidRPr="00260C07">
        <w:rPr>
          <w:rFonts w:asciiTheme="minorHAnsi" w:hAnsiTheme="minorHAnsi" w:cstheme="minorHAnsi"/>
          <w:spacing w:val="-5"/>
        </w:rPr>
        <w:t xml:space="preserve"> </w:t>
      </w:r>
      <w:r w:rsidRPr="00260C07">
        <w:rPr>
          <w:rFonts w:asciiTheme="minorHAnsi" w:hAnsiTheme="minorHAnsi" w:cstheme="minorHAnsi"/>
        </w:rPr>
        <w:t>por</w:t>
      </w:r>
      <w:r w:rsidRPr="00260C07">
        <w:rPr>
          <w:rFonts w:asciiTheme="minorHAnsi" w:hAnsiTheme="minorHAnsi" w:cstheme="minorHAnsi"/>
          <w:spacing w:val="-5"/>
        </w:rPr>
        <w:t xml:space="preserve"> </w:t>
      </w:r>
      <w:r w:rsidRPr="00260C07">
        <w:rPr>
          <w:rFonts w:asciiTheme="minorHAnsi" w:hAnsiTheme="minorHAnsi" w:cstheme="minorHAnsi"/>
        </w:rPr>
        <w:t>ley</w:t>
      </w:r>
      <w:r w:rsidRPr="00260C07">
        <w:rPr>
          <w:rFonts w:asciiTheme="minorHAnsi" w:hAnsiTheme="minorHAnsi" w:cstheme="minorHAnsi"/>
          <w:spacing w:val="-6"/>
        </w:rPr>
        <w:t xml:space="preserve"> </w:t>
      </w:r>
      <w:r w:rsidRPr="00260C07">
        <w:rPr>
          <w:rFonts w:asciiTheme="minorHAnsi" w:hAnsiTheme="minorHAnsi" w:cstheme="minorHAnsi"/>
        </w:rPr>
        <w:t>extranjera,</w:t>
      </w:r>
      <w:r w:rsidRPr="00260C07">
        <w:rPr>
          <w:rFonts w:asciiTheme="minorHAnsi" w:hAnsiTheme="minorHAnsi" w:cstheme="minorHAnsi"/>
          <w:spacing w:val="-5"/>
        </w:rPr>
        <w:t xml:space="preserve"> </w:t>
      </w:r>
      <w:r w:rsidRPr="00260C07">
        <w:rPr>
          <w:rFonts w:asciiTheme="minorHAnsi" w:hAnsiTheme="minorHAnsi" w:cstheme="minorHAnsi"/>
        </w:rPr>
        <w:t xml:space="preserve">el </w:t>
      </w:r>
      <w:r w:rsidRPr="00260C07">
        <w:rPr>
          <w:rFonts w:asciiTheme="minorHAnsi" w:hAnsiTheme="minorHAnsi" w:cstheme="minorHAnsi"/>
          <w:b/>
        </w:rPr>
        <w:t>CONTRATISTA</w:t>
      </w:r>
      <w:r w:rsidRPr="00260C07">
        <w:rPr>
          <w:rFonts w:asciiTheme="minorHAnsi" w:hAnsiTheme="minorHAnsi" w:cstheme="minorHAnsi"/>
          <w:b/>
          <w:spacing w:val="-13"/>
        </w:rPr>
        <w:t xml:space="preserve"> </w:t>
      </w:r>
      <w:r w:rsidRPr="00260C07">
        <w:rPr>
          <w:rFonts w:asciiTheme="minorHAnsi" w:hAnsiTheme="minorHAnsi" w:cstheme="minorHAnsi"/>
        </w:rPr>
        <w:t>deberá</w:t>
      </w:r>
      <w:r w:rsidRPr="00260C07">
        <w:rPr>
          <w:rFonts w:asciiTheme="minorHAnsi" w:hAnsiTheme="minorHAnsi" w:cstheme="minorHAnsi"/>
          <w:spacing w:val="-12"/>
        </w:rPr>
        <w:t xml:space="preserve"> </w:t>
      </w:r>
      <w:r w:rsidRPr="00260C07">
        <w:rPr>
          <w:rFonts w:asciiTheme="minorHAnsi" w:hAnsiTheme="minorHAnsi" w:cstheme="minorHAnsi"/>
        </w:rPr>
        <w:t>otorgar</w:t>
      </w:r>
      <w:r w:rsidRPr="00260C07">
        <w:rPr>
          <w:rFonts w:asciiTheme="minorHAnsi" w:hAnsiTheme="minorHAnsi" w:cstheme="minorHAnsi"/>
          <w:spacing w:val="-13"/>
        </w:rPr>
        <w:t xml:space="preserve"> </w:t>
      </w:r>
      <w:r w:rsidRPr="00260C07">
        <w:rPr>
          <w:rFonts w:asciiTheme="minorHAnsi" w:hAnsiTheme="minorHAnsi" w:cstheme="minorHAnsi"/>
        </w:rPr>
        <w:t>seguro</w:t>
      </w:r>
      <w:r w:rsidRPr="00260C07">
        <w:rPr>
          <w:rFonts w:asciiTheme="minorHAnsi" w:hAnsiTheme="minorHAnsi" w:cstheme="minorHAnsi"/>
          <w:spacing w:val="-12"/>
        </w:rPr>
        <w:t xml:space="preserve"> </w:t>
      </w:r>
      <w:r w:rsidRPr="00260C07">
        <w:rPr>
          <w:rFonts w:asciiTheme="minorHAnsi" w:hAnsiTheme="minorHAnsi" w:cstheme="minorHAnsi"/>
        </w:rPr>
        <w:t>de</w:t>
      </w:r>
      <w:r w:rsidRPr="00260C07">
        <w:rPr>
          <w:rFonts w:asciiTheme="minorHAnsi" w:hAnsiTheme="minorHAnsi" w:cstheme="minorHAnsi"/>
          <w:spacing w:val="-11"/>
        </w:rPr>
        <w:t xml:space="preserve"> </w:t>
      </w:r>
      <w:r w:rsidRPr="00260C07">
        <w:rPr>
          <w:rFonts w:asciiTheme="minorHAnsi" w:hAnsiTheme="minorHAnsi" w:cstheme="minorHAnsi"/>
        </w:rPr>
        <w:t>asistencia</w:t>
      </w:r>
      <w:r w:rsidRPr="00260C07">
        <w:rPr>
          <w:rFonts w:asciiTheme="minorHAnsi" w:hAnsiTheme="minorHAnsi" w:cstheme="minorHAnsi"/>
          <w:spacing w:val="-13"/>
        </w:rPr>
        <w:t xml:space="preserve"> </w:t>
      </w:r>
      <w:r w:rsidRPr="00260C07">
        <w:rPr>
          <w:rFonts w:asciiTheme="minorHAnsi" w:hAnsiTheme="minorHAnsi" w:cstheme="minorHAnsi"/>
        </w:rPr>
        <w:t>que</w:t>
      </w:r>
      <w:r w:rsidRPr="00260C07">
        <w:rPr>
          <w:rFonts w:asciiTheme="minorHAnsi" w:hAnsiTheme="minorHAnsi" w:cstheme="minorHAnsi"/>
          <w:spacing w:val="-11"/>
        </w:rPr>
        <w:t xml:space="preserve"> </w:t>
      </w:r>
      <w:r w:rsidRPr="00260C07">
        <w:rPr>
          <w:rFonts w:asciiTheme="minorHAnsi" w:hAnsiTheme="minorHAnsi" w:cstheme="minorHAnsi"/>
        </w:rPr>
        <w:t>tenga</w:t>
      </w:r>
      <w:r w:rsidRPr="00260C07">
        <w:rPr>
          <w:rFonts w:asciiTheme="minorHAnsi" w:hAnsiTheme="minorHAnsi" w:cstheme="minorHAnsi"/>
          <w:spacing w:val="-13"/>
        </w:rPr>
        <w:t xml:space="preserve"> </w:t>
      </w:r>
      <w:r w:rsidRPr="00260C07">
        <w:rPr>
          <w:rFonts w:asciiTheme="minorHAnsi" w:hAnsiTheme="minorHAnsi" w:cstheme="minorHAnsi"/>
        </w:rPr>
        <w:t>cobertura</w:t>
      </w:r>
      <w:r w:rsidRPr="00260C07">
        <w:rPr>
          <w:rFonts w:asciiTheme="minorHAnsi" w:hAnsiTheme="minorHAnsi" w:cstheme="minorHAnsi"/>
          <w:spacing w:val="-12"/>
        </w:rPr>
        <w:t xml:space="preserve"> </w:t>
      </w:r>
      <w:r w:rsidRPr="00260C07">
        <w:rPr>
          <w:rFonts w:asciiTheme="minorHAnsi" w:hAnsiTheme="minorHAnsi" w:cstheme="minorHAnsi"/>
        </w:rPr>
        <w:t>en</w:t>
      </w:r>
      <w:r w:rsidRPr="00260C07">
        <w:rPr>
          <w:rFonts w:asciiTheme="minorHAnsi" w:hAnsiTheme="minorHAnsi" w:cstheme="minorHAnsi"/>
          <w:spacing w:val="-13"/>
        </w:rPr>
        <w:t xml:space="preserve"> </w:t>
      </w:r>
      <w:r w:rsidRPr="00260C07">
        <w:rPr>
          <w:rFonts w:asciiTheme="minorHAnsi" w:hAnsiTheme="minorHAnsi" w:cstheme="minorHAnsi"/>
        </w:rPr>
        <w:t>Colombia</w:t>
      </w:r>
      <w:r w:rsidRPr="00260C07">
        <w:rPr>
          <w:rFonts w:asciiTheme="minorHAnsi" w:hAnsiTheme="minorHAnsi" w:cstheme="minorHAnsi"/>
          <w:spacing w:val="-12"/>
        </w:rPr>
        <w:t xml:space="preserve"> </w:t>
      </w:r>
      <w:r w:rsidRPr="00260C07">
        <w:rPr>
          <w:rFonts w:asciiTheme="minorHAnsi" w:hAnsiTheme="minorHAnsi" w:cstheme="minorHAnsi"/>
        </w:rPr>
        <w:t>para</w:t>
      </w:r>
      <w:r w:rsidRPr="00260C07">
        <w:rPr>
          <w:rFonts w:asciiTheme="minorHAnsi" w:hAnsiTheme="minorHAnsi" w:cstheme="minorHAnsi"/>
          <w:spacing w:val="-12"/>
        </w:rPr>
        <w:t xml:space="preserve"> </w:t>
      </w:r>
      <w:r w:rsidRPr="00260C07">
        <w:rPr>
          <w:rFonts w:asciiTheme="minorHAnsi" w:hAnsiTheme="minorHAnsi" w:cstheme="minorHAnsi"/>
        </w:rPr>
        <w:t>cada trabajador vinculado por él, que ampare las contingencias en materia de salud y riesgos laborales</w:t>
      </w:r>
      <w:r w:rsidRPr="00260C07">
        <w:rPr>
          <w:rFonts w:asciiTheme="minorHAnsi" w:hAnsiTheme="minorHAnsi" w:cstheme="minorHAnsi"/>
          <w:spacing w:val="-2"/>
        </w:rPr>
        <w:t xml:space="preserve"> </w:t>
      </w:r>
      <w:r w:rsidRPr="00260C07">
        <w:rPr>
          <w:rFonts w:asciiTheme="minorHAnsi" w:hAnsiTheme="minorHAnsi" w:cstheme="minorHAnsi"/>
        </w:rPr>
        <w:t>en desarrollo</w:t>
      </w:r>
      <w:r w:rsidRPr="00260C07">
        <w:rPr>
          <w:rFonts w:asciiTheme="minorHAnsi" w:hAnsiTheme="minorHAnsi" w:cstheme="minorHAnsi"/>
          <w:spacing w:val="-1"/>
        </w:rPr>
        <w:t xml:space="preserve"> </w:t>
      </w:r>
      <w:r w:rsidRPr="00260C07">
        <w:rPr>
          <w:rFonts w:asciiTheme="minorHAnsi" w:hAnsiTheme="minorHAnsi" w:cstheme="minorHAnsi"/>
        </w:rPr>
        <w:t>de las actividades</w:t>
      </w:r>
      <w:r w:rsidRPr="00260C07">
        <w:rPr>
          <w:rFonts w:asciiTheme="minorHAnsi" w:hAnsiTheme="minorHAnsi" w:cstheme="minorHAnsi"/>
          <w:spacing w:val="-2"/>
        </w:rPr>
        <w:t xml:space="preserve"> </w:t>
      </w:r>
      <w:r w:rsidRPr="00260C07">
        <w:rPr>
          <w:rFonts w:asciiTheme="minorHAnsi" w:hAnsiTheme="minorHAnsi" w:cstheme="minorHAnsi"/>
        </w:rPr>
        <w:t>objeto de</w:t>
      </w:r>
      <w:r w:rsidRPr="00260C07">
        <w:rPr>
          <w:rFonts w:asciiTheme="minorHAnsi" w:hAnsiTheme="minorHAnsi" w:cstheme="minorHAnsi"/>
          <w:spacing w:val="-2"/>
        </w:rPr>
        <w:t xml:space="preserve"> </w:t>
      </w:r>
      <w:r w:rsidRPr="00260C07">
        <w:rPr>
          <w:rFonts w:asciiTheme="minorHAnsi" w:hAnsiTheme="minorHAnsi" w:cstheme="minorHAnsi"/>
        </w:rPr>
        <w:t>este Contrato,</w:t>
      </w:r>
      <w:r w:rsidRPr="00260C07">
        <w:rPr>
          <w:rFonts w:asciiTheme="minorHAnsi" w:hAnsiTheme="minorHAnsi" w:cstheme="minorHAnsi"/>
          <w:spacing w:val="-2"/>
        </w:rPr>
        <w:t xml:space="preserve"> </w:t>
      </w:r>
      <w:r w:rsidRPr="00260C07">
        <w:rPr>
          <w:rFonts w:asciiTheme="minorHAnsi" w:hAnsiTheme="minorHAnsi" w:cstheme="minorHAnsi"/>
        </w:rPr>
        <w:t>durante</w:t>
      </w:r>
      <w:r w:rsidRPr="00260C07">
        <w:rPr>
          <w:rFonts w:asciiTheme="minorHAnsi" w:hAnsiTheme="minorHAnsi" w:cstheme="minorHAnsi"/>
          <w:spacing w:val="-1"/>
        </w:rPr>
        <w:t xml:space="preserve"> </w:t>
      </w:r>
      <w:r w:rsidRPr="00260C07">
        <w:rPr>
          <w:rFonts w:asciiTheme="minorHAnsi" w:hAnsiTheme="minorHAnsi" w:cstheme="minorHAnsi"/>
        </w:rPr>
        <w:t>su</w:t>
      </w:r>
      <w:r w:rsidRPr="00260C07">
        <w:rPr>
          <w:rFonts w:asciiTheme="minorHAnsi" w:hAnsiTheme="minorHAnsi" w:cstheme="minorHAnsi"/>
          <w:spacing w:val="-2"/>
        </w:rPr>
        <w:t xml:space="preserve"> </w:t>
      </w:r>
      <w:r w:rsidRPr="00260C07">
        <w:rPr>
          <w:rFonts w:asciiTheme="minorHAnsi" w:hAnsiTheme="minorHAnsi" w:cstheme="minorHAnsi"/>
        </w:rPr>
        <w:t>vigencia</w:t>
      </w:r>
      <w:r w:rsidRPr="00260C07">
        <w:rPr>
          <w:rFonts w:asciiTheme="minorHAnsi" w:hAnsiTheme="minorHAnsi" w:cstheme="minorHAnsi"/>
          <w:spacing w:val="-2"/>
        </w:rPr>
        <w:t xml:space="preserve"> </w:t>
      </w:r>
      <w:r w:rsidRPr="00260C07">
        <w:rPr>
          <w:rFonts w:asciiTheme="minorHAnsi" w:hAnsiTheme="minorHAnsi" w:cstheme="minorHAnsi"/>
        </w:rPr>
        <w:t>más</w:t>
      </w:r>
      <w:r w:rsidRPr="00260C07">
        <w:rPr>
          <w:rFonts w:asciiTheme="minorHAnsi" w:hAnsiTheme="minorHAnsi" w:cstheme="minorHAnsi"/>
          <w:spacing w:val="-2"/>
        </w:rPr>
        <w:t xml:space="preserve"> </w:t>
      </w:r>
      <w:r w:rsidRPr="00260C07">
        <w:rPr>
          <w:rFonts w:asciiTheme="minorHAnsi" w:hAnsiTheme="minorHAnsi" w:cstheme="minorHAnsi"/>
        </w:rPr>
        <w:t>un mes.</w:t>
      </w:r>
      <w:r w:rsidRPr="00260C07">
        <w:rPr>
          <w:rFonts w:asciiTheme="minorHAnsi" w:hAnsiTheme="minorHAnsi" w:cstheme="minorHAnsi"/>
          <w:spacing w:val="-1"/>
        </w:rPr>
        <w:t xml:space="preserve"> </w:t>
      </w:r>
      <w:r w:rsidRPr="00260C07">
        <w:rPr>
          <w:rFonts w:asciiTheme="minorHAnsi" w:hAnsiTheme="minorHAnsi" w:cstheme="minorHAnsi"/>
        </w:rPr>
        <w:t>Así mismo, el trabajador deberá acreditar certificación sobre afiliación en pensiones del país de origen de acuerdo con la ley aplicable para su Contrato laboral.</w:t>
      </w:r>
    </w:p>
    <w:p w14:paraId="54D61680" w14:textId="77777777" w:rsidR="00D007BD" w:rsidRPr="00260C07" w:rsidRDefault="00D007BD" w:rsidP="00B45BFB">
      <w:pPr>
        <w:pStyle w:val="Prrafodelista"/>
        <w:tabs>
          <w:tab w:val="left" w:pos="707"/>
          <w:tab w:val="left" w:pos="709"/>
        </w:tabs>
        <w:spacing w:before="61" w:line="276" w:lineRule="auto"/>
        <w:ind w:right="-3" w:firstLine="0"/>
        <w:jc w:val="left"/>
        <w:rPr>
          <w:rFonts w:asciiTheme="minorHAnsi" w:hAnsiTheme="minorHAnsi" w:cstheme="minorHAnsi"/>
        </w:rPr>
      </w:pPr>
    </w:p>
    <w:p w14:paraId="15E79BD8" w14:textId="77777777" w:rsidR="00983757" w:rsidRDefault="00000000" w:rsidP="00B45BFB">
      <w:pPr>
        <w:pStyle w:val="Prrafodelista"/>
        <w:numPr>
          <w:ilvl w:val="0"/>
          <w:numId w:val="13"/>
        </w:numPr>
        <w:tabs>
          <w:tab w:val="left" w:pos="707"/>
          <w:tab w:val="left" w:pos="709"/>
        </w:tabs>
        <w:spacing w:line="276" w:lineRule="auto"/>
        <w:ind w:right="-3"/>
        <w:jc w:val="both"/>
        <w:rPr>
          <w:rFonts w:asciiTheme="minorHAnsi" w:hAnsiTheme="minorHAnsi" w:cstheme="minorHAnsi"/>
        </w:rPr>
      </w:pPr>
      <w:r w:rsidRPr="00260C07">
        <w:rPr>
          <w:rFonts w:asciiTheme="minorHAnsi" w:hAnsiTheme="minorHAnsi" w:cstheme="minorHAnsi"/>
        </w:rPr>
        <w:t>Tratándose de trabajadores extranjeros, cuya relación laboral esté sometida a la legislación colombiana,</w:t>
      </w:r>
      <w:r w:rsidRPr="00260C07">
        <w:rPr>
          <w:rFonts w:asciiTheme="minorHAnsi" w:hAnsiTheme="minorHAnsi" w:cstheme="minorHAnsi"/>
          <w:spacing w:val="-2"/>
        </w:rPr>
        <w:t xml:space="preserve"> </w:t>
      </w:r>
      <w:r w:rsidRPr="00260C07">
        <w:rPr>
          <w:rFonts w:asciiTheme="minorHAnsi" w:hAnsiTheme="minorHAnsi" w:cstheme="minorHAnsi"/>
        </w:rPr>
        <w:t>deben</w:t>
      </w:r>
      <w:r w:rsidRPr="00260C07">
        <w:rPr>
          <w:rFonts w:asciiTheme="minorHAnsi" w:hAnsiTheme="minorHAnsi" w:cstheme="minorHAnsi"/>
          <w:spacing w:val="-3"/>
        </w:rPr>
        <w:t xml:space="preserve"> </w:t>
      </w:r>
      <w:r w:rsidRPr="00260C07">
        <w:rPr>
          <w:rFonts w:asciiTheme="minorHAnsi" w:hAnsiTheme="minorHAnsi" w:cstheme="minorHAnsi"/>
        </w:rPr>
        <w:t>afiliarse a</w:t>
      </w:r>
      <w:r w:rsidRPr="00260C07">
        <w:rPr>
          <w:rFonts w:asciiTheme="minorHAnsi" w:hAnsiTheme="minorHAnsi" w:cstheme="minorHAnsi"/>
          <w:spacing w:val="-2"/>
        </w:rPr>
        <w:t xml:space="preserve"> </w:t>
      </w:r>
      <w:r w:rsidRPr="00260C07">
        <w:rPr>
          <w:rFonts w:asciiTheme="minorHAnsi" w:hAnsiTheme="minorHAnsi" w:cstheme="minorHAnsi"/>
        </w:rPr>
        <w:t>los regímenes</w:t>
      </w:r>
      <w:r w:rsidRPr="00260C07">
        <w:rPr>
          <w:rFonts w:asciiTheme="minorHAnsi" w:hAnsiTheme="minorHAnsi" w:cstheme="minorHAnsi"/>
          <w:spacing w:val="-2"/>
        </w:rPr>
        <w:t xml:space="preserve"> </w:t>
      </w:r>
      <w:r w:rsidRPr="00260C07">
        <w:rPr>
          <w:rFonts w:asciiTheme="minorHAnsi" w:hAnsiTheme="minorHAnsi" w:cstheme="minorHAnsi"/>
        </w:rPr>
        <w:t>de</w:t>
      </w:r>
      <w:r w:rsidRPr="00260C07">
        <w:rPr>
          <w:rFonts w:asciiTheme="minorHAnsi" w:hAnsiTheme="minorHAnsi" w:cstheme="minorHAnsi"/>
          <w:spacing w:val="-2"/>
        </w:rPr>
        <w:t xml:space="preserve"> </w:t>
      </w:r>
      <w:r w:rsidRPr="00260C07">
        <w:rPr>
          <w:rFonts w:asciiTheme="minorHAnsi" w:hAnsiTheme="minorHAnsi" w:cstheme="minorHAnsi"/>
        </w:rPr>
        <w:t>salud</w:t>
      </w:r>
      <w:r w:rsidRPr="00260C07">
        <w:rPr>
          <w:rFonts w:asciiTheme="minorHAnsi" w:hAnsiTheme="minorHAnsi" w:cstheme="minorHAnsi"/>
          <w:spacing w:val="-3"/>
        </w:rPr>
        <w:t xml:space="preserve"> </w:t>
      </w:r>
      <w:r w:rsidRPr="00260C07">
        <w:rPr>
          <w:rFonts w:asciiTheme="minorHAnsi" w:hAnsiTheme="minorHAnsi" w:cstheme="minorHAnsi"/>
        </w:rPr>
        <w:t>y de</w:t>
      </w:r>
      <w:r w:rsidRPr="00260C07">
        <w:rPr>
          <w:rFonts w:asciiTheme="minorHAnsi" w:hAnsiTheme="minorHAnsi" w:cstheme="minorHAnsi"/>
          <w:spacing w:val="-2"/>
        </w:rPr>
        <w:t xml:space="preserve"> </w:t>
      </w:r>
      <w:r w:rsidRPr="00260C07">
        <w:rPr>
          <w:rFonts w:asciiTheme="minorHAnsi" w:hAnsiTheme="minorHAnsi" w:cstheme="minorHAnsi"/>
        </w:rPr>
        <w:t>riesgos</w:t>
      </w:r>
      <w:r w:rsidRPr="00260C07">
        <w:rPr>
          <w:rFonts w:asciiTheme="minorHAnsi" w:hAnsiTheme="minorHAnsi" w:cstheme="minorHAnsi"/>
          <w:spacing w:val="-2"/>
        </w:rPr>
        <w:t xml:space="preserve"> </w:t>
      </w:r>
      <w:r w:rsidRPr="00260C07">
        <w:rPr>
          <w:rFonts w:asciiTheme="minorHAnsi" w:hAnsiTheme="minorHAnsi" w:cstheme="minorHAnsi"/>
        </w:rPr>
        <w:t>laborales</w:t>
      </w:r>
      <w:r w:rsidRPr="00260C07">
        <w:rPr>
          <w:rFonts w:asciiTheme="minorHAnsi" w:hAnsiTheme="minorHAnsi" w:cstheme="minorHAnsi"/>
          <w:spacing w:val="-2"/>
        </w:rPr>
        <w:t xml:space="preserve"> </w:t>
      </w:r>
      <w:r w:rsidRPr="00260C07">
        <w:rPr>
          <w:rFonts w:asciiTheme="minorHAnsi" w:hAnsiTheme="minorHAnsi" w:cstheme="minorHAnsi"/>
        </w:rPr>
        <w:t>de</w:t>
      </w:r>
      <w:r w:rsidRPr="00260C07">
        <w:rPr>
          <w:rFonts w:asciiTheme="minorHAnsi" w:hAnsiTheme="minorHAnsi" w:cstheme="minorHAnsi"/>
          <w:spacing w:val="-2"/>
        </w:rPr>
        <w:t xml:space="preserve"> </w:t>
      </w:r>
      <w:r w:rsidRPr="00260C07">
        <w:rPr>
          <w:rFonts w:asciiTheme="minorHAnsi" w:hAnsiTheme="minorHAnsi" w:cstheme="minorHAnsi"/>
        </w:rPr>
        <w:t>Colombia.</w:t>
      </w:r>
      <w:r w:rsidRPr="00260C07">
        <w:rPr>
          <w:rFonts w:asciiTheme="minorHAnsi" w:hAnsiTheme="minorHAnsi" w:cstheme="minorHAnsi"/>
          <w:spacing w:val="-3"/>
        </w:rPr>
        <w:t xml:space="preserve"> </w:t>
      </w:r>
      <w:r w:rsidRPr="00260C07">
        <w:rPr>
          <w:rFonts w:asciiTheme="minorHAnsi" w:hAnsiTheme="minorHAnsi" w:cstheme="minorHAnsi"/>
        </w:rPr>
        <w:t xml:space="preserve">En lo que hace al régimen de pensiones, si el extranjero se encuentra cubierto por algún sistema pensional de su país de origen o de cualquier otro diferente de Colombia, tal condición debe ser acreditada por el </w:t>
      </w:r>
      <w:r w:rsidRPr="00260C07">
        <w:rPr>
          <w:rFonts w:asciiTheme="minorHAnsi" w:hAnsiTheme="minorHAnsi" w:cstheme="minorHAnsi"/>
          <w:b/>
        </w:rPr>
        <w:t>CONTRATISTA</w:t>
      </w:r>
      <w:r w:rsidRPr="00260C07">
        <w:rPr>
          <w:rFonts w:asciiTheme="minorHAnsi" w:hAnsiTheme="minorHAnsi" w:cstheme="minorHAnsi"/>
        </w:rPr>
        <w:t>, y en ese evento la afiliación al régimen de pensiones colombiano será</w:t>
      </w:r>
      <w:r w:rsidRPr="00260C07">
        <w:rPr>
          <w:rFonts w:asciiTheme="minorHAnsi" w:hAnsiTheme="minorHAnsi" w:cstheme="minorHAnsi"/>
          <w:spacing w:val="-2"/>
        </w:rPr>
        <w:t xml:space="preserve"> </w:t>
      </w:r>
      <w:r w:rsidRPr="00260C07">
        <w:rPr>
          <w:rFonts w:asciiTheme="minorHAnsi" w:hAnsiTheme="minorHAnsi" w:cstheme="minorHAnsi"/>
        </w:rPr>
        <w:t>voluntaria.</w:t>
      </w:r>
      <w:r w:rsidRPr="00260C07">
        <w:rPr>
          <w:rFonts w:asciiTheme="minorHAnsi" w:hAnsiTheme="minorHAnsi" w:cstheme="minorHAnsi"/>
          <w:spacing w:val="40"/>
        </w:rPr>
        <w:t xml:space="preserve"> </w:t>
      </w:r>
      <w:r w:rsidRPr="00260C07">
        <w:rPr>
          <w:rFonts w:asciiTheme="minorHAnsi" w:hAnsiTheme="minorHAnsi" w:cstheme="minorHAnsi"/>
        </w:rPr>
        <w:t>En el caso en que el</w:t>
      </w:r>
      <w:r w:rsidRPr="00260C07">
        <w:rPr>
          <w:rFonts w:asciiTheme="minorHAnsi" w:hAnsiTheme="minorHAnsi" w:cstheme="minorHAnsi"/>
          <w:spacing w:val="-2"/>
        </w:rPr>
        <w:t xml:space="preserve"> </w:t>
      </w:r>
      <w:r w:rsidRPr="00260C07">
        <w:rPr>
          <w:rFonts w:asciiTheme="minorHAnsi" w:hAnsiTheme="minorHAnsi" w:cstheme="minorHAnsi"/>
        </w:rPr>
        <w:t>extranjero no se encuentre afiliado a ningún régimen</w:t>
      </w:r>
      <w:r w:rsidRPr="00260C07">
        <w:rPr>
          <w:rFonts w:asciiTheme="minorHAnsi" w:hAnsiTheme="minorHAnsi" w:cstheme="minorHAnsi"/>
          <w:spacing w:val="-7"/>
        </w:rPr>
        <w:t xml:space="preserve"> </w:t>
      </w:r>
      <w:r w:rsidRPr="00260C07">
        <w:rPr>
          <w:rFonts w:asciiTheme="minorHAnsi" w:hAnsiTheme="minorHAnsi" w:cstheme="minorHAnsi"/>
        </w:rPr>
        <w:t>o</w:t>
      </w:r>
      <w:r w:rsidRPr="00260C07">
        <w:rPr>
          <w:rFonts w:asciiTheme="minorHAnsi" w:hAnsiTheme="minorHAnsi" w:cstheme="minorHAnsi"/>
          <w:spacing w:val="-5"/>
        </w:rPr>
        <w:t xml:space="preserve"> </w:t>
      </w:r>
      <w:r w:rsidRPr="00260C07">
        <w:rPr>
          <w:rFonts w:asciiTheme="minorHAnsi" w:hAnsiTheme="minorHAnsi" w:cstheme="minorHAnsi"/>
        </w:rPr>
        <w:t>sistema</w:t>
      </w:r>
      <w:r w:rsidRPr="00260C07">
        <w:rPr>
          <w:rFonts w:asciiTheme="minorHAnsi" w:hAnsiTheme="minorHAnsi" w:cstheme="minorHAnsi"/>
          <w:spacing w:val="-7"/>
        </w:rPr>
        <w:t xml:space="preserve"> </w:t>
      </w:r>
      <w:r w:rsidRPr="00260C07">
        <w:rPr>
          <w:rFonts w:asciiTheme="minorHAnsi" w:hAnsiTheme="minorHAnsi" w:cstheme="minorHAnsi"/>
        </w:rPr>
        <w:t>pensional</w:t>
      </w:r>
      <w:r w:rsidRPr="00260C07">
        <w:rPr>
          <w:rFonts w:asciiTheme="minorHAnsi" w:hAnsiTheme="minorHAnsi" w:cstheme="minorHAnsi"/>
          <w:spacing w:val="-5"/>
        </w:rPr>
        <w:t xml:space="preserve"> </w:t>
      </w:r>
      <w:r w:rsidRPr="00260C07">
        <w:rPr>
          <w:rFonts w:asciiTheme="minorHAnsi" w:hAnsiTheme="minorHAnsi" w:cstheme="minorHAnsi"/>
        </w:rPr>
        <w:t>de</w:t>
      </w:r>
      <w:r w:rsidRPr="00260C07">
        <w:rPr>
          <w:rFonts w:asciiTheme="minorHAnsi" w:hAnsiTheme="minorHAnsi" w:cstheme="minorHAnsi"/>
          <w:spacing w:val="-4"/>
        </w:rPr>
        <w:t xml:space="preserve"> </w:t>
      </w:r>
      <w:r w:rsidRPr="00260C07">
        <w:rPr>
          <w:rFonts w:asciiTheme="minorHAnsi" w:hAnsiTheme="minorHAnsi" w:cstheme="minorHAnsi"/>
        </w:rPr>
        <w:t>su</w:t>
      </w:r>
      <w:r w:rsidRPr="00260C07">
        <w:rPr>
          <w:rFonts w:asciiTheme="minorHAnsi" w:hAnsiTheme="minorHAnsi" w:cstheme="minorHAnsi"/>
          <w:spacing w:val="-5"/>
        </w:rPr>
        <w:t xml:space="preserve"> </w:t>
      </w:r>
      <w:r w:rsidRPr="00260C07">
        <w:rPr>
          <w:rFonts w:asciiTheme="minorHAnsi" w:hAnsiTheme="minorHAnsi" w:cstheme="minorHAnsi"/>
        </w:rPr>
        <w:t>país</w:t>
      </w:r>
      <w:r w:rsidRPr="00260C07">
        <w:rPr>
          <w:rFonts w:asciiTheme="minorHAnsi" w:hAnsiTheme="minorHAnsi" w:cstheme="minorHAnsi"/>
          <w:spacing w:val="-4"/>
        </w:rPr>
        <w:t xml:space="preserve"> </w:t>
      </w:r>
      <w:r w:rsidRPr="00260C07">
        <w:rPr>
          <w:rFonts w:asciiTheme="minorHAnsi" w:hAnsiTheme="minorHAnsi" w:cstheme="minorHAnsi"/>
        </w:rPr>
        <w:t>de</w:t>
      </w:r>
      <w:r w:rsidRPr="00260C07">
        <w:rPr>
          <w:rFonts w:asciiTheme="minorHAnsi" w:hAnsiTheme="minorHAnsi" w:cstheme="minorHAnsi"/>
          <w:spacing w:val="-6"/>
        </w:rPr>
        <w:t xml:space="preserve"> </w:t>
      </w:r>
      <w:r w:rsidRPr="00260C07">
        <w:rPr>
          <w:rFonts w:asciiTheme="minorHAnsi" w:hAnsiTheme="minorHAnsi" w:cstheme="minorHAnsi"/>
        </w:rPr>
        <w:t>origen</w:t>
      </w:r>
      <w:r w:rsidRPr="00260C07">
        <w:rPr>
          <w:rFonts w:asciiTheme="minorHAnsi" w:hAnsiTheme="minorHAnsi" w:cstheme="minorHAnsi"/>
          <w:spacing w:val="-7"/>
        </w:rPr>
        <w:t xml:space="preserve"> </w:t>
      </w:r>
      <w:r w:rsidRPr="00260C07">
        <w:rPr>
          <w:rFonts w:asciiTheme="minorHAnsi" w:hAnsiTheme="minorHAnsi" w:cstheme="minorHAnsi"/>
        </w:rPr>
        <w:t>o</w:t>
      </w:r>
      <w:r w:rsidRPr="00260C07">
        <w:rPr>
          <w:rFonts w:asciiTheme="minorHAnsi" w:hAnsiTheme="minorHAnsi" w:cstheme="minorHAnsi"/>
          <w:spacing w:val="-5"/>
        </w:rPr>
        <w:t xml:space="preserve"> </w:t>
      </w:r>
      <w:r w:rsidRPr="00260C07">
        <w:rPr>
          <w:rFonts w:asciiTheme="minorHAnsi" w:hAnsiTheme="minorHAnsi" w:cstheme="minorHAnsi"/>
        </w:rPr>
        <w:t>de</w:t>
      </w:r>
      <w:r w:rsidRPr="00260C07">
        <w:rPr>
          <w:rFonts w:asciiTheme="minorHAnsi" w:hAnsiTheme="minorHAnsi" w:cstheme="minorHAnsi"/>
          <w:spacing w:val="-6"/>
        </w:rPr>
        <w:t xml:space="preserve"> </w:t>
      </w:r>
      <w:r w:rsidRPr="00260C07">
        <w:rPr>
          <w:rFonts w:asciiTheme="minorHAnsi" w:hAnsiTheme="minorHAnsi" w:cstheme="minorHAnsi"/>
        </w:rPr>
        <w:t>cualquier</w:t>
      </w:r>
      <w:r w:rsidRPr="00260C07">
        <w:rPr>
          <w:rFonts w:asciiTheme="minorHAnsi" w:hAnsiTheme="minorHAnsi" w:cstheme="minorHAnsi"/>
          <w:spacing w:val="-4"/>
        </w:rPr>
        <w:t xml:space="preserve"> </w:t>
      </w:r>
      <w:r w:rsidRPr="00260C07">
        <w:rPr>
          <w:rFonts w:asciiTheme="minorHAnsi" w:hAnsiTheme="minorHAnsi" w:cstheme="minorHAnsi"/>
        </w:rPr>
        <w:t>otro</w:t>
      </w:r>
      <w:r w:rsidRPr="00260C07">
        <w:rPr>
          <w:rFonts w:asciiTheme="minorHAnsi" w:hAnsiTheme="minorHAnsi" w:cstheme="minorHAnsi"/>
          <w:spacing w:val="-5"/>
        </w:rPr>
        <w:t xml:space="preserve"> </w:t>
      </w:r>
      <w:r w:rsidRPr="00260C07">
        <w:rPr>
          <w:rFonts w:asciiTheme="minorHAnsi" w:hAnsiTheme="minorHAnsi" w:cstheme="minorHAnsi"/>
        </w:rPr>
        <w:t>diferente</w:t>
      </w:r>
      <w:r w:rsidRPr="00260C07">
        <w:rPr>
          <w:rFonts w:asciiTheme="minorHAnsi" w:hAnsiTheme="minorHAnsi" w:cstheme="minorHAnsi"/>
          <w:spacing w:val="-4"/>
        </w:rPr>
        <w:t xml:space="preserve"> </w:t>
      </w:r>
      <w:r w:rsidRPr="00260C07">
        <w:rPr>
          <w:rFonts w:asciiTheme="minorHAnsi" w:hAnsiTheme="minorHAnsi" w:cstheme="minorHAnsi"/>
        </w:rPr>
        <w:t>de</w:t>
      </w:r>
      <w:r w:rsidRPr="00260C07">
        <w:rPr>
          <w:rFonts w:asciiTheme="minorHAnsi" w:hAnsiTheme="minorHAnsi" w:cstheme="minorHAnsi"/>
          <w:spacing w:val="-8"/>
        </w:rPr>
        <w:t xml:space="preserve"> </w:t>
      </w:r>
      <w:r w:rsidRPr="00260C07">
        <w:rPr>
          <w:rFonts w:asciiTheme="minorHAnsi" w:hAnsiTheme="minorHAnsi" w:cstheme="minorHAnsi"/>
        </w:rPr>
        <w:t>Colombia,</w:t>
      </w:r>
      <w:r w:rsidRPr="00260C07">
        <w:rPr>
          <w:rFonts w:asciiTheme="minorHAnsi" w:hAnsiTheme="minorHAnsi" w:cstheme="minorHAnsi"/>
          <w:spacing w:val="-7"/>
        </w:rPr>
        <w:t xml:space="preserve"> </w:t>
      </w:r>
      <w:r w:rsidRPr="00260C07">
        <w:rPr>
          <w:rFonts w:asciiTheme="minorHAnsi" w:hAnsiTheme="minorHAnsi" w:cstheme="minorHAnsi"/>
        </w:rPr>
        <w:t xml:space="preserve">el </w:t>
      </w:r>
      <w:r w:rsidRPr="00260C07">
        <w:rPr>
          <w:rFonts w:asciiTheme="minorHAnsi" w:hAnsiTheme="minorHAnsi" w:cstheme="minorHAnsi"/>
          <w:b/>
        </w:rPr>
        <w:t xml:space="preserve">CONTRATISTA </w:t>
      </w:r>
      <w:r w:rsidRPr="00260C07">
        <w:rPr>
          <w:rFonts w:asciiTheme="minorHAnsi" w:hAnsiTheme="minorHAnsi" w:cstheme="minorHAnsi"/>
        </w:rPr>
        <w:t>deberá afiliarlo obligatoriamente.</w:t>
      </w:r>
    </w:p>
    <w:p w14:paraId="4C0B4039" w14:textId="77777777" w:rsidR="00D007BD" w:rsidRPr="00D007BD" w:rsidRDefault="00D007BD" w:rsidP="00B45BFB">
      <w:pPr>
        <w:tabs>
          <w:tab w:val="left" w:pos="707"/>
          <w:tab w:val="left" w:pos="709"/>
        </w:tabs>
        <w:spacing w:line="276" w:lineRule="auto"/>
        <w:ind w:right="-3"/>
        <w:rPr>
          <w:rFonts w:asciiTheme="minorHAnsi" w:hAnsiTheme="minorHAnsi" w:cstheme="minorHAnsi"/>
        </w:rPr>
      </w:pPr>
    </w:p>
    <w:p w14:paraId="71525C85" w14:textId="77777777" w:rsidR="00983757" w:rsidRDefault="00000000" w:rsidP="00B45BFB">
      <w:pPr>
        <w:pStyle w:val="Prrafodelista"/>
        <w:numPr>
          <w:ilvl w:val="0"/>
          <w:numId w:val="13"/>
        </w:numPr>
        <w:tabs>
          <w:tab w:val="left" w:pos="707"/>
          <w:tab w:val="left" w:pos="709"/>
        </w:tabs>
        <w:spacing w:line="276" w:lineRule="auto"/>
        <w:ind w:right="-3"/>
        <w:jc w:val="both"/>
        <w:rPr>
          <w:rFonts w:asciiTheme="minorHAnsi" w:hAnsiTheme="minorHAnsi" w:cstheme="minorHAnsi"/>
        </w:rPr>
      </w:pPr>
      <w:r w:rsidRPr="00260C07">
        <w:rPr>
          <w:rFonts w:asciiTheme="minorHAnsi" w:hAnsiTheme="minorHAnsi" w:cstheme="minorHAnsi"/>
        </w:rPr>
        <w:t xml:space="preserve">El </w:t>
      </w:r>
      <w:r w:rsidRPr="00260C07">
        <w:rPr>
          <w:rFonts w:asciiTheme="minorHAnsi" w:hAnsiTheme="minorHAnsi" w:cstheme="minorHAnsi"/>
          <w:b/>
        </w:rPr>
        <w:t xml:space="preserve">CONTRATANTE </w:t>
      </w:r>
      <w:r w:rsidRPr="00260C07">
        <w:rPr>
          <w:rFonts w:asciiTheme="minorHAnsi" w:hAnsiTheme="minorHAnsi" w:cstheme="minorHAnsi"/>
        </w:rPr>
        <w:t xml:space="preserve">en cualquier momento, directamente o por interpuesta persona, podrá verificar el cumplimiento de todas las obligaciones laborales y de seguridad social del </w:t>
      </w:r>
      <w:r w:rsidRPr="00260C07">
        <w:rPr>
          <w:rFonts w:asciiTheme="minorHAnsi" w:hAnsiTheme="minorHAnsi" w:cstheme="minorHAnsi"/>
          <w:b/>
        </w:rPr>
        <w:t xml:space="preserve">CONTRATISTA </w:t>
      </w:r>
      <w:r w:rsidRPr="00260C07">
        <w:rPr>
          <w:rFonts w:asciiTheme="minorHAnsi" w:hAnsiTheme="minorHAnsi" w:cstheme="minorHAnsi"/>
        </w:rPr>
        <w:t>respecto de sus trabajadores de acuerdo con las normas legales que sean exigibles al empleador.</w:t>
      </w:r>
    </w:p>
    <w:p w14:paraId="436564D4" w14:textId="77777777" w:rsidR="00D007BD" w:rsidRPr="00D007BD" w:rsidRDefault="00D007BD" w:rsidP="00B45BFB">
      <w:pPr>
        <w:tabs>
          <w:tab w:val="left" w:pos="707"/>
          <w:tab w:val="left" w:pos="709"/>
        </w:tabs>
        <w:spacing w:line="276" w:lineRule="auto"/>
        <w:ind w:right="-3"/>
        <w:rPr>
          <w:rFonts w:asciiTheme="minorHAnsi" w:hAnsiTheme="minorHAnsi" w:cstheme="minorHAnsi"/>
        </w:rPr>
      </w:pPr>
    </w:p>
    <w:p w14:paraId="7FB45D36" w14:textId="77777777" w:rsidR="00983757" w:rsidRDefault="00000000" w:rsidP="00B45BFB">
      <w:pPr>
        <w:pStyle w:val="Prrafodelista"/>
        <w:numPr>
          <w:ilvl w:val="0"/>
          <w:numId w:val="13"/>
        </w:numPr>
        <w:tabs>
          <w:tab w:val="left" w:pos="707"/>
          <w:tab w:val="left" w:pos="709"/>
        </w:tabs>
        <w:spacing w:line="276" w:lineRule="auto"/>
        <w:ind w:right="-3"/>
        <w:jc w:val="both"/>
        <w:rPr>
          <w:rFonts w:asciiTheme="minorHAnsi" w:hAnsiTheme="minorHAnsi" w:cstheme="minorHAnsi"/>
        </w:rPr>
      </w:pPr>
      <w:r w:rsidRPr="00260C07">
        <w:rPr>
          <w:rFonts w:asciiTheme="minorHAnsi" w:hAnsiTheme="minorHAnsi" w:cstheme="minorHAnsi"/>
        </w:rPr>
        <w:t>Será</w:t>
      </w:r>
      <w:r w:rsidRPr="00260C07">
        <w:rPr>
          <w:rFonts w:asciiTheme="minorHAnsi" w:hAnsiTheme="minorHAnsi" w:cstheme="minorHAnsi"/>
          <w:spacing w:val="-8"/>
        </w:rPr>
        <w:t xml:space="preserve"> </w:t>
      </w:r>
      <w:r w:rsidRPr="00260C07">
        <w:rPr>
          <w:rFonts w:asciiTheme="minorHAnsi" w:hAnsiTheme="minorHAnsi" w:cstheme="minorHAnsi"/>
        </w:rPr>
        <w:t>por</w:t>
      </w:r>
      <w:r w:rsidRPr="00260C07">
        <w:rPr>
          <w:rFonts w:asciiTheme="minorHAnsi" w:hAnsiTheme="minorHAnsi" w:cstheme="minorHAnsi"/>
          <w:spacing w:val="-10"/>
        </w:rPr>
        <w:t xml:space="preserve"> </w:t>
      </w:r>
      <w:r w:rsidRPr="00260C07">
        <w:rPr>
          <w:rFonts w:asciiTheme="minorHAnsi" w:hAnsiTheme="minorHAnsi" w:cstheme="minorHAnsi"/>
        </w:rPr>
        <w:t>cuenta</w:t>
      </w:r>
      <w:r w:rsidRPr="00260C07">
        <w:rPr>
          <w:rFonts w:asciiTheme="minorHAnsi" w:hAnsiTheme="minorHAnsi" w:cstheme="minorHAnsi"/>
          <w:spacing w:val="-10"/>
        </w:rPr>
        <w:t xml:space="preserve"> </w:t>
      </w:r>
      <w:r w:rsidRPr="00260C07">
        <w:rPr>
          <w:rFonts w:asciiTheme="minorHAnsi" w:hAnsiTheme="minorHAnsi" w:cstheme="minorHAnsi"/>
        </w:rPr>
        <w:t>del</w:t>
      </w:r>
      <w:r w:rsidRPr="00260C07">
        <w:rPr>
          <w:rFonts w:asciiTheme="minorHAnsi" w:hAnsiTheme="minorHAnsi" w:cstheme="minorHAnsi"/>
          <w:spacing w:val="-9"/>
        </w:rPr>
        <w:t xml:space="preserve"> </w:t>
      </w:r>
      <w:r w:rsidRPr="00260C07">
        <w:rPr>
          <w:rFonts w:asciiTheme="minorHAnsi" w:hAnsiTheme="minorHAnsi" w:cstheme="minorHAnsi"/>
          <w:b/>
        </w:rPr>
        <w:t>CONTRATISTA</w:t>
      </w:r>
      <w:r w:rsidRPr="00260C07">
        <w:rPr>
          <w:rFonts w:asciiTheme="minorHAnsi" w:hAnsiTheme="minorHAnsi" w:cstheme="minorHAnsi"/>
          <w:b/>
          <w:spacing w:val="-9"/>
        </w:rPr>
        <w:t xml:space="preserve"> </w:t>
      </w:r>
      <w:r w:rsidRPr="00260C07">
        <w:rPr>
          <w:rFonts w:asciiTheme="minorHAnsi" w:hAnsiTheme="minorHAnsi" w:cstheme="minorHAnsi"/>
        </w:rPr>
        <w:t>el</w:t>
      </w:r>
      <w:r w:rsidRPr="00260C07">
        <w:rPr>
          <w:rFonts w:asciiTheme="minorHAnsi" w:hAnsiTheme="minorHAnsi" w:cstheme="minorHAnsi"/>
          <w:spacing w:val="-7"/>
        </w:rPr>
        <w:t xml:space="preserve"> </w:t>
      </w:r>
      <w:r w:rsidRPr="00260C07">
        <w:rPr>
          <w:rFonts w:asciiTheme="minorHAnsi" w:hAnsiTheme="minorHAnsi" w:cstheme="minorHAnsi"/>
        </w:rPr>
        <w:t>pago</w:t>
      </w:r>
      <w:r w:rsidRPr="00260C07">
        <w:rPr>
          <w:rFonts w:asciiTheme="minorHAnsi" w:hAnsiTheme="minorHAnsi" w:cstheme="minorHAnsi"/>
          <w:spacing w:val="-6"/>
        </w:rPr>
        <w:t xml:space="preserve"> </w:t>
      </w:r>
      <w:r w:rsidRPr="00260C07">
        <w:rPr>
          <w:rFonts w:asciiTheme="minorHAnsi" w:hAnsiTheme="minorHAnsi" w:cstheme="minorHAnsi"/>
        </w:rPr>
        <w:t>de</w:t>
      </w:r>
      <w:r w:rsidRPr="00260C07">
        <w:rPr>
          <w:rFonts w:asciiTheme="minorHAnsi" w:hAnsiTheme="minorHAnsi" w:cstheme="minorHAnsi"/>
          <w:spacing w:val="-7"/>
        </w:rPr>
        <w:t xml:space="preserve"> </w:t>
      </w:r>
      <w:r w:rsidRPr="00260C07">
        <w:rPr>
          <w:rFonts w:asciiTheme="minorHAnsi" w:hAnsiTheme="minorHAnsi" w:cstheme="minorHAnsi"/>
        </w:rPr>
        <w:t>salarios,</w:t>
      </w:r>
      <w:r w:rsidRPr="00260C07">
        <w:rPr>
          <w:rFonts w:asciiTheme="minorHAnsi" w:hAnsiTheme="minorHAnsi" w:cstheme="minorHAnsi"/>
          <w:spacing w:val="-10"/>
        </w:rPr>
        <w:t xml:space="preserve"> </w:t>
      </w:r>
      <w:r w:rsidRPr="00260C07">
        <w:rPr>
          <w:rFonts w:asciiTheme="minorHAnsi" w:hAnsiTheme="minorHAnsi" w:cstheme="minorHAnsi"/>
        </w:rPr>
        <w:t>prestaciones</w:t>
      </w:r>
      <w:r w:rsidRPr="00260C07">
        <w:rPr>
          <w:rFonts w:asciiTheme="minorHAnsi" w:hAnsiTheme="minorHAnsi" w:cstheme="minorHAnsi"/>
          <w:spacing w:val="-10"/>
        </w:rPr>
        <w:t xml:space="preserve"> </w:t>
      </w:r>
      <w:r w:rsidRPr="00260C07">
        <w:rPr>
          <w:rFonts w:asciiTheme="minorHAnsi" w:hAnsiTheme="minorHAnsi" w:cstheme="minorHAnsi"/>
        </w:rPr>
        <w:t>sociales</w:t>
      </w:r>
      <w:r w:rsidRPr="00260C07">
        <w:rPr>
          <w:rFonts w:asciiTheme="minorHAnsi" w:hAnsiTheme="minorHAnsi" w:cstheme="minorHAnsi"/>
          <w:spacing w:val="-10"/>
        </w:rPr>
        <w:t xml:space="preserve"> </w:t>
      </w:r>
      <w:r w:rsidRPr="00260C07">
        <w:rPr>
          <w:rFonts w:asciiTheme="minorHAnsi" w:hAnsiTheme="minorHAnsi" w:cstheme="minorHAnsi"/>
        </w:rPr>
        <w:t>e</w:t>
      </w:r>
      <w:r w:rsidRPr="00260C07">
        <w:rPr>
          <w:rFonts w:asciiTheme="minorHAnsi" w:hAnsiTheme="minorHAnsi" w:cstheme="minorHAnsi"/>
          <w:spacing w:val="-7"/>
        </w:rPr>
        <w:t xml:space="preserve"> </w:t>
      </w:r>
      <w:r w:rsidRPr="00260C07">
        <w:rPr>
          <w:rFonts w:asciiTheme="minorHAnsi" w:hAnsiTheme="minorHAnsi" w:cstheme="minorHAnsi"/>
        </w:rPr>
        <w:t>indemnizaciones de todo el personal que ocupe en la ejecución del Contrato. Por consiguiente, serán de cargo del</w:t>
      </w:r>
      <w:r w:rsidRPr="00260C07">
        <w:rPr>
          <w:rFonts w:asciiTheme="minorHAnsi" w:hAnsiTheme="minorHAnsi" w:cstheme="minorHAnsi"/>
          <w:spacing w:val="-11"/>
        </w:rPr>
        <w:t xml:space="preserve"> </w:t>
      </w:r>
      <w:r w:rsidRPr="00260C07">
        <w:rPr>
          <w:rFonts w:asciiTheme="minorHAnsi" w:hAnsiTheme="minorHAnsi" w:cstheme="minorHAnsi"/>
          <w:b/>
        </w:rPr>
        <w:t>CONTRATISTA</w:t>
      </w:r>
      <w:r w:rsidRPr="00260C07">
        <w:rPr>
          <w:rFonts w:asciiTheme="minorHAnsi" w:hAnsiTheme="minorHAnsi" w:cstheme="minorHAnsi"/>
          <w:b/>
          <w:spacing w:val="-10"/>
        </w:rPr>
        <w:t xml:space="preserve"> </w:t>
      </w:r>
      <w:r w:rsidRPr="00260C07">
        <w:rPr>
          <w:rFonts w:asciiTheme="minorHAnsi" w:hAnsiTheme="minorHAnsi" w:cstheme="minorHAnsi"/>
        </w:rPr>
        <w:t>las</w:t>
      </w:r>
      <w:r w:rsidRPr="00260C07">
        <w:rPr>
          <w:rFonts w:asciiTheme="minorHAnsi" w:hAnsiTheme="minorHAnsi" w:cstheme="minorHAnsi"/>
          <w:spacing w:val="-11"/>
        </w:rPr>
        <w:t xml:space="preserve"> </w:t>
      </w:r>
      <w:r w:rsidRPr="00260C07">
        <w:rPr>
          <w:rFonts w:asciiTheme="minorHAnsi" w:hAnsiTheme="minorHAnsi" w:cstheme="minorHAnsi"/>
        </w:rPr>
        <w:t>indemnizaciones</w:t>
      </w:r>
      <w:r w:rsidRPr="00260C07">
        <w:rPr>
          <w:rFonts w:asciiTheme="minorHAnsi" w:hAnsiTheme="minorHAnsi" w:cstheme="minorHAnsi"/>
          <w:spacing w:val="-11"/>
        </w:rPr>
        <w:t xml:space="preserve"> </w:t>
      </w:r>
      <w:r w:rsidRPr="00260C07">
        <w:rPr>
          <w:rFonts w:asciiTheme="minorHAnsi" w:hAnsiTheme="minorHAnsi" w:cstheme="minorHAnsi"/>
        </w:rPr>
        <w:t>que</w:t>
      </w:r>
      <w:r w:rsidRPr="00260C07">
        <w:rPr>
          <w:rFonts w:asciiTheme="minorHAnsi" w:hAnsiTheme="minorHAnsi" w:cstheme="minorHAnsi"/>
          <w:spacing w:val="-12"/>
        </w:rPr>
        <w:t xml:space="preserve"> </w:t>
      </w:r>
      <w:r w:rsidRPr="00260C07">
        <w:rPr>
          <w:rFonts w:asciiTheme="minorHAnsi" w:hAnsiTheme="minorHAnsi" w:cstheme="minorHAnsi"/>
        </w:rPr>
        <w:t>se</w:t>
      </w:r>
      <w:r w:rsidRPr="00260C07">
        <w:rPr>
          <w:rFonts w:asciiTheme="minorHAnsi" w:hAnsiTheme="minorHAnsi" w:cstheme="minorHAnsi"/>
          <w:spacing w:val="-13"/>
        </w:rPr>
        <w:t xml:space="preserve"> </w:t>
      </w:r>
      <w:r w:rsidRPr="00260C07">
        <w:rPr>
          <w:rFonts w:asciiTheme="minorHAnsi" w:hAnsiTheme="minorHAnsi" w:cstheme="minorHAnsi"/>
        </w:rPr>
        <w:t>causaren</w:t>
      </w:r>
      <w:r w:rsidRPr="00260C07">
        <w:rPr>
          <w:rFonts w:asciiTheme="minorHAnsi" w:hAnsiTheme="minorHAnsi" w:cstheme="minorHAnsi"/>
          <w:spacing w:val="-10"/>
        </w:rPr>
        <w:t xml:space="preserve"> </w:t>
      </w:r>
      <w:r w:rsidRPr="00260C07">
        <w:rPr>
          <w:rFonts w:asciiTheme="minorHAnsi" w:hAnsiTheme="minorHAnsi" w:cstheme="minorHAnsi"/>
        </w:rPr>
        <w:t>por</w:t>
      </w:r>
      <w:r w:rsidRPr="00260C07">
        <w:rPr>
          <w:rFonts w:asciiTheme="minorHAnsi" w:hAnsiTheme="minorHAnsi" w:cstheme="minorHAnsi"/>
          <w:spacing w:val="-13"/>
        </w:rPr>
        <w:t xml:space="preserve"> </w:t>
      </w:r>
      <w:r w:rsidRPr="00260C07">
        <w:rPr>
          <w:rFonts w:asciiTheme="minorHAnsi" w:hAnsiTheme="minorHAnsi" w:cstheme="minorHAnsi"/>
        </w:rPr>
        <w:t>concepto</w:t>
      </w:r>
      <w:r w:rsidRPr="00260C07">
        <w:rPr>
          <w:rFonts w:asciiTheme="minorHAnsi" w:hAnsiTheme="minorHAnsi" w:cstheme="minorHAnsi"/>
          <w:spacing w:val="-9"/>
        </w:rPr>
        <w:t xml:space="preserve"> </w:t>
      </w:r>
      <w:r w:rsidRPr="00260C07">
        <w:rPr>
          <w:rFonts w:asciiTheme="minorHAnsi" w:hAnsiTheme="minorHAnsi" w:cstheme="minorHAnsi"/>
        </w:rPr>
        <w:t>de</w:t>
      </w:r>
      <w:r w:rsidRPr="00260C07">
        <w:rPr>
          <w:rFonts w:asciiTheme="minorHAnsi" w:hAnsiTheme="minorHAnsi" w:cstheme="minorHAnsi"/>
          <w:spacing w:val="-12"/>
        </w:rPr>
        <w:t xml:space="preserve"> </w:t>
      </w:r>
      <w:r w:rsidRPr="00260C07">
        <w:rPr>
          <w:rFonts w:asciiTheme="minorHAnsi" w:hAnsiTheme="minorHAnsi" w:cstheme="minorHAnsi"/>
        </w:rPr>
        <w:t>terminación</w:t>
      </w:r>
      <w:r w:rsidRPr="00260C07">
        <w:rPr>
          <w:rFonts w:asciiTheme="minorHAnsi" w:hAnsiTheme="minorHAnsi" w:cstheme="minorHAnsi"/>
          <w:spacing w:val="-12"/>
        </w:rPr>
        <w:t xml:space="preserve"> </w:t>
      </w:r>
      <w:r w:rsidRPr="00260C07">
        <w:rPr>
          <w:rFonts w:asciiTheme="minorHAnsi" w:hAnsiTheme="minorHAnsi" w:cstheme="minorHAnsi"/>
        </w:rPr>
        <w:t>unilateral de Contratos de trabajo.</w:t>
      </w:r>
    </w:p>
    <w:p w14:paraId="774D7253" w14:textId="77777777" w:rsidR="00D007BD" w:rsidRPr="00D007BD" w:rsidRDefault="00D007BD" w:rsidP="00B45BFB">
      <w:pPr>
        <w:tabs>
          <w:tab w:val="left" w:pos="707"/>
          <w:tab w:val="left" w:pos="709"/>
        </w:tabs>
        <w:spacing w:line="276" w:lineRule="auto"/>
        <w:ind w:right="-3"/>
        <w:rPr>
          <w:rFonts w:asciiTheme="minorHAnsi" w:hAnsiTheme="minorHAnsi" w:cstheme="minorHAnsi"/>
        </w:rPr>
      </w:pPr>
    </w:p>
    <w:p w14:paraId="4568ED68" w14:textId="77777777" w:rsidR="00983757" w:rsidRDefault="00000000" w:rsidP="00B45BFB">
      <w:pPr>
        <w:pStyle w:val="Prrafodelista"/>
        <w:numPr>
          <w:ilvl w:val="0"/>
          <w:numId w:val="13"/>
        </w:numPr>
        <w:tabs>
          <w:tab w:val="left" w:pos="707"/>
          <w:tab w:val="left" w:pos="709"/>
        </w:tabs>
        <w:spacing w:line="276" w:lineRule="auto"/>
        <w:ind w:right="-3"/>
        <w:jc w:val="both"/>
        <w:rPr>
          <w:rFonts w:asciiTheme="minorHAnsi" w:hAnsiTheme="minorHAnsi" w:cstheme="minorHAnsi"/>
        </w:rPr>
      </w:pPr>
      <w:r w:rsidRPr="00260C07">
        <w:rPr>
          <w:rFonts w:asciiTheme="minorHAnsi" w:hAnsiTheme="minorHAnsi" w:cstheme="minorHAnsi"/>
        </w:rPr>
        <w:t xml:space="preserve">El </w:t>
      </w:r>
      <w:r w:rsidRPr="00260C07">
        <w:rPr>
          <w:rFonts w:asciiTheme="minorHAnsi" w:hAnsiTheme="minorHAnsi" w:cstheme="minorHAnsi"/>
          <w:b/>
        </w:rPr>
        <w:t xml:space="preserve">CONTRATISTA </w:t>
      </w:r>
      <w:r w:rsidRPr="00260C07">
        <w:rPr>
          <w:rFonts w:asciiTheme="minorHAnsi" w:hAnsiTheme="minorHAnsi" w:cstheme="minorHAnsi"/>
        </w:rPr>
        <w:t>es libre de establecer el número de personas a utilizar en la ejecución del CONTRATO,</w:t>
      </w:r>
      <w:r w:rsidRPr="00260C07">
        <w:rPr>
          <w:rFonts w:asciiTheme="minorHAnsi" w:hAnsiTheme="minorHAnsi" w:cstheme="minorHAnsi"/>
          <w:spacing w:val="-1"/>
        </w:rPr>
        <w:t xml:space="preserve"> </w:t>
      </w:r>
      <w:r w:rsidRPr="00260C07">
        <w:rPr>
          <w:rFonts w:asciiTheme="minorHAnsi" w:hAnsiTheme="minorHAnsi" w:cstheme="minorHAnsi"/>
        </w:rPr>
        <w:t>de acuerdo con</w:t>
      </w:r>
      <w:r w:rsidRPr="00260C07">
        <w:rPr>
          <w:rFonts w:asciiTheme="minorHAnsi" w:hAnsiTheme="minorHAnsi" w:cstheme="minorHAnsi"/>
          <w:spacing w:val="-3"/>
        </w:rPr>
        <w:t xml:space="preserve"> </w:t>
      </w:r>
      <w:r w:rsidRPr="00260C07">
        <w:rPr>
          <w:rFonts w:asciiTheme="minorHAnsi" w:hAnsiTheme="minorHAnsi" w:cstheme="minorHAnsi"/>
        </w:rPr>
        <w:t>el</w:t>
      </w:r>
      <w:r w:rsidRPr="00260C07">
        <w:rPr>
          <w:rFonts w:asciiTheme="minorHAnsi" w:hAnsiTheme="minorHAnsi" w:cstheme="minorHAnsi"/>
          <w:spacing w:val="-1"/>
        </w:rPr>
        <w:t xml:space="preserve"> </w:t>
      </w:r>
      <w:r w:rsidRPr="00260C07">
        <w:rPr>
          <w:rFonts w:asciiTheme="minorHAnsi" w:hAnsiTheme="minorHAnsi" w:cstheme="minorHAnsi"/>
        </w:rPr>
        <w:t>enfoque de</w:t>
      </w:r>
      <w:r w:rsidRPr="00260C07">
        <w:rPr>
          <w:rFonts w:asciiTheme="minorHAnsi" w:hAnsiTheme="minorHAnsi" w:cstheme="minorHAnsi"/>
          <w:spacing w:val="-3"/>
        </w:rPr>
        <w:t xml:space="preserve"> </w:t>
      </w:r>
      <w:r w:rsidRPr="00260C07">
        <w:rPr>
          <w:rFonts w:asciiTheme="minorHAnsi" w:hAnsiTheme="minorHAnsi" w:cstheme="minorHAnsi"/>
        </w:rPr>
        <w:t>organización</w:t>
      </w:r>
      <w:r w:rsidRPr="00260C07">
        <w:rPr>
          <w:rFonts w:asciiTheme="minorHAnsi" w:hAnsiTheme="minorHAnsi" w:cstheme="minorHAnsi"/>
          <w:spacing w:val="-1"/>
        </w:rPr>
        <w:t xml:space="preserve"> </w:t>
      </w:r>
      <w:r w:rsidRPr="00260C07">
        <w:rPr>
          <w:rFonts w:asciiTheme="minorHAnsi" w:hAnsiTheme="minorHAnsi" w:cstheme="minorHAnsi"/>
        </w:rPr>
        <w:t>que dé a</w:t>
      </w:r>
      <w:r w:rsidRPr="00260C07">
        <w:rPr>
          <w:rFonts w:asciiTheme="minorHAnsi" w:hAnsiTheme="minorHAnsi" w:cstheme="minorHAnsi"/>
          <w:spacing w:val="-3"/>
        </w:rPr>
        <w:t xml:space="preserve"> </w:t>
      </w:r>
      <w:r w:rsidRPr="00260C07">
        <w:rPr>
          <w:rFonts w:asciiTheme="minorHAnsi" w:hAnsiTheme="minorHAnsi" w:cstheme="minorHAnsi"/>
        </w:rPr>
        <w:t>éste, estando</w:t>
      </w:r>
      <w:r w:rsidRPr="00260C07">
        <w:rPr>
          <w:rFonts w:asciiTheme="minorHAnsi" w:hAnsiTheme="minorHAnsi" w:cstheme="minorHAnsi"/>
          <w:spacing w:val="-2"/>
        </w:rPr>
        <w:t xml:space="preserve"> </w:t>
      </w:r>
      <w:r w:rsidRPr="00260C07">
        <w:rPr>
          <w:rFonts w:asciiTheme="minorHAnsi" w:hAnsiTheme="minorHAnsi" w:cstheme="minorHAnsi"/>
        </w:rPr>
        <w:t>siempre</w:t>
      </w:r>
      <w:r w:rsidRPr="00260C07">
        <w:rPr>
          <w:rFonts w:asciiTheme="minorHAnsi" w:hAnsiTheme="minorHAnsi" w:cstheme="minorHAnsi"/>
          <w:spacing w:val="-3"/>
        </w:rPr>
        <w:t xml:space="preserve"> </w:t>
      </w:r>
      <w:r w:rsidRPr="00260C07">
        <w:rPr>
          <w:rFonts w:asciiTheme="minorHAnsi" w:hAnsiTheme="minorHAnsi" w:cstheme="minorHAnsi"/>
        </w:rPr>
        <w:t>dentro del presupuesto designado para ello.</w:t>
      </w:r>
    </w:p>
    <w:p w14:paraId="18F7DB38" w14:textId="77777777" w:rsidR="00D007BD" w:rsidRPr="00D007BD" w:rsidRDefault="00D007BD" w:rsidP="00B45BFB">
      <w:pPr>
        <w:tabs>
          <w:tab w:val="left" w:pos="707"/>
          <w:tab w:val="left" w:pos="709"/>
        </w:tabs>
        <w:spacing w:line="276" w:lineRule="auto"/>
        <w:ind w:right="-3"/>
        <w:rPr>
          <w:rFonts w:asciiTheme="minorHAnsi" w:hAnsiTheme="minorHAnsi" w:cstheme="minorHAnsi"/>
        </w:rPr>
      </w:pPr>
    </w:p>
    <w:p w14:paraId="6568944F" w14:textId="77777777" w:rsidR="00983757" w:rsidRPr="00260C07" w:rsidRDefault="00000000" w:rsidP="00B45BFB">
      <w:pPr>
        <w:pStyle w:val="Prrafodelista"/>
        <w:numPr>
          <w:ilvl w:val="0"/>
          <w:numId w:val="13"/>
        </w:numPr>
        <w:tabs>
          <w:tab w:val="left" w:pos="707"/>
          <w:tab w:val="left" w:pos="709"/>
        </w:tabs>
        <w:spacing w:line="276" w:lineRule="auto"/>
        <w:ind w:right="-3"/>
        <w:jc w:val="both"/>
        <w:rPr>
          <w:rFonts w:asciiTheme="minorHAnsi" w:hAnsiTheme="minorHAnsi" w:cstheme="minorHAnsi"/>
        </w:rPr>
      </w:pPr>
      <w:r w:rsidRPr="00260C07">
        <w:rPr>
          <w:rFonts w:asciiTheme="minorHAnsi" w:hAnsiTheme="minorHAnsi" w:cstheme="minorHAnsi"/>
        </w:rPr>
        <w:t>Cumplir</w:t>
      </w:r>
      <w:r w:rsidRPr="00260C07">
        <w:rPr>
          <w:rFonts w:asciiTheme="minorHAnsi" w:hAnsiTheme="minorHAnsi" w:cstheme="minorHAnsi"/>
          <w:spacing w:val="-3"/>
        </w:rPr>
        <w:t xml:space="preserve"> </w:t>
      </w:r>
      <w:r w:rsidRPr="00260C07">
        <w:rPr>
          <w:rFonts w:asciiTheme="minorHAnsi" w:hAnsiTheme="minorHAnsi" w:cstheme="minorHAnsi"/>
        </w:rPr>
        <w:t>con</w:t>
      </w:r>
      <w:r w:rsidRPr="00260C07">
        <w:rPr>
          <w:rFonts w:asciiTheme="minorHAnsi" w:hAnsiTheme="minorHAnsi" w:cstheme="minorHAnsi"/>
          <w:spacing w:val="-4"/>
        </w:rPr>
        <w:t xml:space="preserve"> </w:t>
      </w:r>
      <w:r w:rsidRPr="00260C07">
        <w:rPr>
          <w:rFonts w:asciiTheme="minorHAnsi" w:hAnsiTheme="minorHAnsi" w:cstheme="minorHAnsi"/>
        </w:rPr>
        <w:t>los</w:t>
      </w:r>
      <w:r w:rsidRPr="00260C07">
        <w:rPr>
          <w:rFonts w:asciiTheme="minorHAnsi" w:hAnsiTheme="minorHAnsi" w:cstheme="minorHAnsi"/>
          <w:spacing w:val="-3"/>
        </w:rPr>
        <w:t xml:space="preserve"> </w:t>
      </w:r>
      <w:r w:rsidRPr="00260C07">
        <w:rPr>
          <w:rFonts w:asciiTheme="minorHAnsi" w:hAnsiTheme="minorHAnsi" w:cstheme="minorHAnsi"/>
        </w:rPr>
        <w:t>siguientes</w:t>
      </w:r>
      <w:r w:rsidRPr="00260C07">
        <w:rPr>
          <w:rFonts w:asciiTheme="minorHAnsi" w:hAnsiTheme="minorHAnsi" w:cstheme="minorHAnsi"/>
          <w:spacing w:val="-5"/>
        </w:rPr>
        <w:t xml:space="preserve"> </w:t>
      </w:r>
      <w:r w:rsidRPr="00260C07">
        <w:rPr>
          <w:rFonts w:asciiTheme="minorHAnsi" w:hAnsiTheme="minorHAnsi" w:cstheme="minorHAnsi"/>
        </w:rPr>
        <w:t>aspectos</w:t>
      </w:r>
      <w:r w:rsidRPr="00260C07">
        <w:rPr>
          <w:rFonts w:asciiTheme="minorHAnsi" w:hAnsiTheme="minorHAnsi" w:cstheme="minorHAnsi"/>
          <w:spacing w:val="-3"/>
        </w:rPr>
        <w:t xml:space="preserve"> </w:t>
      </w:r>
      <w:r w:rsidRPr="00260C07">
        <w:rPr>
          <w:rFonts w:asciiTheme="minorHAnsi" w:hAnsiTheme="minorHAnsi" w:cstheme="minorHAnsi"/>
        </w:rPr>
        <w:t>laborales</w:t>
      </w:r>
      <w:r w:rsidRPr="00260C07">
        <w:rPr>
          <w:rFonts w:asciiTheme="minorHAnsi" w:hAnsiTheme="minorHAnsi" w:cstheme="minorHAnsi"/>
          <w:spacing w:val="-5"/>
        </w:rPr>
        <w:t xml:space="preserve"> </w:t>
      </w:r>
      <w:r w:rsidRPr="00260C07">
        <w:rPr>
          <w:rFonts w:asciiTheme="minorHAnsi" w:hAnsiTheme="minorHAnsi" w:cstheme="minorHAnsi"/>
        </w:rPr>
        <w:t>en</w:t>
      </w:r>
      <w:r w:rsidRPr="00260C07">
        <w:rPr>
          <w:rFonts w:asciiTheme="minorHAnsi" w:hAnsiTheme="minorHAnsi" w:cstheme="minorHAnsi"/>
          <w:spacing w:val="-3"/>
        </w:rPr>
        <w:t xml:space="preserve"> </w:t>
      </w:r>
      <w:r w:rsidRPr="00260C07">
        <w:rPr>
          <w:rFonts w:asciiTheme="minorHAnsi" w:hAnsiTheme="minorHAnsi" w:cstheme="minorHAnsi"/>
        </w:rPr>
        <w:t>la</w:t>
      </w:r>
      <w:r w:rsidRPr="00260C07">
        <w:rPr>
          <w:rFonts w:asciiTheme="minorHAnsi" w:hAnsiTheme="minorHAnsi" w:cstheme="minorHAnsi"/>
          <w:spacing w:val="-6"/>
        </w:rPr>
        <w:t xml:space="preserve"> </w:t>
      </w:r>
      <w:r w:rsidRPr="00260C07">
        <w:rPr>
          <w:rFonts w:asciiTheme="minorHAnsi" w:hAnsiTheme="minorHAnsi" w:cstheme="minorHAnsi"/>
        </w:rPr>
        <w:t>etapa</w:t>
      </w:r>
      <w:r w:rsidRPr="00260C07">
        <w:rPr>
          <w:rFonts w:asciiTheme="minorHAnsi" w:hAnsiTheme="minorHAnsi" w:cstheme="minorHAnsi"/>
          <w:spacing w:val="-3"/>
        </w:rPr>
        <w:t xml:space="preserve"> </w:t>
      </w:r>
      <w:r w:rsidRPr="00260C07">
        <w:rPr>
          <w:rFonts w:asciiTheme="minorHAnsi" w:hAnsiTheme="minorHAnsi" w:cstheme="minorHAnsi"/>
        </w:rPr>
        <w:t>de</w:t>
      </w:r>
      <w:r w:rsidRPr="00260C07">
        <w:rPr>
          <w:rFonts w:asciiTheme="minorHAnsi" w:hAnsiTheme="minorHAnsi" w:cstheme="minorHAnsi"/>
          <w:spacing w:val="-3"/>
        </w:rPr>
        <w:t xml:space="preserve"> </w:t>
      </w:r>
      <w:r w:rsidRPr="00260C07">
        <w:rPr>
          <w:rFonts w:asciiTheme="minorHAnsi" w:hAnsiTheme="minorHAnsi" w:cstheme="minorHAnsi"/>
        </w:rPr>
        <w:t>liquidación</w:t>
      </w:r>
      <w:r w:rsidRPr="00260C07">
        <w:rPr>
          <w:rFonts w:asciiTheme="minorHAnsi" w:hAnsiTheme="minorHAnsi" w:cstheme="minorHAnsi"/>
          <w:spacing w:val="-4"/>
        </w:rPr>
        <w:t xml:space="preserve"> </w:t>
      </w:r>
      <w:r w:rsidRPr="00260C07">
        <w:rPr>
          <w:rFonts w:asciiTheme="minorHAnsi" w:hAnsiTheme="minorHAnsi" w:cstheme="minorHAnsi"/>
        </w:rPr>
        <w:t>del</w:t>
      </w:r>
      <w:r w:rsidRPr="00260C07">
        <w:rPr>
          <w:rFonts w:asciiTheme="minorHAnsi" w:hAnsiTheme="minorHAnsi" w:cstheme="minorHAnsi"/>
          <w:spacing w:val="-1"/>
        </w:rPr>
        <w:t xml:space="preserve"> </w:t>
      </w:r>
      <w:r w:rsidRPr="00260C07">
        <w:rPr>
          <w:rFonts w:asciiTheme="minorHAnsi" w:hAnsiTheme="minorHAnsi" w:cstheme="minorHAnsi"/>
        </w:rPr>
        <w:t>CONTRATO: En el acta de liquidación debe constar en forma expresa:</w:t>
      </w:r>
    </w:p>
    <w:p w14:paraId="780E7941" w14:textId="77777777" w:rsidR="00983757" w:rsidRPr="00260C07" w:rsidRDefault="00000000" w:rsidP="00B45BFB">
      <w:pPr>
        <w:pStyle w:val="Prrafodelista"/>
        <w:numPr>
          <w:ilvl w:val="1"/>
          <w:numId w:val="13"/>
        </w:numPr>
        <w:tabs>
          <w:tab w:val="left" w:pos="988"/>
          <w:tab w:val="left" w:pos="990"/>
        </w:tabs>
        <w:spacing w:before="1" w:line="276" w:lineRule="auto"/>
        <w:ind w:right="-3"/>
        <w:jc w:val="both"/>
        <w:rPr>
          <w:rFonts w:asciiTheme="minorHAnsi" w:hAnsiTheme="minorHAnsi" w:cstheme="minorHAnsi"/>
        </w:rPr>
      </w:pPr>
      <w:r w:rsidRPr="00260C07">
        <w:rPr>
          <w:rFonts w:asciiTheme="minorHAnsi" w:hAnsiTheme="minorHAnsi" w:cstheme="minorHAnsi"/>
        </w:rPr>
        <w:t xml:space="preserve">La declaración del </w:t>
      </w:r>
      <w:r w:rsidRPr="00260C07">
        <w:rPr>
          <w:rFonts w:asciiTheme="minorHAnsi" w:hAnsiTheme="minorHAnsi" w:cstheme="minorHAnsi"/>
          <w:b/>
        </w:rPr>
        <w:t xml:space="preserve">CONTRATISTA </w:t>
      </w:r>
      <w:r w:rsidRPr="00260C07">
        <w:rPr>
          <w:rFonts w:asciiTheme="minorHAnsi" w:hAnsiTheme="minorHAnsi" w:cstheme="minorHAnsi"/>
        </w:rPr>
        <w:t>bajo gravedad de juramento, sobre el cumplimiento y pago de sus obligaciones en relación con el pago de los aportes al Sistema de Seguridad Social Integral y Parafiscales, salario o remuneración pactada y prestaciones sociales por concepto del personal con Contrato laboral sometido a ley colombiana que participó en el desarrollo</w:t>
      </w:r>
      <w:r w:rsidRPr="00260C07">
        <w:rPr>
          <w:rFonts w:asciiTheme="minorHAnsi" w:hAnsiTheme="minorHAnsi" w:cstheme="minorHAnsi"/>
          <w:spacing w:val="-4"/>
        </w:rPr>
        <w:t xml:space="preserve"> </w:t>
      </w:r>
      <w:r w:rsidRPr="00260C07">
        <w:rPr>
          <w:rFonts w:asciiTheme="minorHAnsi" w:hAnsiTheme="minorHAnsi" w:cstheme="minorHAnsi"/>
        </w:rPr>
        <w:t>del</w:t>
      </w:r>
      <w:r w:rsidRPr="00260C07">
        <w:rPr>
          <w:rFonts w:asciiTheme="minorHAnsi" w:hAnsiTheme="minorHAnsi" w:cstheme="minorHAnsi"/>
          <w:spacing w:val="-5"/>
        </w:rPr>
        <w:t xml:space="preserve"> </w:t>
      </w:r>
      <w:r w:rsidRPr="00260C07">
        <w:rPr>
          <w:rFonts w:asciiTheme="minorHAnsi" w:hAnsiTheme="minorHAnsi" w:cstheme="minorHAnsi"/>
        </w:rPr>
        <w:t>Contrato</w:t>
      </w:r>
      <w:r w:rsidRPr="00260C07">
        <w:rPr>
          <w:rFonts w:asciiTheme="minorHAnsi" w:hAnsiTheme="minorHAnsi" w:cstheme="minorHAnsi"/>
          <w:b/>
        </w:rPr>
        <w:t>,</w:t>
      </w:r>
      <w:r w:rsidRPr="00260C07">
        <w:rPr>
          <w:rFonts w:asciiTheme="minorHAnsi" w:hAnsiTheme="minorHAnsi" w:cstheme="minorHAnsi"/>
          <w:b/>
          <w:spacing w:val="-5"/>
        </w:rPr>
        <w:t xml:space="preserve"> </w:t>
      </w:r>
      <w:r w:rsidRPr="00260C07">
        <w:rPr>
          <w:rFonts w:asciiTheme="minorHAnsi" w:hAnsiTheme="minorHAnsi" w:cstheme="minorHAnsi"/>
        </w:rPr>
        <w:t>durante</w:t>
      </w:r>
      <w:r w:rsidRPr="00260C07">
        <w:rPr>
          <w:rFonts w:asciiTheme="minorHAnsi" w:hAnsiTheme="minorHAnsi" w:cstheme="minorHAnsi"/>
          <w:spacing w:val="-5"/>
        </w:rPr>
        <w:t xml:space="preserve"> </w:t>
      </w:r>
      <w:r w:rsidRPr="00260C07">
        <w:rPr>
          <w:rFonts w:asciiTheme="minorHAnsi" w:hAnsiTheme="minorHAnsi" w:cstheme="minorHAnsi"/>
        </w:rPr>
        <w:t>su</w:t>
      </w:r>
      <w:r w:rsidRPr="00260C07">
        <w:rPr>
          <w:rFonts w:asciiTheme="minorHAnsi" w:hAnsiTheme="minorHAnsi" w:cstheme="minorHAnsi"/>
          <w:spacing w:val="-6"/>
        </w:rPr>
        <w:t xml:space="preserve"> </w:t>
      </w:r>
      <w:r w:rsidRPr="00260C07">
        <w:rPr>
          <w:rFonts w:asciiTheme="minorHAnsi" w:hAnsiTheme="minorHAnsi" w:cstheme="minorHAnsi"/>
        </w:rPr>
        <w:t>plazo</w:t>
      </w:r>
      <w:r w:rsidRPr="00260C07">
        <w:rPr>
          <w:rFonts w:asciiTheme="minorHAnsi" w:hAnsiTheme="minorHAnsi" w:cstheme="minorHAnsi"/>
          <w:spacing w:val="-4"/>
        </w:rPr>
        <w:t xml:space="preserve"> </w:t>
      </w:r>
      <w:r w:rsidRPr="00260C07">
        <w:rPr>
          <w:rFonts w:asciiTheme="minorHAnsi" w:hAnsiTheme="minorHAnsi" w:cstheme="minorHAnsi"/>
        </w:rPr>
        <w:t>de</w:t>
      </w:r>
      <w:r w:rsidRPr="00260C07">
        <w:rPr>
          <w:rFonts w:asciiTheme="minorHAnsi" w:hAnsiTheme="minorHAnsi" w:cstheme="minorHAnsi"/>
          <w:spacing w:val="-7"/>
        </w:rPr>
        <w:t xml:space="preserve"> </w:t>
      </w:r>
      <w:r w:rsidRPr="00260C07">
        <w:rPr>
          <w:rFonts w:asciiTheme="minorHAnsi" w:hAnsiTheme="minorHAnsi" w:cstheme="minorHAnsi"/>
        </w:rPr>
        <w:t>ejecución,</w:t>
      </w:r>
      <w:r w:rsidRPr="00260C07">
        <w:rPr>
          <w:rFonts w:asciiTheme="minorHAnsi" w:hAnsiTheme="minorHAnsi" w:cstheme="minorHAnsi"/>
          <w:spacing w:val="-5"/>
        </w:rPr>
        <w:t xml:space="preserve"> </w:t>
      </w:r>
      <w:r w:rsidRPr="00260C07">
        <w:rPr>
          <w:rFonts w:asciiTheme="minorHAnsi" w:hAnsiTheme="minorHAnsi" w:cstheme="minorHAnsi"/>
        </w:rPr>
        <w:t>estableciendo</w:t>
      </w:r>
      <w:r w:rsidRPr="00260C07">
        <w:rPr>
          <w:rFonts w:asciiTheme="minorHAnsi" w:hAnsiTheme="minorHAnsi" w:cstheme="minorHAnsi"/>
          <w:spacing w:val="-4"/>
        </w:rPr>
        <w:t xml:space="preserve"> </w:t>
      </w:r>
      <w:r w:rsidRPr="00260C07">
        <w:rPr>
          <w:rFonts w:asciiTheme="minorHAnsi" w:hAnsiTheme="minorHAnsi" w:cstheme="minorHAnsi"/>
        </w:rPr>
        <w:t>una</w:t>
      </w:r>
      <w:r w:rsidRPr="00260C07">
        <w:rPr>
          <w:rFonts w:asciiTheme="minorHAnsi" w:hAnsiTheme="minorHAnsi" w:cstheme="minorHAnsi"/>
          <w:spacing w:val="-5"/>
        </w:rPr>
        <w:t xml:space="preserve"> </w:t>
      </w:r>
      <w:r w:rsidRPr="00260C07">
        <w:rPr>
          <w:rFonts w:asciiTheme="minorHAnsi" w:hAnsiTheme="minorHAnsi" w:cstheme="minorHAnsi"/>
        </w:rPr>
        <w:t>correcta</w:t>
      </w:r>
      <w:r w:rsidRPr="00260C07">
        <w:rPr>
          <w:rFonts w:asciiTheme="minorHAnsi" w:hAnsiTheme="minorHAnsi" w:cstheme="minorHAnsi"/>
          <w:spacing w:val="-5"/>
        </w:rPr>
        <w:t xml:space="preserve"> </w:t>
      </w:r>
      <w:r w:rsidRPr="00260C07">
        <w:rPr>
          <w:rFonts w:asciiTheme="minorHAnsi" w:hAnsiTheme="minorHAnsi" w:cstheme="minorHAnsi"/>
        </w:rPr>
        <w:t>relación entre el monto cancelado y las sumas que debieron haber sido cotizadas y pagadas.</w:t>
      </w:r>
    </w:p>
    <w:p w14:paraId="23F42AEF" w14:textId="4C4DA979" w:rsidR="00983757" w:rsidRPr="00D007BD" w:rsidRDefault="00000000" w:rsidP="00B45BFB">
      <w:pPr>
        <w:pStyle w:val="Prrafodelista"/>
        <w:numPr>
          <w:ilvl w:val="1"/>
          <w:numId w:val="13"/>
        </w:numPr>
        <w:tabs>
          <w:tab w:val="left" w:pos="990"/>
        </w:tabs>
        <w:spacing w:before="41" w:line="276" w:lineRule="auto"/>
        <w:ind w:right="-3"/>
        <w:jc w:val="both"/>
        <w:rPr>
          <w:rFonts w:asciiTheme="minorHAnsi" w:hAnsiTheme="minorHAnsi" w:cstheme="minorHAnsi"/>
          <w:b/>
        </w:rPr>
      </w:pPr>
      <w:r w:rsidRPr="00D007BD">
        <w:rPr>
          <w:rFonts w:asciiTheme="minorHAnsi" w:hAnsiTheme="minorHAnsi" w:cstheme="minorHAnsi"/>
        </w:rPr>
        <w:t xml:space="preserve">Paz y salvos debidamente suscritos por los trabajadores en constancia de haber recibido a satisfacción el pago de acreencias laborales adeudadas por el </w:t>
      </w:r>
      <w:r w:rsidRPr="00D007BD">
        <w:rPr>
          <w:rFonts w:asciiTheme="minorHAnsi" w:hAnsiTheme="minorHAnsi" w:cstheme="minorHAnsi"/>
          <w:b/>
        </w:rPr>
        <w:t xml:space="preserve">CONTRATISTA </w:t>
      </w:r>
      <w:r w:rsidRPr="00D007BD">
        <w:rPr>
          <w:rFonts w:asciiTheme="minorHAnsi" w:hAnsiTheme="minorHAnsi" w:cstheme="minorHAnsi"/>
        </w:rPr>
        <w:t>o, en su defecto,</w:t>
      </w:r>
      <w:r w:rsidRPr="00D007BD">
        <w:rPr>
          <w:rFonts w:asciiTheme="minorHAnsi" w:hAnsiTheme="minorHAnsi" w:cstheme="minorHAnsi"/>
          <w:spacing w:val="-10"/>
        </w:rPr>
        <w:t xml:space="preserve"> </w:t>
      </w:r>
      <w:r w:rsidRPr="00D007BD">
        <w:rPr>
          <w:rFonts w:asciiTheme="minorHAnsi" w:hAnsiTheme="minorHAnsi" w:cstheme="minorHAnsi"/>
        </w:rPr>
        <w:t>los</w:t>
      </w:r>
      <w:r w:rsidRPr="00D007BD">
        <w:rPr>
          <w:rFonts w:asciiTheme="minorHAnsi" w:hAnsiTheme="minorHAnsi" w:cstheme="minorHAnsi"/>
          <w:spacing w:val="-12"/>
        </w:rPr>
        <w:t xml:space="preserve"> </w:t>
      </w:r>
      <w:r w:rsidRPr="00D007BD">
        <w:rPr>
          <w:rFonts w:asciiTheme="minorHAnsi" w:hAnsiTheme="minorHAnsi" w:cstheme="minorHAnsi"/>
        </w:rPr>
        <w:t>acuerdos,</w:t>
      </w:r>
      <w:r w:rsidRPr="00D007BD">
        <w:rPr>
          <w:rFonts w:asciiTheme="minorHAnsi" w:hAnsiTheme="minorHAnsi" w:cstheme="minorHAnsi"/>
          <w:spacing w:val="-12"/>
        </w:rPr>
        <w:t xml:space="preserve"> </w:t>
      </w:r>
      <w:r w:rsidRPr="00D007BD">
        <w:rPr>
          <w:rFonts w:asciiTheme="minorHAnsi" w:hAnsiTheme="minorHAnsi" w:cstheme="minorHAnsi"/>
        </w:rPr>
        <w:t>conciliaciones</w:t>
      </w:r>
      <w:r w:rsidRPr="00D007BD">
        <w:rPr>
          <w:rFonts w:asciiTheme="minorHAnsi" w:hAnsiTheme="minorHAnsi" w:cstheme="minorHAnsi"/>
          <w:spacing w:val="-12"/>
        </w:rPr>
        <w:t xml:space="preserve"> </w:t>
      </w:r>
      <w:r w:rsidRPr="00D007BD">
        <w:rPr>
          <w:rFonts w:asciiTheme="minorHAnsi" w:hAnsiTheme="minorHAnsi" w:cstheme="minorHAnsi"/>
        </w:rPr>
        <w:t>y</w:t>
      </w:r>
      <w:r w:rsidRPr="00D007BD">
        <w:rPr>
          <w:rFonts w:asciiTheme="minorHAnsi" w:hAnsiTheme="minorHAnsi" w:cstheme="minorHAnsi"/>
          <w:spacing w:val="-11"/>
        </w:rPr>
        <w:t xml:space="preserve"> </w:t>
      </w:r>
      <w:r w:rsidRPr="00D007BD">
        <w:rPr>
          <w:rFonts w:asciiTheme="minorHAnsi" w:hAnsiTheme="minorHAnsi" w:cstheme="minorHAnsi"/>
        </w:rPr>
        <w:t>transacciones</w:t>
      </w:r>
      <w:r w:rsidRPr="00D007BD">
        <w:rPr>
          <w:rFonts w:asciiTheme="minorHAnsi" w:hAnsiTheme="minorHAnsi" w:cstheme="minorHAnsi"/>
          <w:spacing w:val="-10"/>
        </w:rPr>
        <w:t xml:space="preserve"> </w:t>
      </w:r>
      <w:r w:rsidRPr="00D007BD">
        <w:rPr>
          <w:rFonts w:asciiTheme="minorHAnsi" w:hAnsiTheme="minorHAnsi" w:cstheme="minorHAnsi"/>
        </w:rPr>
        <w:t>a</w:t>
      </w:r>
      <w:r w:rsidRPr="00D007BD">
        <w:rPr>
          <w:rFonts w:asciiTheme="minorHAnsi" w:hAnsiTheme="minorHAnsi" w:cstheme="minorHAnsi"/>
          <w:spacing w:val="-12"/>
        </w:rPr>
        <w:t xml:space="preserve"> </w:t>
      </w:r>
      <w:r w:rsidRPr="00D007BD">
        <w:rPr>
          <w:rFonts w:asciiTheme="minorHAnsi" w:hAnsiTheme="minorHAnsi" w:cstheme="minorHAnsi"/>
        </w:rPr>
        <w:t>que</w:t>
      </w:r>
      <w:r w:rsidRPr="00D007BD">
        <w:rPr>
          <w:rFonts w:asciiTheme="minorHAnsi" w:hAnsiTheme="minorHAnsi" w:cstheme="minorHAnsi"/>
          <w:spacing w:val="-9"/>
        </w:rPr>
        <w:t xml:space="preserve"> </w:t>
      </w:r>
      <w:r w:rsidRPr="00D007BD">
        <w:rPr>
          <w:rFonts w:asciiTheme="minorHAnsi" w:hAnsiTheme="minorHAnsi" w:cstheme="minorHAnsi"/>
        </w:rPr>
        <w:t>llegaren</w:t>
      </w:r>
      <w:r w:rsidRPr="00D007BD">
        <w:rPr>
          <w:rFonts w:asciiTheme="minorHAnsi" w:hAnsiTheme="minorHAnsi" w:cstheme="minorHAnsi"/>
          <w:spacing w:val="-10"/>
        </w:rPr>
        <w:t xml:space="preserve"> </w:t>
      </w:r>
      <w:r w:rsidRPr="00D007BD">
        <w:rPr>
          <w:rFonts w:asciiTheme="minorHAnsi" w:hAnsiTheme="minorHAnsi" w:cstheme="minorHAnsi"/>
        </w:rPr>
        <w:t>las</w:t>
      </w:r>
      <w:r w:rsidRPr="00D007BD">
        <w:rPr>
          <w:rFonts w:asciiTheme="minorHAnsi" w:hAnsiTheme="minorHAnsi" w:cstheme="minorHAnsi"/>
          <w:spacing w:val="-10"/>
        </w:rPr>
        <w:t xml:space="preserve"> </w:t>
      </w:r>
      <w:r w:rsidRPr="00D007BD">
        <w:rPr>
          <w:rFonts w:asciiTheme="minorHAnsi" w:hAnsiTheme="minorHAnsi" w:cstheme="minorHAnsi"/>
        </w:rPr>
        <w:t>partes</w:t>
      </w:r>
      <w:r w:rsidRPr="00D007BD">
        <w:rPr>
          <w:rFonts w:asciiTheme="minorHAnsi" w:hAnsiTheme="minorHAnsi" w:cstheme="minorHAnsi"/>
          <w:spacing w:val="-10"/>
        </w:rPr>
        <w:t xml:space="preserve"> </w:t>
      </w:r>
      <w:r w:rsidRPr="00D007BD">
        <w:rPr>
          <w:rFonts w:asciiTheme="minorHAnsi" w:hAnsiTheme="minorHAnsi" w:cstheme="minorHAnsi"/>
        </w:rPr>
        <w:t>para</w:t>
      </w:r>
      <w:r w:rsidRPr="00D007BD">
        <w:rPr>
          <w:rFonts w:asciiTheme="minorHAnsi" w:hAnsiTheme="minorHAnsi" w:cstheme="minorHAnsi"/>
          <w:spacing w:val="-12"/>
        </w:rPr>
        <w:t xml:space="preserve"> </w:t>
      </w:r>
      <w:r w:rsidRPr="00D007BD">
        <w:rPr>
          <w:rFonts w:asciiTheme="minorHAnsi" w:hAnsiTheme="minorHAnsi" w:cstheme="minorHAnsi"/>
        </w:rPr>
        <w:t>poner</w:t>
      </w:r>
      <w:r w:rsidRPr="00D007BD">
        <w:rPr>
          <w:rFonts w:asciiTheme="minorHAnsi" w:hAnsiTheme="minorHAnsi" w:cstheme="minorHAnsi"/>
          <w:spacing w:val="-12"/>
        </w:rPr>
        <w:t xml:space="preserve"> </w:t>
      </w:r>
      <w:r w:rsidRPr="00D007BD">
        <w:rPr>
          <w:rFonts w:asciiTheme="minorHAnsi" w:hAnsiTheme="minorHAnsi" w:cstheme="minorHAnsi"/>
        </w:rPr>
        <w:t xml:space="preserve">fin a las divergencias presentadas y poder declararse a paz y salvo. Si finalizado el CONTRATO con el </w:t>
      </w:r>
      <w:r w:rsidRPr="00D007BD">
        <w:rPr>
          <w:rFonts w:asciiTheme="minorHAnsi" w:hAnsiTheme="minorHAnsi" w:cstheme="minorHAnsi"/>
          <w:b/>
        </w:rPr>
        <w:t xml:space="preserve">CONTRATANTE </w:t>
      </w:r>
      <w:r w:rsidRPr="00D007BD">
        <w:rPr>
          <w:rFonts w:asciiTheme="minorHAnsi" w:hAnsiTheme="minorHAnsi" w:cstheme="minorHAnsi"/>
        </w:rPr>
        <w:lastRenderedPageBreak/>
        <w:t xml:space="preserve">continúa vigente la relación laboral entre el </w:t>
      </w:r>
      <w:r w:rsidRPr="00D007BD">
        <w:rPr>
          <w:rFonts w:asciiTheme="minorHAnsi" w:hAnsiTheme="minorHAnsi" w:cstheme="minorHAnsi"/>
          <w:b/>
        </w:rPr>
        <w:t xml:space="preserve">CONTRATISTA </w:t>
      </w:r>
      <w:r w:rsidRPr="00D007BD">
        <w:rPr>
          <w:rFonts w:asciiTheme="minorHAnsi" w:hAnsiTheme="minorHAnsi" w:cstheme="minorHAnsi"/>
        </w:rPr>
        <w:t>y su personal,</w:t>
      </w:r>
      <w:r w:rsidRPr="00D007BD">
        <w:rPr>
          <w:rFonts w:asciiTheme="minorHAnsi" w:hAnsiTheme="minorHAnsi" w:cstheme="minorHAnsi"/>
          <w:spacing w:val="-3"/>
        </w:rPr>
        <w:t xml:space="preserve"> </w:t>
      </w:r>
      <w:r w:rsidRPr="00D007BD">
        <w:rPr>
          <w:rFonts w:asciiTheme="minorHAnsi" w:hAnsiTheme="minorHAnsi" w:cstheme="minorHAnsi"/>
        </w:rPr>
        <w:t>esta</w:t>
      </w:r>
      <w:r w:rsidRPr="00D007BD">
        <w:rPr>
          <w:rFonts w:asciiTheme="minorHAnsi" w:hAnsiTheme="minorHAnsi" w:cstheme="minorHAnsi"/>
          <w:spacing w:val="-1"/>
        </w:rPr>
        <w:t xml:space="preserve"> </w:t>
      </w:r>
      <w:r w:rsidRPr="00D007BD">
        <w:rPr>
          <w:rFonts w:asciiTheme="minorHAnsi" w:hAnsiTheme="minorHAnsi" w:cstheme="minorHAnsi"/>
        </w:rPr>
        <w:t>situación</w:t>
      </w:r>
      <w:r w:rsidRPr="00D007BD">
        <w:rPr>
          <w:rFonts w:asciiTheme="minorHAnsi" w:hAnsiTheme="minorHAnsi" w:cstheme="minorHAnsi"/>
          <w:spacing w:val="-3"/>
        </w:rPr>
        <w:t xml:space="preserve"> </w:t>
      </w:r>
      <w:r w:rsidRPr="00D007BD">
        <w:rPr>
          <w:rFonts w:asciiTheme="minorHAnsi" w:hAnsiTheme="minorHAnsi" w:cstheme="minorHAnsi"/>
        </w:rPr>
        <w:t>deberá</w:t>
      </w:r>
      <w:r w:rsidRPr="00D007BD">
        <w:rPr>
          <w:rFonts w:asciiTheme="minorHAnsi" w:hAnsiTheme="minorHAnsi" w:cstheme="minorHAnsi"/>
          <w:spacing w:val="-2"/>
        </w:rPr>
        <w:t xml:space="preserve"> </w:t>
      </w:r>
      <w:r w:rsidRPr="00D007BD">
        <w:rPr>
          <w:rFonts w:asciiTheme="minorHAnsi" w:hAnsiTheme="minorHAnsi" w:cstheme="minorHAnsi"/>
        </w:rPr>
        <w:t>declararla</w:t>
      </w:r>
      <w:r w:rsidRPr="00D007BD">
        <w:rPr>
          <w:rFonts w:asciiTheme="minorHAnsi" w:hAnsiTheme="minorHAnsi" w:cstheme="minorHAnsi"/>
          <w:spacing w:val="-3"/>
        </w:rPr>
        <w:t xml:space="preserve"> </w:t>
      </w:r>
      <w:r w:rsidRPr="00D007BD">
        <w:rPr>
          <w:rFonts w:asciiTheme="minorHAnsi" w:hAnsiTheme="minorHAnsi" w:cstheme="minorHAnsi"/>
        </w:rPr>
        <w:t>expresamente</w:t>
      </w:r>
      <w:r w:rsidRPr="00D007BD">
        <w:rPr>
          <w:rFonts w:asciiTheme="minorHAnsi" w:hAnsiTheme="minorHAnsi" w:cstheme="minorHAnsi"/>
          <w:spacing w:val="-3"/>
        </w:rPr>
        <w:t xml:space="preserve"> </w:t>
      </w:r>
      <w:r w:rsidRPr="00D007BD">
        <w:rPr>
          <w:rFonts w:asciiTheme="minorHAnsi" w:hAnsiTheme="minorHAnsi" w:cstheme="minorHAnsi"/>
        </w:rPr>
        <w:t>el</w:t>
      </w:r>
      <w:r w:rsidRPr="00D007BD">
        <w:rPr>
          <w:rFonts w:asciiTheme="minorHAnsi" w:hAnsiTheme="minorHAnsi" w:cstheme="minorHAnsi"/>
          <w:spacing w:val="-1"/>
        </w:rPr>
        <w:t xml:space="preserve"> </w:t>
      </w:r>
      <w:r w:rsidRPr="00D007BD">
        <w:rPr>
          <w:rFonts w:asciiTheme="minorHAnsi" w:hAnsiTheme="minorHAnsi" w:cstheme="minorHAnsi"/>
          <w:b/>
        </w:rPr>
        <w:t>CONTRATISTA</w:t>
      </w:r>
      <w:r w:rsidRPr="00D007BD">
        <w:rPr>
          <w:rFonts w:asciiTheme="minorHAnsi" w:hAnsiTheme="minorHAnsi" w:cstheme="minorHAnsi"/>
          <w:b/>
          <w:spacing w:val="-2"/>
        </w:rPr>
        <w:t xml:space="preserve"> </w:t>
      </w:r>
      <w:r w:rsidRPr="00D007BD">
        <w:rPr>
          <w:rFonts w:asciiTheme="minorHAnsi" w:hAnsiTheme="minorHAnsi" w:cstheme="minorHAnsi"/>
        </w:rPr>
        <w:t>y</w:t>
      </w:r>
      <w:r w:rsidRPr="00D007BD">
        <w:rPr>
          <w:rFonts w:asciiTheme="minorHAnsi" w:hAnsiTheme="minorHAnsi" w:cstheme="minorHAnsi"/>
          <w:spacing w:val="-3"/>
        </w:rPr>
        <w:t xml:space="preserve"> </w:t>
      </w:r>
      <w:r w:rsidRPr="00D007BD">
        <w:rPr>
          <w:rFonts w:asciiTheme="minorHAnsi" w:hAnsiTheme="minorHAnsi" w:cstheme="minorHAnsi"/>
        </w:rPr>
        <w:t>comunicarla</w:t>
      </w:r>
      <w:r w:rsidRPr="00D007BD">
        <w:rPr>
          <w:rFonts w:asciiTheme="minorHAnsi" w:hAnsiTheme="minorHAnsi" w:cstheme="minorHAnsi"/>
          <w:spacing w:val="-2"/>
        </w:rPr>
        <w:t xml:space="preserve"> </w:t>
      </w:r>
      <w:r w:rsidRPr="00D007BD">
        <w:rPr>
          <w:rFonts w:asciiTheme="minorHAnsi" w:hAnsiTheme="minorHAnsi" w:cstheme="minorHAnsi"/>
        </w:rPr>
        <w:t xml:space="preserve">al </w:t>
      </w:r>
      <w:r w:rsidRPr="00D007BD">
        <w:rPr>
          <w:rFonts w:asciiTheme="minorHAnsi" w:hAnsiTheme="minorHAnsi" w:cstheme="minorHAnsi"/>
          <w:b/>
        </w:rPr>
        <w:t>CONTRATANTE</w:t>
      </w:r>
      <w:r w:rsidRPr="00D007BD">
        <w:rPr>
          <w:rFonts w:asciiTheme="minorHAnsi" w:hAnsiTheme="minorHAnsi" w:cstheme="minorHAnsi"/>
        </w:rPr>
        <w:t>;</w:t>
      </w:r>
      <w:r w:rsidRPr="00D007BD">
        <w:rPr>
          <w:rFonts w:asciiTheme="minorHAnsi" w:hAnsiTheme="minorHAnsi" w:cstheme="minorHAnsi"/>
          <w:spacing w:val="-13"/>
        </w:rPr>
        <w:t xml:space="preserve"> </w:t>
      </w:r>
      <w:r w:rsidRPr="00D007BD">
        <w:rPr>
          <w:rFonts w:asciiTheme="minorHAnsi" w:hAnsiTheme="minorHAnsi" w:cstheme="minorHAnsi"/>
        </w:rPr>
        <w:t>en</w:t>
      </w:r>
      <w:r w:rsidRPr="00D007BD">
        <w:rPr>
          <w:rFonts w:asciiTheme="minorHAnsi" w:hAnsiTheme="minorHAnsi" w:cstheme="minorHAnsi"/>
          <w:spacing w:val="-12"/>
        </w:rPr>
        <w:t xml:space="preserve"> </w:t>
      </w:r>
      <w:r w:rsidRPr="00D007BD">
        <w:rPr>
          <w:rFonts w:asciiTheme="minorHAnsi" w:hAnsiTheme="minorHAnsi" w:cstheme="minorHAnsi"/>
        </w:rPr>
        <w:t>estos</w:t>
      </w:r>
      <w:r w:rsidRPr="00D007BD">
        <w:rPr>
          <w:rFonts w:asciiTheme="minorHAnsi" w:hAnsiTheme="minorHAnsi" w:cstheme="minorHAnsi"/>
          <w:spacing w:val="-13"/>
        </w:rPr>
        <w:t xml:space="preserve"> </w:t>
      </w:r>
      <w:r w:rsidRPr="00D007BD">
        <w:rPr>
          <w:rFonts w:asciiTheme="minorHAnsi" w:hAnsiTheme="minorHAnsi" w:cstheme="minorHAnsi"/>
        </w:rPr>
        <w:t>casos</w:t>
      </w:r>
      <w:r w:rsidRPr="00D007BD">
        <w:rPr>
          <w:rFonts w:asciiTheme="minorHAnsi" w:hAnsiTheme="minorHAnsi" w:cstheme="minorHAnsi"/>
          <w:spacing w:val="-12"/>
        </w:rPr>
        <w:t xml:space="preserve"> </w:t>
      </w:r>
      <w:r w:rsidRPr="00D007BD">
        <w:rPr>
          <w:rFonts w:asciiTheme="minorHAnsi" w:hAnsiTheme="minorHAnsi" w:cstheme="minorHAnsi"/>
        </w:rPr>
        <w:t>no</w:t>
      </w:r>
      <w:r w:rsidRPr="00D007BD">
        <w:rPr>
          <w:rFonts w:asciiTheme="minorHAnsi" w:hAnsiTheme="minorHAnsi" w:cstheme="minorHAnsi"/>
          <w:spacing w:val="-13"/>
        </w:rPr>
        <w:t xml:space="preserve"> </w:t>
      </w:r>
      <w:r w:rsidRPr="00D007BD">
        <w:rPr>
          <w:rFonts w:asciiTheme="minorHAnsi" w:hAnsiTheme="minorHAnsi" w:cstheme="minorHAnsi"/>
        </w:rPr>
        <w:t>será</w:t>
      </w:r>
      <w:r w:rsidRPr="00D007BD">
        <w:rPr>
          <w:rFonts w:asciiTheme="minorHAnsi" w:hAnsiTheme="minorHAnsi" w:cstheme="minorHAnsi"/>
          <w:spacing w:val="-12"/>
        </w:rPr>
        <w:t xml:space="preserve"> </w:t>
      </w:r>
      <w:r w:rsidRPr="00D007BD">
        <w:rPr>
          <w:rFonts w:asciiTheme="minorHAnsi" w:hAnsiTheme="minorHAnsi" w:cstheme="minorHAnsi"/>
        </w:rPr>
        <w:t>necesario</w:t>
      </w:r>
      <w:r w:rsidRPr="00D007BD">
        <w:rPr>
          <w:rFonts w:asciiTheme="minorHAnsi" w:hAnsiTheme="minorHAnsi" w:cstheme="minorHAnsi"/>
          <w:spacing w:val="-13"/>
        </w:rPr>
        <w:t xml:space="preserve"> </w:t>
      </w:r>
      <w:r w:rsidRPr="00D007BD">
        <w:rPr>
          <w:rFonts w:asciiTheme="minorHAnsi" w:hAnsiTheme="minorHAnsi" w:cstheme="minorHAnsi"/>
        </w:rPr>
        <w:t>aportar</w:t>
      </w:r>
      <w:r w:rsidRPr="00D007BD">
        <w:rPr>
          <w:rFonts w:asciiTheme="minorHAnsi" w:hAnsiTheme="minorHAnsi" w:cstheme="minorHAnsi"/>
          <w:spacing w:val="-12"/>
        </w:rPr>
        <w:t xml:space="preserve"> </w:t>
      </w:r>
      <w:r w:rsidRPr="00D007BD">
        <w:rPr>
          <w:rFonts w:asciiTheme="minorHAnsi" w:hAnsiTheme="minorHAnsi" w:cstheme="minorHAnsi"/>
        </w:rPr>
        <w:t>la</w:t>
      </w:r>
      <w:r w:rsidRPr="00D007BD">
        <w:rPr>
          <w:rFonts w:asciiTheme="minorHAnsi" w:hAnsiTheme="minorHAnsi" w:cstheme="minorHAnsi"/>
          <w:spacing w:val="-12"/>
        </w:rPr>
        <w:t xml:space="preserve"> </w:t>
      </w:r>
      <w:r w:rsidRPr="00D007BD">
        <w:rPr>
          <w:rFonts w:asciiTheme="minorHAnsi" w:hAnsiTheme="minorHAnsi" w:cstheme="minorHAnsi"/>
        </w:rPr>
        <w:t>liquidación</w:t>
      </w:r>
      <w:r w:rsidRPr="00D007BD">
        <w:rPr>
          <w:rFonts w:asciiTheme="minorHAnsi" w:hAnsiTheme="minorHAnsi" w:cstheme="minorHAnsi"/>
          <w:spacing w:val="-13"/>
        </w:rPr>
        <w:t xml:space="preserve"> </w:t>
      </w:r>
      <w:r w:rsidRPr="00D007BD">
        <w:rPr>
          <w:rFonts w:asciiTheme="minorHAnsi" w:hAnsiTheme="minorHAnsi" w:cstheme="minorHAnsi"/>
        </w:rPr>
        <w:t>final</w:t>
      </w:r>
      <w:r w:rsidRPr="00D007BD">
        <w:rPr>
          <w:rFonts w:asciiTheme="minorHAnsi" w:hAnsiTheme="minorHAnsi" w:cstheme="minorHAnsi"/>
          <w:spacing w:val="-12"/>
        </w:rPr>
        <w:t xml:space="preserve"> </w:t>
      </w:r>
      <w:r w:rsidRPr="00D007BD">
        <w:rPr>
          <w:rFonts w:asciiTheme="minorHAnsi" w:hAnsiTheme="minorHAnsi" w:cstheme="minorHAnsi"/>
        </w:rPr>
        <w:t>de</w:t>
      </w:r>
      <w:r w:rsidRPr="00D007BD">
        <w:rPr>
          <w:rFonts w:asciiTheme="minorHAnsi" w:hAnsiTheme="minorHAnsi" w:cstheme="minorHAnsi"/>
          <w:spacing w:val="-13"/>
        </w:rPr>
        <w:t xml:space="preserve"> </w:t>
      </w:r>
      <w:r w:rsidRPr="00D007BD">
        <w:rPr>
          <w:rFonts w:asciiTheme="minorHAnsi" w:hAnsiTheme="minorHAnsi" w:cstheme="minorHAnsi"/>
        </w:rPr>
        <w:t>prestaciones sociales</w:t>
      </w:r>
      <w:r w:rsidRPr="00D007BD">
        <w:rPr>
          <w:rFonts w:asciiTheme="minorHAnsi" w:hAnsiTheme="minorHAnsi" w:cstheme="minorHAnsi"/>
          <w:spacing w:val="80"/>
        </w:rPr>
        <w:t xml:space="preserve"> </w:t>
      </w:r>
      <w:r w:rsidRPr="00D007BD">
        <w:rPr>
          <w:rFonts w:asciiTheme="minorHAnsi" w:hAnsiTheme="minorHAnsi" w:cstheme="minorHAnsi"/>
        </w:rPr>
        <w:t>de</w:t>
      </w:r>
      <w:r w:rsidRPr="00D007BD">
        <w:rPr>
          <w:rFonts w:asciiTheme="minorHAnsi" w:hAnsiTheme="minorHAnsi" w:cstheme="minorHAnsi"/>
          <w:spacing w:val="80"/>
        </w:rPr>
        <w:t xml:space="preserve"> </w:t>
      </w:r>
      <w:r w:rsidRPr="00D007BD">
        <w:rPr>
          <w:rFonts w:asciiTheme="minorHAnsi" w:hAnsiTheme="minorHAnsi" w:cstheme="minorHAnsi"/>
        </w:rPr>
        <w:t>estos</w:t>
      </w:r>
      <w:r w:rsidRPr="00D007BD">
        <w:rPr>
          <w:rFonts w:asciiTheme="minorHAnsi" w:hAnsiTheme="minorHAnsi" w:cstheme="minorHAnsi"/>
          <w:spacing w:val="80"/>
        </w:rPr>
        <w:t xml:space="preserve"> </w:t>
      </w:r>
      <w:r w:rsidRPr="00D007BD">
        <w:rPr>
          <w:rFonts w:asciiTheme="minorHAnsi" w:hAnsiTheme="minorHAnsi" w:cstheme="minorHAnsi"/>
        </w:rPr>
        <w:t>trabajadores,</w:t>
      </w:r>
      <w:r w:rsidRPr="00D007BD">
        <w:rPr>
          <w:rFonts w:asciiTheme="minorHAnsi" w:hAnsiTheme="minorHAnsi" w:cstheme="minorHAnsi"/>
          <w:spacing w:val="80"/>
        </w:rPr>
        <w:t xml:space="preserve"> </w:t>
      </w:r>
      <w:r w:rsidRPr="00D007BD">
        <w:rPr>
          <w:rFonts w:asciiTheme="minorHAnsi" w:hAnsiTheme="minorHAnsi" w:cstheme="minorHAnsi"/>
        </w:rPr>
        <w:t>pero</w:t>
      </w:r>
      <w:r w:rsidRPr="00D007BD">
        <w:rPr>
          <w:rFonts w:asciiTheme="minorHAnsi" w:hAnsiTheme="minorHAnsi" w:cstheme="minorHAnsi"/>
          <w:spacing w:val="80"/>
        </w:rPr>
        <w:t xml:space="preserve"> </w:t>
      </w:r>
      <w:r w:rsidRPr="00D007BD">
        <w:rPr>
          <w:rFonts w:asciiTheme="minorHAnsi" w:hAnsiTheme="minorHAnsi" w:cstheme="minorHAnsi"/>
        </w:rPr>
        <w:t>sí</w:t>
      </w:r>
      <w:r w:rsidRPr="00D007BD">
        <w:rPr>
          <w:rFonts w:asciiTheme="minorHAnsi" w:hAnsiTheme="minorHAnsi" w:cstheme="minorHAnsi"/>
          <w:spacing w:val="80"/>
        </w:rPr>
        <w:t xml:space="preserve"> </w:t>
      </w:r>
      <w:r w:rsidRPr="00D007BD">
        <w:rPr>
          <w:rFonts w:asciiTheme="minorHAnsi" w:hAnsiTheme="minorHAnsi" w:cstheme="minorHAnsi"/>
        </w:rPr>
        <w:t>el</w:t>
      </w:r>
      <w:r w:rsidRPr="00D007BD">
        <w:rPr>
          <w:rFonts w:asciiTheme="minorHAnsi" w:hAnsiTheme="minorHAnsi" w:cstheme="minorHAnsi"/>
          <w:spacing w:val="80"/>
        </w:rPr>
        <w:t xml:space="preserve"> </w:t>
      </w:r>
      <w:r w:rsidRPr="00D007BD">
        <w:rPr>
          <w:rFonts w:asciiTheme="minorHAnsi" w:hAnsiTheme="minorHAnsi" w:cstheme="minorHAnsi"/>
        </w:rPr>
        <w:t>paz</w:t>
      </w:r>
      <w:r w:rsidRPr="00D007BD">
        <w:rPr>
          <w:rFonts w:asciiTheme="minorHAnsi" w:hAnsiTheme="minorHAnsi" w:cstheme="minorHAnsi"/>
          <w:spacing w:val="80"/>
        </w:rPr>
        <w:t xml:space="preserve"> </w:t>
      </w:r>
      <w:r w:rsidRPr="00D007BD">
        <w:rPr>
          <w:rFonts w:asciiTheme="minorHAnsi" w:hAnsiTheme="minorHAnsi" w:cstheme="minorHAnsi"/>
        </w:rPr>
        <w:t>y</w:t>
      </w:r>
      <w:r w:rsidRPr="00D007BD">
        <w:rPr>
          <w:rFonts w:asciiTheme="minorHAnsi" w:hAnsiTheme="minorHAnsi" w:cstheme="minorHAnsi"/>
          <w:spacing w:val="80"/>
        </w:rPr>
        <w:t xml:space="preserve"> </w:t>
      </w:r>
      <w:r w:rsidRPr="00D007BD">
        <w:rPr>
          <w:rFonts w:asciiTheme="minorHAnsi" w:hAnsiTheme="minorHAnsi" w:cstheme="minorHAnsi"/>
        </w:rPr>
        <w:t>salvo</w:t>
      </w:r>
      <w:r w:rsidRPr="00D007BD">
        <w:rPr>
          <w:rFonts w:asciiTheme="minorHAnsi" w:hAnsiTheme="minorHAnsi" w:cstheme="minorHAnsi"/>
          <w:spacing w:val="80"/>
        </w:rPr>
        <w:t xml:space="preserve"> </w:t>
      </w:r>
      <w:r w:rsidRPr="00D007BD">
        <w:rPr>
          <w:rFonts w:asciiTheme="minorHAnsi" w:hAnsiTheme="minorHAnsi" w:cstheme="minorHAnsi"/>
        </w:rPr>
        <w:t>en</w:t>
      </w:r>
      <w:r w:rsidRPr="00D007BD">
        <w:rPr>
          <w:rFonts w:asciiTheme="minorHAnsi" w:hAnsiTheme="minorHAnsi" w:cstheme="minorHAnsi"/>
          <w:spacing w:val="80"/>
        </w:rPr>
        <w:t xml:space="preserve"> </w:t>
      </w:r>
      <w:r w:rsidRPr="00D007BD">
        <w:rPr>
          <w:rFonts w:asciiTheme="minorHAnsi" w:hAnsiTheme="minorHAnsi" w:cstheme="minorHAnsi"/>
        </w:rPr>
        <w:t>el</w:t>
      </w:r>
      <w:r w:rsidRPr="00D007BD">
        <w:rPr>
          <w:rFonts w:asciiTheme="minorHAnsi" w:hAnsiTheme="minorHAnsi" w:cstheme="minorHAnsi"/>
          <w:spacing w:val="80"/>
        </w:rPr>
        <w:t xml:space="preserve"> </w:t>
      </w:r>
      <w:r w:rsidRPr="00D007BD">
        <w:rPr>
          <w:rFonts w:asciiTheme="minorHAnsi" w:hAnsiTheme="minorHAnsi" w:cstheme="minorHAnsi"/>
        </w:rPr>
        <w:t>que</w:t>
      </w:r>
      <w:r w:rsidRPr="00D007BD">
        <w:rPr>
          <w:rFonts w:asciiTheme="minorHAnsi" w:hAnsiTheme="minorHAnsi" w:cstheme="minorHAnsi"/>
          <w:spacing w:val="80"/>
        </w:rPr>
        <w:t xml:space="preserve"> </w:t>
      </w:r>
      <w:r w:rsidRPr="00D007BD">
        <w:rPr>
          <w:rFonts w:asciiTheme="minorHAnsi" w:hAnsiTheme="minorHAnsi" w:cstheme="minorHAnsi"/>
        </w:rPr>
        <w:t>conste</w:t>
      </w:r>
      <w:r w:rsidRPr="00D007BD">
        <w:rPr>
          <w:rFonts w:asciiTheme="minorHAnsi" w:hAnsiTheme="minorHAnsi" w:cstheme="minorHAnsi"/>
          <w:spacing w:val="80"/>
        </w:rPr>
        <w:t xml:space="preserve"> </w:t>
      </w:r>
      <w:r w:rsidRPr="00D007BD">
        <w:rPr>
          <w:rFonts w:asciiTheme="minorHAnsi" w:hAnsiTheme="minorHAnsi" w:cstheme="minorHAnsi"/>
        </w:rPr>
        <w:t>que</w:t>
      </w:r>
      <w:r w:rsidRPr="00D007BD">
        <w:rPr>
          <w:rFonts w:asciiTheme="minorHAnsi" w:hAnsiTheme="minorHAnsi" w:cstheme="minorHAnsi"/>
          <w:spacing w:val="80"/>
        </w:rPr>
        <w:t xml:space="preserve"> </w:t>
      </w:r>
      <w:r w:rsidRPr="00D007BD">
        <w:rPr>
          <w:rFonts w:asciiTheme="minorHAnsi" w:hAnsiTheme="minorHAnsi" w:cstheme="minorHAnsi"/>
        </w:rPr>
        <w:t>el</w:t>
      </w:r>
      <w:r w:rsidR="00D007BD">
        <w:rPr>
          <w:rFonts w:asciiTheme="minorHAnsi" w:hAnsiTheme="minorHAnsi" w:cstheme="minorHAnsi"/>
        </w:rPr>
        <w:t xml:space="preserve"> </w:t>
      </w:r>
      <w:r w:rsidRPr="00D007BD">
        <w:rPr>
          <w:rFonts w:asciiTheme="minorHAnsi" w:hAnsiTheme="minorHAnsi" w:cstheme="minorHAnsi"/>
          <w:b/>
        </w:rPr>
        <w:t>CONTRATISTA</w:t>
      </w:r>
      <w:r w:rsidRPr="00D007BD">
        <w:rPr>
          <w:rFonts w:asciiTheme="minorHAnsi" w:hAnsiTheme="minorHAnsi" w:cstheme="minorHAnsi"/>
          <w:b/>
          <w:spacing w:val="80"/>
        </w:rPr>
        <w:t xml:space="preserve"> </w:t>
      </w:r>
      <w:r w:rsidRPr="00D007BD">
        <w:rPr>
          <w:rFonts w:asciiTheme="minorHAnsi" w:hAnsiTheme="minorHAnsi" w:cstheme="minorHAnsi"/>
        </w:rPr>
        <w:t xml:space="preserve">pago de acreencias laborales causadas durante el tiempo de ejecución del Contrato con el </w:t>
      </w:r>
      <w:r w:rsidRPr="00D007BD">
        <w:rPr>
          <w:rFonts w:asciiTheme="minorHAnsi" w:hAnsiTheme="minorHAnsi" w:cstheme="minorHAnsi"/>
          <w:b/>
        </w:rPr>
        <w:t>CONTRATANTE.</w:t>
      </w:r>
    </w:p>
    <w:p w14:paraId="691FE29F" w14:textId="77777777" w:rsidR="00983757" w:rsidRPr="00260C07" w:rsidRDefault="00000000" w:rsidP="00B45BFB">
      <w:pPr>
        <w:pStyle w:val="Prrafodelista"/>
        <w:numPr>
          <w:ilvl w:val="0"/>
          <w:numId w:val="13"/>
        </w:numPr>
        <w:tabs>
          <w:tab w:val="left" w:pos="707"/>
          <w:tab w:val="left" w:pos="709"/>
        </w:tabs>
        <w:spacing w:before="267" w:line="276" w:lineRule="auto"/>
        <w:ind w:right="-3"/>
        <w:jc w:val="both"/>
        <w:rPr>
          <w:rFonts w:asciiTheme="minorHAnsi" w:hAnsiTheme="minorHAnsi" w:cstheme="minorHAnsi"/>
        </w:rPr>
      </w:pPr>
      <w:r w:rsidRPr="00260C07">
        <w:rPr>
          <w:rFonts w:asciiTheme="minorHAnsi" w:hAnsiTheme="minorHAnsi" w:cstheme="minorHAnsi"/>
        </w:rPr>
        <w:t xml:space="preserve">En caso de que se presenten eventos de anormalidad, corresponde al </w:t>
      </w:r>
      <w:r w:rsidRPr="00260C07">
        <w:rPr>
          <w:rFonts w:asciiTheme="minorHAnsi" w:hAnsiTheme="minorHAnsi" w:cstheme="minorHAnsi"/>
          <w:b/>
        </w:rPr>
        <w:t xml:space="preserve">CONTRATISTA </w:t>
      </w:r>
      <w:r w:rsidRPr="00260C07">
        <w:rPr>
          <w:rFonts w:asciiTheme="minorHAnsi" w:hAnsiTheme="minorHAnsi" w:cstheme="minorHAnsi"/>
        </w:rPr>
        <w:t>atender en forma integral el evento de anormalidad y tomar las medidas que estime pertinentes en ejercicio de su autonomía, para superar la contingencia y garantizar la correcta y oportuna ejecución del objeto contratado.</w:t>
      </w:r>
    </w:p>
    <w:p w14:paraId="22DDAFC0" w14:textId="77777777" w:rsidR="00983757" w:rsidRPr="00260C07" w:rsidRDefault="00000000" w:rsidP="00B45BFB">
      <w:pPr>
        <w:pStyle w:val="Textoindependiente"/>
        <w:spacing w:before="268" w:line="276" w:lineRule="auto"/>
        <w:ind w:left="709" w:right="-3"/>
        <w:jc w:val="both"/>
        <w:rPr>
          <w:rFonts w:asciiTheme="minorHAnsi" w:hAnsiTheme="minorHAnsi" w:cstheme="minorHAnsi"/>
        </w:rPr>
      </w:pPr>
      <w:r w:rsidRPr="00260C07">
        <w:rPr>
          <w:rFonts w:asciiTheme="minorHAnsi" w:hAnsiTheme="minorHAnsi" w:cstheme="minorHAnsi"/>
        </w:rPr>
        <w:t xml:space="preserve">En ejercicio de su autonomía el </w:t>
      </w:r>
      <w:r w:rsidRPr="00260C07">
        <w:rPr>
          <w:rFonts w:asciiTheme="minorHAnsi" w:hAnsiTheme="minorHAnsi" w:cstheme="minorHAnsi"/>
          <w:b/>
        </w:rPr>
        <w:t xml:space="preserve">CONTRATISTA </w:t>
      </w:r>
      <w:r w:rsidRPr="00260C07">
        <w:rPr>
          <w:rFonts w:asciiTheme="minorHAnsi" w:hAnsiTheme="minorHAnsi" w:cstheme="minorHAnsi"/>
        </w:rPr>
        <w:t>propenderá siempre por el diálogo, el respeto por los</w:t>
      </w:r>
      <w:r w:rsidRPr="00260C07">
        <w:rPr>
          <w:rFonts w:asciiTheme="minorHAnsi" w:hAnsiTheme="minorHAnsi" w:cstheme="minorHAnsi"/>
          <w:spacing w:val="-2"/>
        </w:rPr>
        <w:t xml:space="preserve"> </w:t>
      </w:r>
      <w:r w:rsidRPr="00260C07">
        <w:rPr>
          <w:rFonts w:asciiTheme="minorHAnsi" w:hAnsiTheme="minorHAnsi" w:cstheme="minorHAnsi"/>
        </w:rPr>
        <w:t>derechos</w:t>
      </w:r>
      <w:r w:rsidRPr="00260C07">
        <w:rPr>
          <w:rFonts w:asciiTheme="minorHAnsi" w:hAnsiTheme="minorHAnsi" w:cstheme="minorHAnsi"/>
          <w:spacing w:val="-2"/>
        </w:rPr>
        <w:t xml:space="preserve"> </w:t>
      </w:r>
      <w:r w:rsidRPr="00260C07">
        <w:rPr>
          <w:rFonts w:asciiTheme="minorHAnsi" w:hAnsiTheme="minorHAnsi" w:cstheme="minorHAnsi"/>
        </w:rPr>
        <w:t>humanos</w:t>
      </w:r>
      <w:r w:rsidRPr="00260C07">
        <w:rPr>
          <w:rFonts w:asciiTheme="minorHAnsi" w:hAnsiTheme="minorHAnsi" w:cstheme="minorHAnsi"/>
          <w:spacing w:val="-5"/>
        </w:rPr>
        <w:t xml:space="preserve"> </w:t>
      </w:r>
      <w:r w:rsidRPr="00260C07">
        <w:rPr>
          <w:rFonts w:asciiTheme="minorHAnsi" w:hAnsiTheme="minorHAnsi" w:cstheme="minorHAnsi"/>
        </w:rPr>
        <w:t>y las</w:t>
      </w:r>
      <w:r w:rsidRPr="00260C07">
        <w:rPr>
          <w:rFonts w:asciiTheme="minorHAnsi" w:hAnsiTheme="minorHAnsi" w:cstheme="minorHAnsi"/>
          <w:spacing w:val="-3"/>
        </w:rPr>
        <w:t xml:space="preserve"> </w:t>
      </w:r>
      <w:r w:rsidRPr="00260C07">
        <w:rPr>
          <w:rFonts w:asciiTheme="minorHAnsi" w:hAnsiTheme="minorHAnsi" w:cstheme="minorHAnsi"/>
        </w:rPr>
        <w:t>normas aplicables al</w:t>
      </w:r>
      <w:r w:rsidRPr="00260C07">
        <w:rPr>
          <w:rFonts w:asciiTheme="minorHAnsi" w:hAnsiTheme="minorHAnsi" w:cstheme="minorHAnsi"/>
          <w:spacing w:val="-2"/>
        </w:rPr>
        <w:t xml:space="preserve"> </w:t>
      </w:r>
      <w:r w:rsidRPr="00260C07">
        <w:rPr>
          <w:rFonts w:asciiTheme="minorHAnsi" w:hAnsiTheme="minorHAnsi" w:cstheme="minorHAnsi"/>
        </w:rPr>
        <w:t>caso</w:t>
      </w:r>
      <w:r w:rsidRPr="00260C07">
        <w:rPr>
          <w:rFonts w:asciiTheme="minorHAnsi" w:hAnsiTheme="minorHAnsi" w:cstheme="minorHAnsi"/>
          <w:spacing w:val="-1"/>
        </w:rPr>
        <w:t xml:space="preserve"> </w:t>
      </w:r>
      <w:r w:rsidRPr="00260C07">
        <w:rPr>
          <w:rFonts w:asciiTheme="minorHAnsi" w:hAnsiTheme="minorHAnsi" w:cstheme="minorHAnsi"/>
        </w:rPr>
        <w:t>en</w:t>
      </w:r>
      <w:r w:rsidRPr="00260C07">
        <w:rPr>
          <w:rFonts w:asciiTheme="minorHAnsi" w:hAnsiTheme="minorHAnsi" w:cstheme="minorHAnsi"/>
          <w:spacing w:val="-2"/>
        </w:rPr>
        <w:t xml:space="preserve"> </w:t>
      </w:r>
      <w:r w:rsidRPr="00260C07">
        <w:rPr>
          <w:rFonts w:asciiTheme="minorHAnsi" w:hAnsiTheme="minorHAnsi" w:cstheme="minorHAnsi"/>
        </w:rPr>
        <w:t>materia</w:t>
      </w:r>
      <w:r w:rsidRPr="00260C07">
        <w:rPr>
          <w:rFonts w:asciiTheme="minorHAnsi" w:hAnsiTheme="minorHAnsi" w:cstheme="minorHAnsi"/>
          <w:spacing w:val="-3"/>
        </w:rPr>
        <w:t xml:space="preserve"> </w:t>
      </w:r>
      <w:r w:rsidRPr="00260C07">
        <w:rPr>
          <w:rFonts w:asciiTheme="minorHAnsi" w:hAnsiTheme="minorHAnsi" w:cstheme="minorHAnsi"/>
        </w:rPr>
        <w:t>constitucional, legal</w:t>
      </w:r>
      <w:r w:rsidRPr="00260C07">
        <w:rPr>
          <w:rFonts w:asciiTheme="minorHAnsi" w:hAnsiTheme="minorHAnsi" w:cstheme="minorHAnsi"/>
          <w:spacing w:val="-2"/>
        </w:rPr>
        <w:t xml:space="preserve"> </w:t>
      </w:r>
      <w:r w:rsidRPr="00260C07">
        <w:rPr>
          <w:rFonts w:asciiTheme="minorHAnsi" w:hAnsiTheme="minorHAnsi" w:cstheme="minorHAnsi"/>
        </w:rPr>
        <w:t>y</w:t>
      </w:r>
      <w:r w:rsidRPr="00260C07">
        <w:rPr>
          <w:rFonts w:asciiTheme="minorHAnsi" w:hAnsiTheme="minorHAnsi" w:cstheme="minorHAnsi"/>
          <w:spacing w:val="-1"/>
        </w:rPr>
        <w:t xml:space="preserve"> </w:t>
      </w:r>
      <w:r w:rsidRPr="00260C07">
        <w:rPr>
          <w:rFonts w:asciiTheme="minorHAnsi" w:hAnsiTheme="minorHAnsi" w:cstheme="minorHAnsi"/>
        </w:rPr>
        <w:t>de normativa internacional.</w:t>
      </w:r>
    </w:p>
    <w:p w14:paraId="2DAC300B" w14:textId="77777777" w:rsidR="00983757" w:rsidRPr="00260C07" w:rsidRDefault="00983757" w:rsidP="00B45BFB">
      <w:pPr>
        <w:pStyle w:val="Textoindependiente"/>
        <w:spacing w:before="1" w:line="276" w:lineRule="auto"/>
        <w:ind w:right="-3"/>
        <w:rPr>
          <w:rFonts w:asciiTheme="minorHAnsi" w:hAnsiTheme="minorHAnsi" w:cstheme="minorHAnsi"/>
        </w:rPr>
      </w:pPr>
    </w:p>
    <w:p w14:paraId="41BBE0ED" w14:textId="77777777" w:rsidR="00983757" w:rsidRPr="00260C07" w:rsidRDefault="00000000" w:rsidP="00B45BFB">
      <w:pPr>
        <w:pStyle w:val="Textoindependiente"/>
        <w:spacing w:line="276" w:lineRule="auto"/>
        <w:ind w:left="709" w:right="-3"/>
        <w:jc w:val="both"/>
        <w:rPr>
          <w:rFonts w:asciiTheme="minorHAnsi" w:hAnsiTheme="minorHAnsi" w:cstheme="minorHAnsi"/>
        </w:rPr>
      </w:pPr>
      <w:r w:rsidRPr="00260C07">
        <w:rPr>
          <w:rFonts w:asciiTheme="minorHAnsi" w:hAnsiTheme="minorHAnsi" w:cstheme="minorHAnsi"/>
        </w:rPr>
        <w:t xml:space="preserve">En todo caso, el </w:t>
      </w:r>
      <w:r w:rsidRPr="00260C07">
        <w:rPr>
          <w:rFonts w:asciiTheme="minorHAnsi" w:hAnsiTheme="minorHAnsi" w:cstheme="minorHAnsi"/>
          <w:b/>
        </w:rPr>
        <w:t xml:space="preserve">CONTRATISTA </w:t>
      </w:r>
      <w:r w:rsidRPr="00260C07">
        <w:rPr>
          <w:rFonts w:asciiTheme="minorHAnsi" w:hAnsiTheme="minorHAnsi" w:cstheme="minorHAnsi"/>
        </w:rPr>
        <w:t>documentará todos los eventos de anormalidad que se presenten, en la forma que consideren debida y conveniente en ejercicio de su autonomía, utilizando los medios de prueba que contempla la ley como testimonios (de sus empleados, representantes, trabajadores que no hayan participado en los eventos no pacíficos, clientes, proveedores, visitantes, público en general y autoridades públicas); y documentos (escritos, medios audiovisuales, fotografías, videos, grabaciones, informes, boletines, correos electrónicos,</w:t>
      </w:r>
      <w:r w:rsidRPr="00260C07">
        <w:rPr>
          <w:rFonts w:asciiTheme="minorHAnsi" w:hAnsiTheme="minorHAnsi" w:cstheme="minorHAnsi"/>
          <w:spacing w:val="-1"/>
        </w:rPr>
        <w:t xml:space="preserve"> </w:t>
      </w:r>
      <w:r w:rsidRPr="00260C07">
        <w:rPr>
          <w:rFonts w:asciiTheme="minorHAnsi" w:hAnsiTheme="minorHAnsi" w:cstheme="minorHAnsi"/>
        </w:rPr>
        <w:t>etc. entre otros), entre otros; que permitan registrar</w:t>
      </w:r>
      <w:r w:rsidRPr="00260C07">
        <w:rPr>
          <w:rFonts w:asciiTheme="minorHAnsi" w:hAnsiTheme="minorHAnsi" w:cstheme="minorHAnsi"/>
          <w:spacing w:val="-1"/>
        </w:rPr>
        <w:t xml:space="preserve"> </w:t>
      </w:r>
      <w:r w:rsidRPr="00260C07">
        <w:rPr>
          <w:rFonts w:asciiTheme="minorHAnsi" w:hAnsiTheme="minorHAnsi" w:cstheme="minorHAnsi"/>
        </w:rPr>
        <w:t>todos</w:t>
      </w:r>
      <w:r w:rsidRPr="00260C07">
        <w:rPr>
          <w:rFonts w:asciiTheme="minorHAnsi" w:hAnsiTheme="minorHAnsi" w:cstheme="minorHAnsi"/>
          <w:spacing w:val="-1"/>
        </w:rPr>
        <w:t xml:space="preserve"> </w:t>
      </w:r>
      <w:r w:rsidRPr="00260C07">
        <w:rPr>
          <w:rFonts w:asciiTheme="minorHAnsi" w:hAnsiTheme="minorHAnsi" w:cstheme="minorHAnsi"/>
        </w:rPr>
        <w:t>los</w:t>
      </w:r>
      <w:r w:rsidRPr="00260C07">
        <w:rPr>
          <w:rFonts w:asciiTheme="minorHAnsi" w:hAnsiTheme="minorHAnsi" w:cstheme="minorHAnsi"/>
          <w:spacing w:val="-1"/>
        </w:rPr>
        <w:t xml:space="preserve"> </w:t>
      </w:r>
      <w:r w:rsidRPr="00260C07">
        <w:rPr>
          <w:rFonts w:asciiTheme="minorHAnsi" w:hAnsiTheme="minorHAnsi" w:cstheme="minorHAnsi"/>
        </w:rPr>
        <w:t>hechos sucedidos en la forma más completa y diligente posible.</w:t>
      </w:r>
    </w:p>
    <w:p w14:paraId="5FB0B026" w14:textId="77777777" w:rsidR="00983757" w:rsidRPr="00260C07" w:rsidRDefault="00983757" w:rsidP="00B45BFB">
      <w:pPr>
        <w:pStyle w:val="Textoindependiente"/>
        <w:spacing w:line="276" w:lineRule="auto"/>
        <w:ind w:right="-3"/>
        <w:rPr>
          <w:rFonts w:asciiTheme="minorHAnsi" w:hAnsiTheme="minorHAnsi" w:cstheme="minorHAnsi"/>
        </w:rPr>
      </w:pPr>
    </w:p>
    <w:p w14:paraId="0B589C8B" w14:textId="77777777" w:rsidR="00260C07" w:rsidRPr="00260C07" w:rsidRDefault="00000000" w:rsidP="00B45BFB">
      <w:pPr>
        <w:pStyle w:val="Textoindependiente"/>
        <w:spacing w:line="276" w:lineRule="auto"/>
        <w:ind w:left="709" w:right="-3"/>
        <w:jc w:val="both"/>
        <w:rPr>
          <w:rFonts w:asciiTheme="minorHAnsi" w:hAnsiTheme="minorHAnsi" w:cstheme="minorHAnsi"/>
          <w:spacing w:val="-8"/>
        </w:rPr>
      </w:pPr>
      <w:r w:rsidRPr="00260C07">
        <w:rPr>
          <w:rFonts w:asciiTheme="minorHAnsi" w:hAnsiTheme="minorHAnsi" w:cstheme="minorHAnsi"/>
        </w:rPr>
        <w:t>En</w:t>
      </w:r>
      <w:r w:rsidRPr="00260C07">
        <w:rPr>
          <w:rFonts w:asciiTheme="minorHAnsi" w:hAnsiTheme="minorHAnsi" w:cstheme="minorHAnsi"/>
          <w:spacing w:val="-6"/>
        </w:rPr>
        <w:t xml:space="preserve"> </w:t>
      </w:r>
      <w:r w:rsidRPr="00260C07">
        <w:rPr>
          <w:rFonts w:asciiTheme="minorHAnsi" w:hAnsiTheme="minorHAnsi" w:cstheme="minorHAnsi"/>
        </w:rPr>
        <w:t>todo</w:t>
      </w:r>
      <w:r w:rsidRPr="00260C07">
        <w:rPr>
          <w:rFonts w:asciiTheme="minorHAnsi" w:hAnsiTheme="minorHAnsi" w:cstheme="minorHAnsi"/>
          <w:spacing w:val="-6"/>
        </w:rPr>
        <w:t xml:space="preserve"> </w:t>
      </w:r>
      <w:r w:rsidRPr="00260C07">
        <w:rPr>
          <w:rFonts w:asciiTheme="minorHAnsi" w:hAnsiTheme="minorHAnsi" w:cstheme="minorHAnsi"/>
        </w:rPr>
        <w:t>momento</w:t>
      </w:r>
      <w:r w:rsidRPr="00260C07">
        <w:rPr>
          <w:rFonts w:asciiTheme="minorHAnsi" w:hAnsiTheme="minorHAnsi" w:cstheme="minorHAnsi"/>
          <w:spacing w:val="-4"/>
        </w:rPr>
        <w:t xml:space="preserve"> </w:t>
      </w:r>
      <w:r w:rsidRPr="00260C07">
        <w:rPr>
          <w:rFonts w:asciiTheme="minorHAnsi" w:hAnsiTheme="minorHAnsi" w:cstheme="minorHAnsi"/>
        </w:rPr>
        <w:t>se</w:t>
      </w:r>
      <w:r w:rsidRPr="00260C07">
        <w:rPr>
          <w:rFonts w:asciiTheme="minorHAnsi" w:hAnsiTheme="minorHAnsi" w:cstheme="minorHAnsi"/>
          <w:spacing w:val="-5"/>
        </w:rPr>
        <w:t xml:space="preserve"> </w:t>
      </w:r>
      <w:r w:rsidRPr="00260C07">
        <w:rPr>
          <w:rFonts w:asciiTheme="minorHAnsi" w:hAnsiTheme="minorHAnsi" w:cstheme="minorHAnsi"/>
        </w:rPr>
        <w:t>deberán</w:t>
      </w:r>
      <w:r w:rsidRPr="00260C07">
        <w:rPr>
          <w:rFonts w:asciiTheme="minorHAnsi" w:hAnsiTheme="minorHAnsi" w:cstheme="minorHAnsi"/>
          <w:spacing w:val="-6"/>
        </w:rPr>
        <w:t xml:space="preserve"> </w:t>
      </w:r>
      <w:r w:rsidRPr="00260C07">
        <w:rPr>
          <w:rFonts w:asciiTheme="minorHAnsi" w:hAnsiTheme="minorHAnsi" w:cstheme="minorHAnsi"/>
        </w:rPr>
        <w:t>involucrar</w:t>
      </w:r>
      <w:r w:rsidRPr="00260C07">
        <w:rPr>
          <w:rFonts w:asciiTheme="minorHAnsi" w:hAnsiTheme="minorHAnsi" w:cstheme="minorHAnsi"/>
          <w:spacing w:val="-6"/>
        </w:rPr>
        <w:t xml:space="preserve"> </w:t>
      </w:r>
      <w:r w:rsidRPr="00260C07">
        <w:rPr>
          <w:rFonts w:asciiTheme="minorHAnsi" w:hAnsiTheme="minorHAnsi" w:cstheme="minorHAnsi"/>
        </w:rPr>
        <w:t>las</w:t>
      </w:r>
      <w:r w:rsidRPr="00260C07">
        <w:rPr>
          <w:rFonts w:asciiTheme="minorHAnsi" w:hAnsiTheme="minorHAnsi" w:cstheme="minorHAnsi"/>
          <w:spacing w:val="-8"/>
        </w:rPr>
        <w:t xml:space="preserve"> </w:t>
      </w:r>
      <w:r w:rsidRPr="00260C07">
        <w:rPr>
          <w:rFonts w:asciiTheme="minorHAnsi" w:hAnsiTheme="minorHAnsi" w:cstheme="minorHAnsi"/>
        </w:rPr>
        <w:t>autoridades</w:t>
      </w:r>
      <w:r w:rsidRPr="00260C07">
        <w:rPr>
          <w:rFonts w:asciiTheme="minorHAnsi" w:hAnsiTheme="minorHAnsi" w:cstheme="minorHAnsi"/>
          <w:spacing w:val="-5"/>
        </w:rPr>
        <w:t xml:space="preserve"> </w:t>
      </w:r>
      <w:r w:rsidRPr="00260C07">
        <w:rPr>
          <w:rFonts w:asciiTheme="minorHAnsi" w:hAnsiTheme="minorHAnsi" w:cstheme="minorHAnsi"/>
        </w:rPr>
        <w:t>locales</w:t>
      </w:r>
      <w:r w:rsidRPr="00260C07">
        <w:rPr>
          <w:rFonts w:asciiTheme="minorHAnsi" w:hAnsiTheme="minorHAnsi" w:cstheme="minorHAnsi"/>
          <w:spacing w:val="-8"/>
        </w:rPr>
        <w:t xml:space="preserve"> </w:t>
      </w:r>
      <w:r w:rsidRPr="00260C07">
        <w:rPr>
          <w:rFonts w:asciiTheme="minorHAnsi" w:hAnsiTheme="minorHAnsi" w:cstheme="minorHAnsi"/>
        </w:rPr>
        <w:t>respectivas</w:t>
      </w:r>
      <w:r w:rsidRPr="00260C07">
        <w:rPr>
          <w:rFonts w:asciiTheme="minorHAnsi" w:hAnsiTheme="minorHAnsi" w:cstheme="minorHAnsi"/>
          <w:spacing w:val="-8"/>
        </w:rPr>
        <w:t xml:space="preserve"> </w:t>
      </w:r>
      <w:r w:rsidRPr="00260C07">
        <w:rPr>
          <w:rFonts w:asciiTheme="minorHAnsi" w:hAnsiTheme="minorHAnsi" w:cstheme="minorHAnsi"/>
        </w:rPr>
        <w:t>como</w:t>
      </w:r>
      <w:r w:rsidRPr="00260C07">
        <w:rPr>
          <w:rFonts w:asciiTheme="minorHAnsi" w:hAnsiTheme="minorHAnsi" w:cstheme="minorHAnsi"/>
          <w:spacing w:val="-6"/>
        </w:rPr>
        <w:t xml:space="preserve"> </w:t>
      </w:r>
      <w:r w:rsidRPr="00260C07">
        <w:rPr>
          <w:rFonts w:asciiTheme="minorHAnsi" w:hAnsiTheme="minorHAnsi" w:cstheme="minorHAnsi"/>
        </w:rPr>
        <w:t>garantes</w:t>
      </w:r>
      <w:r w:rsidRPr="00260C07">
        <w:rPr>
          <w:rFonts w:asciiTheme="minorHAnsi" w:hAnsiTheme="minorHAnsi" w:cstheme="minorHAnsi"/>
          <w:spacing w:val="-8"/>
        </w:rPr>
        <w:t xml:space="preserve"> </w:t>
      </w:r>
      <w:r w:rsidRPr="00260C07">
        <w:rPr>
          <w:rFonts w:asciiTheme="minorHAnsi" w:hAnsiTheme="minorHAnsi" w:cstheme="minorHAnsi"/>
        </w:rPr>
        <w:t xml:space="preserve">del respeto de los derechos humanos, laborales y sociales de los trabajadores de la empresa </w:t>
      </w:r>
      <w:r w:rsidRPr="00260C07">
        <w:rPr>
          <w:rFonts w:asciiTheme="minorHAnsi" w:hAnsiTheme="minorHAnsi" w:cstheme="minorHAnsi"/>
          <w:b/>
        </w:rPr>
        <w:t>CONTRATISTA</w:t>
      </w:r>
      <w:r w:rsidRPr="00260C07">
        <w:rPr>
          <w:rFonts w:asciiTheme="minorHAnsi" w:hAnsiTheme="minorHAnsi" w:cstheme="minorHAnsi"/>
        </w:rPr>
        <w:t>, quien además deberá informar al Supervisor del CONTRATO sobre las actividades</w:t>
      </w:r>
      <w:r w:rsidRPr="00260C07">
        <w:rPr>
          <w:rFonts w:asciiTheme="minorHAnsi" w:hAnsiTheme="minorHAnsi" w:cstheme="minorHAnsi"/>
          <w:spacing w:val="-10"/>
        </w:rPr>
        <w:t xml:space="preserve"> </w:t>
      </w:r>
      <w:r w:rsidRPr="00260C07">
        <w:rPr>
          <w:rFonts w:asciiTheme="minorHAnsi" w:hAnsiTheme="minorHAnsi" w:cstheme="minorHAnsi"/>
        </w:rPr>
        <w:t>realizadas.</w:t>
      </w:r>
      <w:r w:rsidRPr="00260C07">
        <w:rPr>
          <w:rFonts w:asciiTheme="minorHAnsi" w:hAnsiTheme="minorHAnsi" w:cstheme="minorHAnsi"/>
          <w:spacing w:val="-8"/>
        </w:rPr>
        <w:t xml:space="preserve"> </w:t>
      </w:r>
    </w:p>
    <w:p w14:paraId="26A77A76" w14:textId="77777777" w:rsidR="00260C07" w:rsidRPr="00260C07" w:rsidRDefault="00260C07" w:rsidP="00B45BFB">
      <w:pPr>
        <w:pStyle w:val="Textoindependiente"/>
        <w:spacing w:line="276" w:lineRule="auto"/>
        <w:ind w:left="709" w:right="-3"/>
        <w:jc w:val="both"/>
        <w:rPr>
          <w:rFonts w:asciiTheme="minorHAnsi" w:hAnsiTheme="minorHAnsi" w:cstheme="minorHAnsi"/>
          <w:spacing w:val="-8"/>
        </w:rPr>
      </w:pPr>
    </w:p>
    <w:p w14:paraId="186289A8" w14:textId="617A29EE" w:rsidR="00983757" w:rsidRPr="00260C07" w:rsidRDefault="00000000" w:rsidP="00B45BFB">
      <w:pPr>
        <w:pStyle w:val="Textoindependiente"/>
        <w:spacing w:line="276" w:lineRule="auto"/>
        <w:ind w:left="709" w:right="-3"/>
        <w:jc w:val="both"/>
        <w:rPr>
          <w:rFonts w:asciiTheme="minorHAnsi" w:hAnsiTheme="minorHAnsi" w:cstheme="minorHAnsi"/>
        </w:rPr>
      </w:pPr>
      <w:r w:rsidRPr="00260C07">
        <w:rPr>
          <w:rFonts w:asciiTheme="minorHAnsi" w:hAnsiTheme="minorHAnsi" w:cstheme="minorHAnsi"/>
        </w:rPr>
        <w:t>El</w:t>
      </w:r>
      <w:r w:rsidRPr="00260C07">
        <w:rPr>
          <w:rFonts w:asciiTheme="minorHAnsi" w:hAnsiTheme="minorHAnsi" w:cstheme="minorHAnsi"/>
          <w:spacing w:val="-9"/>
        </w:rPr>
        <w:t xml:space="preserve"> </w:t>
      </w:r>
      <w:r w:rsidRPr="00260C07">
        <w:rPr>
          <w:rFonts w:asciiTheme="minorHAnsi" w:hAnsiTheme="minorHAnsi" w:cstheme="minorHAnsi"/>
          <w:b/>
        </w:rPr>
        <w:t>CONTRATISTA,</w:t>
      </w:r>
      <w:r w:rsidRPr="00260C07">
        <w:rPr>
          <w:rFonts w:asciiTheme="minorHAnsi" w:hAnsiTheme="minorHAnsi" w:cstheme="minorHAnsi"/>
          <w:b/>
          <w:spacing w:val="-8"/>
        </w:rPr>
        <w:t xml:space="preserve"> </w:t>
      </w:r>
      <w:r w:rsidRPr="00260C07">
        <w:rPr>
          <w:rFonts w:asciiTheme="minorHAnsi" w:hAnsiTheme="minorHAnsi" w:cstheme="minorHAnsi"/>
        </w:rPr>
        <w:t>una</w:t>
      </w:r>
      <w:r w:rsidRPr="00260C07">
        <w:rPr>
          <w:rFonts w:asciiTheme="minorHAnsi" w:hAnsiTheme="minorHAnsi" w:cstheme="minorHAnsi"/>
          <w:spacing w:val="-8"/>
        </w:rPr>
        <w:t xml:space="preserve"> </w:t>
      </w:r>
      <w:r w:rsidRPr="00260C07">
        <w:rPr>
          <w:rFonts w:asciiTheme="minorHAnsi" w:hAnsiTheme="minorHAnsi" w:cstheme="minorHAnsi"/>
        </w:rPr>
        <w:t>vez</w:t>
      </w:r>
      <w:r w:rsidRPr="00260C07">
        <w:rPr>
          <w:rFonts w:asciiTheme="minorHAnsi" w:hAnsiTheme="minorHAnsi" w:cstheme="minorHAnsi"/>
          <w:spacing w:val="-8"/>
        </w:rPr>
        <w:t xml:space="preserve"> </w:t>
      </w:r>
      <w:r w:rsidRPr="00260C07">
        <w:rPr>
          <w:rFonts w:asciiTheme="minorHAnsi" w:hAnsiTheme="minorHAnsi" w:cstheme="minorHAnsi"/>
        </w:rPr>
        <w:t>atendido</w:t>
      </w:r>
      <w:r w:rsidRPr="00260C07">
        <w:rPr>
          <w:rFonts w:asciiTheme="minorHAnsi" w:hAnsiTheme="minorHAnsi" w:cstheme="minorHAnsi"/>
          <w:spacing w:val="-7"/>
        </w:rPr>
        <w:t xml:space="preserve"> </w:t>
      </w:r>
      <w:r w:rsidRPr="00260C07">
        <w:rPr>
          <w:rFonts w:asciiTheme="minorHAnsi" w:hAnsiTheme="minorHAnsi" w:cstheme="minorHAnsi"/>
        </w:rPr>
        <w:t>el</w:t>
      </w:r>
      <w:r w:rsidRPr="00260C07">
        <w:rPr>
          <w:rFonts w:asciiTheme="minorHAnsi" w:hAnsiTheme="minorHAnsi" w:cstheme="minorHAnsi"/>
          <w:spacing w:val="-8"/>
        </w:rPr>
        <w:t xml:space="preserve"> </w:t>
      </w:r>
      <w:r w:rsidRPr="00260C07">
        <w:rPr>
          <w:rFonts w:asciiTheme="minorHAnsi" w:hAnsiTheme="minorHAnsi" w:cstheme="minorHAnsi"/>
        </w:rPr>
        <w:t>incidente</w:t>
      </w:r>
      <w:r w:rsidRPr="00260C07">
        <w:rPr>
          <w:rFonts w:asciiTheme="minorHAnsi" w:hAnsiTheme="minorHAnsi" w:cstheme="minorHAnsi"/>
          <w:spacing w:val="-8"/>
        </w:rPr>
        <w:t xml:space="preserve"> </w:t>
      </w:r>
      <w:r w:rsidRPr="00260C07">
        <w:rPr>
          <w:rFonts w:asciiTheme="minorHAnsi" w:hAnsiTheme="minorHAnsi" w:cstheme="minorHAnsi"/>
        </w:rPr>
        <w:t>de</w:t>
      </w:r>
      <w:r w:rsidRPr="00260C07">
        <w:rPr>
          <w:rFonts w:asciiTheme="minorHAnsi" w:hAnsiTheme="minorHAnsi" w:cstheme="minorHAnsi"/>
          <w:spacing w:val="-9"/>
        </w:rPr>
        <w:t xml:space="preserve"> </w:t>
      </w:r>
      <w:r w:rsidRPr="00260C07">
        <w:rPr>
          <w:rFonts w:asciiTheme="minorHAnsi" w:hAnsiTheme="minorHAnsi" w:cstheme="minorHAnsi"/>
        </w:rPr>
        <w:t>anormalidad</w:t>
      </w:r>
      <w:r w:rsidRPr="00260C07">
        <w:rPr>
          <w:rFonts w:asciiTheme="minorHAnsi" w:hAnsiTheme="minorHAnsi" w:cstheme="minorHAnsi"/>
          <w:spacing w:val="-8"/>
        </w:rPr>
        <w:t xml:space="preserve"> </w:t>
      </w:r>
      <w:r w:rsidRPr="00260C07">
        <w:rPr>
          <w:rFonts w:asciiTheme="minorHAnsi" w:hAnsiTheme="minorHAnsi" w:cstheme="minorHAnsi"/>
        </w:rPr>
        <w:t>laboral, deberá</w:t>
      </w:r>
      <w:r w:rsidRPr="00260C07">
        <w:rPr>
          <w:rFonts w:asciiTheme="minorHAnsi" w:hAnsiTheme="minorHAnsi" w:cstheme="minorHAnsi"/>
          <w:spacing w:val="-12"/>
        </w:rPr>
        <w:t xml:space="preserve"> </w:t>
      </w:r>
      <w:r w:rsidRPr="00260C07">
        <w:rPr>
          <w:rFonts w:asciiTheme="minorHAnsi" w:hAnsiTheme="minorHAnsi" w:cstheme="minorHAnsi"/>
        </w:rPr>
        <w:t>informar</w:t>
      </w:r>
      <w:r w:rsidRPr="00260C07">
        <w:rPr>
          <w:rFonts w:asciiTheme="minorHAnsi" w:hAnsiTheme="minorHAnsi" w:cstheme="minorHAnsi"/>
          <w:spacing w:val="-12"/>
        </w:rPr>
        <w:t xml:space="preserve"> </w:t>
      </w:r>
      <w:r w:rsidRPr="00260C07">
        <w:rPr>
          <w:rFonts w:asciiTheme="minorHAnsi" w:hAnsiTheme="minorHAnsi" w:cstheme="minorHAnsi"/>
        </w:rPr>
        <w:t>al</w:t>
      </w:r>
      <w:r w:rsidRPr="00260C07">
        <w:rPr>
          <w:rFonts w:asciiTheme="minorHAnsi" w:hAnsiTheme="minorHAnsi" w:cstheme="minorHAnsi"/>
          <w:spacing w:val="-12"/>
        </w:rPr>
        <w:t xml:space="preserve"> </w:t>
      </w:r>
      <w:r w:rsidRPr="00260C07">
        <w:rPr>
          <w:rFonts w:asciiTheme="minorHAnsi" w:hAnsiTheme="minorHAnsi" w:cstheme="minorHAnsi"/>
        </w:rPr>
        <w:t>Supervisor</w:t>
      </w:r>
      <w:r w:rsidRPr="00260C07">
        <w:rPr>
          <w:rFonts w:asciiTheme="minorHAnsi" w:hAnsiTheme="minorHAnsi" w:cstheme="minorHAnsi"/>
          <w:spacing w:val="-12"/>
        </w:rPr>
        <w:t xml:space="preserve"> </w:t>
      </w:r>
      <w:r w:rsidRPr="00260C07">
        <w:rPr>
          <w:rFonts w:asciiTheme="minorHAnsi" w:hAnsiTheme="minorHAnsi" w:cstheme="minorHAnsi"/>
        </w:rPr>
        <w:t>del</w:t>
      </w:r>
      <w:r w:rsidRPr="00260C07">
        <w:rPr>
          <w:rFonts w:asciiTheme="minorHAnsi" w:hAnsiTheme="minorHAnsi" w:cstheme="minorHAnsi"/>
          <w:spacing w:val="-11"/>
        </w:rPr>
        <w:t xml:space="preserve"> </w:t>
      </w:r>
      <w:r w:rsidRPr="00260C07">
        <w:rPr>
          <w:rFonts w:asciiTheme="minorHAnsi" w:hAnsiTheme="minorHAnsi" w:cstheme="minorHAnsi"/>
        </w:rPr>
        <w:t>Contrato</w:t>
      </w:r>
      <w:r w:rsidRPr="00260C07">
        <w:rPr>
          <w:rFonts w:asciiTheme="minorHAnsi" w:hAnsiTheme="minorHAnsi" w:cstheme="minorHAnsi"/>
          <w:spacing w:val="-9"/>
        </w:rPr>
        <w:t xml:space="preserve"> </w:t>
      </w:r>
      <w:r w:rsidRPr="00260C07">
        <w:rPr>
          <w:rFonts w:asciiTheme="minorHAnsi" w:hAnsiTheme="minorHAnsi" w:cstheme="minorHAnsi"/>
        </w:rPr>
        <w:t>sobre</w:t>
      </w:r>
      <w:r w:rsidRPr="00260C07">
        <w:rPr>
          <w:rFonts w:asciiTheme="minorHAnsi" w:hAnsiTheme="minorHAnsi" w:cstheme="minorHAnsi"/>
          <w:spacing w:val="-11"/>
        </w:rPr>
        <w:t xml:space="preserve"> </w:t>
      </w:r>
      <w:r w:rsidRPr="00260C07">
        <w:rPr>
          <w:rFonts w:asciiTheme="minorHAnsi" w:hAnsiTheme="minorHAnsi" w:cstheme="minorHAnsi"/>
        </w:rPr>
        <w:t>las</w:t>
      </w:r>
      <w:r w:rsidRPr="00260C07">
        <w:rPr>
          <w:rFonts w:asciiTheme="minorHAnsi" w:hAnsiTheme="minorHAnsi" w:cstheme="minorHAnsi"/>
          <w:spacing w:val="-12"/>
        </w:rPr>
        <w:t xml:space="preserve"> </w:t>
      </w:r>
      <w:r w:rsidRPr="00260C07">
        <w:rPr>
          <w:rFonts w:asciiTheme="minorHAnsi" w:hAnsiTheme="minorHAnsi" w:cstheme="minorHAnsi"/>
        </w:rPr>
        <w:t>acciones</w:t>
      </w:r>
      <w:r w:rsidRPr="00260C07">
        <w:rPr>
          <w:rFonts w:asciiTheme="minorHAnsi" w:hAnsiTheme="minorHAnsi" w:cstheme="minorHAnsi"/>
          <w:spacing w:val="-11"/>
        </w:rPr>
        <w:t xml:space="preserve"> </w:t>
      </w:r>
      <w:r w:rsidRPr="00260C07">
        <w:rPr>
          <w:rFonts w:asciiTheme="minorHAnsi" w:hAnsiTheme="minorHAnsi" w:cstheme="minorHAnsi"/>
        </w:rPr>
        <w:t>tomadas</w:t>
      </w:r>
      <w:r w:rsidRPr="00260C07">
        <w:rPr>
          <w:rFonts w:asciiTheme="minorHAnsi" w:hAnsiTheme="minorHAnsi" w:cstheme="minorHAnsi"/>
          <w:spacing w:val="-12"/>
        </w:rPr>
        <w:t xml:space="preserve"> </w:t>
      </w:r>
      <w:r w:rsidRPr="00260C07">
        <w:rPr>
          <w:rFonts w:asciiTheme="minorHAnsi" w:hAnsiTheme="minorHAnsi" w:cstheme="minorHAnsi"/>
        </w:rPr>
        <w:t>para</w:t>
      </w:r>
      <w:r w:rsidRPr="00260C07">
        <w:rPr>
          <w:rFonts w:asciiTheme="minorHAnsi" w:hAnsiTheme="minorHAnsi" w:cstheme="minorHAnsi"/>
          <w:spacing w:val="-12"/>
        </w:rPr>
        <w:t xml:space="preserve"> </w:t>
      </w:r>
      <w:r w:rsidRPr="00260C07">
        <w:rPr>
          <w:rFonts w:asciiTheme="minorHAnsi" w:hAnsiTheme="minorHAnsi" w:cstheme="minorHAnsi"/>
        </w:rPr>
        <w:t>la</w:t>
      </w:r>
      <w:r w:rsidRPr="00260C07">
        <w:rPr>
          <w:rFonts w:asciiTheme="minorHAnsi" w:hAnsiTheme="minorHAnsi" w:cstheme="minorHAnsi"/>
          <w:spacing w:val="-12"/>
        </w:rPr>
        <w:t xml:space="preserve"> </w:t>
      </w:r>
      <w:r w:rsidRPr="00260C07">
        <w:rPr>
          <w:rFonts w:asciiTheme="minorHAnsi" w:hAnsiTheme="minorHAnsi" w:cstheme="minorHAnsi"/>
        </w:rPr>
        <w:t>atención</w:t>
      </w:r>
      <w:r w:rsidRPr="00260C07">
        <w:rPr>
          <w:rFonts w:asciiTheme="minorHAnsi" w:hAnsiTheme="minorHAnsi" w:cstheme="minorHAnsi"/>
          <w:spacing w:val="-12"/>
        </w:rPr>
        <w:t xml:space="preserve"> </w:t>
      </w:r>
      <w:r w:rsidRPr="00260C07">
        <w:rPr>
          <w:rFonts w:asciiTheme="minorHAnsi" w:hAnsiTheme="minorHAnsi" w:cstheme="minorHAnsi"/>
        </w:rPr>
        <w:t>y</w:t>
      </w:r>
      <w:r w:rsidRPr="00260C07">
        <w:rPr>
          <w:rFonts w:asciiTheme="minorHAnsi" w:hAnsiTheme="minorHAnsi" w:cstheme="minorHAnsi"/>
          <w:spacing w:val="-11"/>
        </w:rPr>
        <w:t xml:space="preserve"> </w:t>
      </w:r>
      <w:r w:rsidRPr="00260C07">
        <w:rPr>
          <w:rFonts w:asciiTheme="minorHAnsi" w:hAnsiTheme="minorHAnsi" w:cstheme="minorHAnsi"/>
        </w:rPr>
        <w:t>cierre de este.</w:t>
      </w:r>
    </w:p>
    <w:p w14:paraId="1747C26F" w14:textId="77777777" w:rsidR="00983757" w:rsidRPr="00260C07" w:rsidRDefault="00983757" w:rsidP="00B45BFB">
      <w:pPr>
        <w:pStyle w:val="Textoindependiente"/>
        <w:spacing w:before="59" w:line="276" w:lineRule="auto"/>
        <w:ind w:right="-3"/>
        <w:rPr>
          <w:rFonts w:asciiTheme="minorHAnsi" w:hAnsiTheme="minorHAnsi" w:cstheme="minorHAnsi"/>
        </w:rPr>
      </w:pPr>
    </w:p>
    <w:p w14:paraId="36FACBFB" w14:textId="77777777" w:rsidR="00983757" w:rsidRPr="00260C07" w:rsidRDefault="00000000" w:rsidP="00B45BFB">
      <w:pPr>
        <w:pStyle w:val="Ttulo1"/>
        <w:tabs>
          <w:tab w:val="left" w:pos="1763"/>
        </w:tabs>
        <w:spacing w:line="276" w:lineRule="auto"/>
        <w:ind w:right="-3"/>
        <w:rPr>
          <w:rFonts w:asciiTheme="minorHAnsi" w:hAnsiTheme="minorHAnsi" w:cstheme="minorHAnsi"/>
          <w:u w:val="none"/>
        </w:rPr>
      </w:pPr>
      <w:r w:rsidRPr="00260C07">
        <w:rPr>
          <w:rFonts w:asciiTheme="minorHAnsi" w:hAnsiTheme="minorHAnsi" w:cstheme="minorHAnsi"/>
        </w:rPr>
        <w:t>CLÁUSULA</w:t>
      </w:r>
      <w:r w:rsidRPr="00260C07">
        <w:rPr>
          <w:rFonts w:asciiTheme="minorHAnsi" w:hAnsiTheme="minorHAnsi" w:cstheme="minorHAnsi"/>
          <w:spacing w:val="-8"/>
        </w:rPr>
        <w:t xml:space="preserve"> </w:t>
      </w:r>
      <w:r w:rsidRPr="00260C07">
        <w:rPr>
          <w:rFonts w:asciiTheme="minorHAnsi" w:hAnsiTheme="minorHAnsi" w:cstheme="minorHAnsi"/>
          <w:spacing w:val="-2"/>
        </w:rPr>
        <w:t>XIII.</w:t>
      </w:r>
      <w:r w:rsidRPr="00260C07">
        <w:rPr>
          <w:rFonts w:asciiTheme="minorHAnsi" w:hAnsiTheme="minorHAnsi" w:cstheme="minorHAnsi"/>
          <w:u w:val="none"/>
        </w:rPr>
        <w:tab/>
      </w:r>
      <w:r w:rsidRPr="00260C07">
        <w:rPr>
          <w:rFonts w:asciiTheme="minorHAnsi" w:hAnsiTheme="minorHAnsi" w:cstheme="minorHAnsi"/>
          <w:spacing w:val="-2"/>
        </w:rPr>
        <w:t>CONFIDENCIALIDAD</w:t>
      </w:r>
    </w:p>
    <w:p w14:paraId="4E7023BD" w14:textId="77777777" w:rsidR="00983757" w:rsidRPr="00260C07" w:rsidRDefault="00983757" w:rsidP="00B45BFB">
      <w:pPr>
        <w:pStyle w:val="Textoindependiente"/>
        <w:spacing w:before="85" w:line="276" w:lineRule="auto"/>
        <w:ind w:right="-3"/>
        <w:rPr>
          <w:rFonts w:asciiTheme="minorHAnsi" w:hAnsiTheme="minorHAnsi" w:cstheme="minorHAnsi"/>
          <w:b/>
        </w:rPr>
      </w:pPr>
    </w:p>
    <w:p w14:paraId="3F17F568" w14:textId="77777777" w:rsidR="00983757" w:rsidRPr="00260C07" w:rsidRDefault="00000000" w:rsidP="00B45BFB">
      <w:pPr>
        <w:pStyle w:val="Prrafodelista"/>
        <w:numPr>
          <w:ilvl w:val="0"/>
          <w:numId w:val="12"/>
        </w:numPr>
        <w:tabs>
          <w:tab w:val="left" w:pos="707"/>
          <w:tab w:val="left" w:pos="709"/>
        </w:tabs>
        <w:spacing w:line="276" w:lineRule="auto"/>
        <w:ind w:right="-3"/>
        <w:jc w:val="both"/>
        <w:rPr>
          <w:rFonts w:asciiTheme="minorHAnsi" w:hAnsiTheme="minorHAnsi" w:cstheme="minorHAnsi"/>
        </w:rPr>
      </w:pPr>
      <w:r w:rsidRPr="00260C07">
        <w:rPr>
          <w:rFonts w:asciiTheme="minorHAnsi" w:hAnsiTheme="minorHAnsi" w:cstheme="minorHAnsi"/>
        </w:rPr>
        <w:t>El</w:t>
      </w:r>
      <w:r w:rsidRPr="00260C07">
        <w:rPr>
          <w:rFonts w:asciiTheme="minorHAnsi" w:hAnsiTheme="minorHAnsi" w:cstheme="minorHAnsi"/>
          <w:spacing w:val="-6"/>
        </w:rPr>
        <w:t xml:space="preserve"> </w:t>
      </w:r>
      <w:r w:rsidRPr="00260C07">
        <w:rPr>
          <w:rFonts w:asciiTheme="minorHAnsi" w:hAnsiTheme="minorHAnsi" w:cstheme="minorHAnsi"/>
          <w:b/>
        </w:rPr>
        <w:t>CONTRATISTA</w:t>
      </w:r>
      <w:r w:rsidRPr="00260C07">
        <w:rPr>
          <w:rFonts w:asciiTheme="minorHAnsi" w:hAnsiTheme="minorHAnsi" w:cstheme="minorHAnsi"/>
          <w:b/>
          <w:spacing w:val="-10"/>
        </w:rPr>
        <w:t xml:space="preserve"> </w:t>
      </w:r>
      <w:r w:rsidRPr="00260C07">
        <w:rPr>
          <w:rFonts w:asciiTheme="minorHAnsi" w:hAnsiTheme="minorHAnsi" w:cstheme="minorHAnsi"/>
        </w:rPr>
        <w:t>se</w:t>
      </w:r>
      <w:r w:rsidRPr="00260C07">
        <w:rPr>
          <w:rFonts w:asciiTheme="minorHAnsi" w:hAnsiTheme="minorHAnsi" w:cstheme="minorHAnsi"/>
          <w:spacing w:val="-7"/>
        </w:rPr>
        <w:t xml:space="preserve"> </w:t>
      </w:r>
      <w:r w:rsidRPr="00260C07">
        <w:rPr>
          <w:rFonts w:asciiTheme="minorHAnsi" w:hAnsiTheme="minorHAnsi" w:cstheme="minorHAnsi"/>
        </w:rPr>
        <w:t>obliga</w:t>
      </w:r>
      <w:r w:rsidRPr="00260C07">
        <w:rPr>
          <w:rFonts w:asciiTheme="minorHAnsi" w:hAnsiTheme="minorHAnsi" w:cstheme="minorHAnsi"/>
          <w:spacing w:val="-6"/>
        </w:rPr>
        <w:t xml:space="preserve"> </w:t>
      </w:r>
      <w:r w:rsidRPr="00260C07">
        <w:rPr>
          <w:rFonts w:asciiTheme="minorHAnsi" w:hAnsiTheme="minorHAnsi" w:cstheme="minorHAnsi"/>
        </w:rPr>
        <w:t>a</w:t>
      </w:r>
      <w:r w:rsidRPr="00260C07">
        <w:rPr>
          <w:rFonts w:asciiTheme="minorHAnsi" w:hAnsiTheme="minorHAnsi" w:cstheme="minorHAnsi"/>
          <w:spacing w:val="-7"/>
        </w:rPr>
        <w:t xml:space="preserve"> </w:t>
      </w:r>
      <w:r w:rsidRPr="00260C07">
        <w:rPr>
          <w:rFonts w:asciiTheme="minorHAnsi" w:hAnsiTheme="minorHAnsi" w:cstheme="minorHAnsi"/>
        </w:rPr>
        <w:t>mantener</w:t>
      </w:r>
      <w:r w:rsidRPr="00260C07">
        <w:rPr>
          <w:rFonts w:asciiTheme="minorHAnsi" w:hAnsiTheme="minorHAnsi" w:cstheme="minorHAnsi"/>
          <w:spacing w:val="-6"/>
        </w:rPr>
        <w:t xml:space="preserve"> </w:t>
      </w:r>
      <w:r w:rsidRPr="00260C07">
        <w:rPr>
          <w:rFonts w:asciiTheme="minorHAnsi" w:hAnsiTheme="minorHAnsi" w:cstheme="minorHAnsi"/>
        </w:rPr>
        <w:t>en</w:t>
      </w:r>
      <w:r w:rsidRPr="00260C07">
        <w:rPr>
          <w:rFonts w:asciiTheme="minorHAnsi" w:hAnsiTheme="minorHAnsi" w:cstheme="minorHAnsi"/>
          <w:spacing w:val="-6"/>
        </w:rPr>
        <w:t xml:space="preserve"> </w:t>
      </w:r>
      <w:r w:rsidRPr="00260C07">
        <w:rPr>
          <w:rFonts w:asciiTheme="minorHAnsi" w:hAnsiTheme="minorHAnsi" w:cstheme="minorHAnsi"/>
        </w:rPr>
        <w:t>reserva</w:t>
      </w:r>
      <w:r w:rsidRPr="00260C07">
        <w:rPr>
          <w:rFonts w:asciiTheme="minorHAnsi" w:hAnsiTheme="minorHAnsi" w:cstheme="minorHAnsi"/>
          <w:spacing w:val="-6"/>
        </w:rPr>
        <w:t xml:space="preserve"> </w:t>
      </w:r>
      <w:r w:rsidRPr="00260C07">
        <w:rPr>
          <w:rFonts w:asciiTheme="minorHAnsi" w:hAnsiTheme="minorHAnsi" w:cstheme="minorHAnsi"/>
        </w:rPr>
        <w:t>la</w:t>
      </w:r>
      <w:r w:rsidRPr="00260C07">
        <w:rPr>
          <w:rFonts w:asciiTheme="minorHAnsi" w:hAnsiTheme="minorHAnsi" w:cstheme="minorHAnsi"/>
          <w:spacing w:val="-6"/>
        </w:rPr>
        <w:t xml:space="preserve"> </w:t>
      </w:r>
      <w:r w:rsidRPr="00260C07">
        <w:rPr>
          <w:rFonts w:asciiTheme="minorHAnsi" w:hAnsiTheme="minorHAnsi" w:cstheme="minorHAnsi"/>
        </w:rPr>
        <w:t>información</w:t>
      </w:r>
      <w:r w:rsidRPr="00260C07">
        <w:rPr>
          <w:rFonts w:asciiTheme="minorHAnsi" w:hAnsiTheme="minorHAnsi" w:cstheme="minorHAnsi"/>
          <w:spacing w:val="-6"/>
        </w:rPr>
        <w:t xml:space="preserve"> </w:t>
      </w:r>
      <w:r w:rsidRPr="00260C07">
        <w:rPr>
          <w:rFonts w:asciiTheme="minorHAnsi" w:hAnsiTheme="minorHAnsi" w:cstheme="minorHAnsi"/>
        </w:rPr>
        <w:t>clasificada</w:t>
      </w:r>
      <w:r w:rsidRPr="00260C07">
        <w:rPr>
          <w:rFonts w:asciiTheme="minorHAnsi" w:hAnsiTheme="minorHAnsi" w:cstheme="minorHAnsi"/>
          <w:spacing w:val="-6"/>
        </w:rPr>
        <w:t xml:space="preserve"> </w:t>
      </w:r>
      <w:r w:rsidRPr="00260C07">
        <w:rPr>
          <w:rFonts w:asciiTheme="minorHAnsi" w:hAnsiTheme="minorHAnsi" w:cstheme="minorHAnsi"/>
        </w:rPr>
        <w:t>como</w:t>
      </w:r>
      <w:r w:rsidRPr="00260C07">
        <w:rPr>
          <w:rFonts w:asciiTheme="minorHAnsi" w:hAnsiTheme="minorHAnsi" w:cstheme="minorHAnsi"/>
          <w:spacing w:val="-6"/>
        </w:rPr>
        <w:t xml:space="preserve"> </w:t>
      </w:r>
      <w:r w:rsidRPr="00260C07">
        <w:rPr>
          <w:rFonts w:asciiTheme="minorHAnsi" w:hAnsiTheme="minorHAnsi" w:cstheme="minorHAnsi"/>
        </w:rPr>
        <w:t>confidencial</w:t>
      </w:r>
      <w:r w:rsidRPr="00260C07">
        <w:rPr>
          <w:rFonts w:asciiTheme="minorHAnsi" w:hAnsiTheme="minorHAnsi" w:cstheme="minorHAnsi"/>
          <w:spacing w:val="-7"/>
        </w:rPr>
        <w:t xml:space="preserve"> </w:t>
      </w:r>
      <w:r w:rsidRPr="00260C07">
        <w:rPr>
          <w:rFonts w:asciiTheme="minorHAnsi" w:hAnsiTheme="minorHAnsi" w:cstheme="minorHAnsi"/>
        </w:rPr>
        <w:t>a</w:t>
      </w:r>
      <w:r w:rsidRPr="00260C07">
        <w:rPr>
          <w:rFonts w:asciiTheme="minorHAnsi" w:hAnsiTheme="minorHAnsi" w:cstheme="minorHAnsi"/>
          <w:spacing w:val="-6"/>
        </w:rPr>
        <w:t xml:space="preserve"> </w:t>
      </w:r>
      <w:r w:rsidRPr="00260C07">
        <w:rPr>
          <w:rFonts w:asciiTheme="minorHAnsi" w:hAnsiTheme="minorHAnsi" w:cstheme="minorHAnsi"/>
        </w:rPr>
        <w:t>la</w:t>
      </w:r>
      <w:r w:rsidRPr="00260C07">
        <w:rPr>
          <w:rFonts w:asciiTheme="minorHAnsi" w:hAnsiTheme="minorHAnsi" w:cstheme="minorHAnsi"/>
          <w:spacing w:val="-6"/>
        </w:rPr>
        <w:t xml:space="preserve"> </w:t>
      </w:r>
      <w:r w:rsidRPr="00260C07">
        <w:rPr>
          <w:rFonts w:asciiTheme="minorHAnsi" w:hAnsiTheme="minorHAnsi" w:cstheme="minorHAnsi"/>
        </w:rPr>
        <w:t>que tenga acceso con ocasión de la ejecución del presente Contrato, independientemente de que se relacione directa o indirectamente con su objeto, y por lo tanto se obliga a:</w:t>
      </w:r>
    </w:p>
    <w:p w14:paraId="152E7844" w14:textId="77777777" w:rsidR="00983757" w:rsidRPr="00260C07" w:rsidRDefault="00983757" w:rsidP="00B45BFB">
      <w:pPr>
        <w:pStyle w:val="Textoindependiente"/>
        <w:spacing w:before="27" w:line="276" w:lineRule="auto"/>
        <w:ind w:right="-3"/>
        <w:rPr>
          <w:rFonts w:asciiTheme="minorHAnsi" w:hAnsiTheme="minorHAnsi" w:cstheme="minorHAnsi"/>
        </w:rPr>
      </w:pPr>
    </w:p>
    <w:p w14:paraId="32C8883E" w14:textId="77777777" w:rsidR="00983757" w:rsidRPr="00260C07" w:rsidRDefault="00000000" w:rsidP="00B45BFB">
      <w:pPr>
        <w:pStyle w:val="Prrafodelista"/>
        <w:numPr>
          <w:ilvl w:val="1"/>
          <w:numId w:val="12"/>
        </w:numPr>
        <w:tabs>
          <w:tab w:val="left" w:pos="1132"/>
          <w:tab w:val="left" w:pos="1134"/>
        </w:tabs>
        <w:spacing w:line="276" w:lineRule="auto"/>
        <w:ind w:right="-3"/>
        <w:jc w:val="both"/>
        <w:rPr>
          <w:rFonts w:asciiTheme="minorHAnsi" w:hAnsiTheme="minorHAnsi" w:cstheme="minorHAnsi"/>
          <w:b/>
        </w:rPr>
      </w:pPr>
      <w:r w:rsidRPr="00260C07">
        <w:rPr>
          <w:rFonts w:asciiTheme="minorHAnsi" w:hAnsiTheme="minorHAnsi" w:cstheme="minorHAnsi"/>
        </w:rPr>
        <w:t>No</w:t>
      </w:r>
      <w:r w:rsidRPr="00260C07">
        <w:rPr>
          <w:rFonts w:asciiTheme="minorHAnsi" w:hAnsiTheme="minorHAnsi" w:cstheme="minorHAnsi"/>
          <w:spacing w:val="-4"/>
        </w:rPr>
        <w:t xml:space="preserve"> </w:t>
      </w:r>
      <w:r w:rsidRPr="00260C07">
        <w:rPr>
          <w:rFonts w:asciiTheme="minorHAnsi" w:hAnsiTheme="minorHAnsi" w:cstheme="minorHAnsi"/>
        </w:rPr>
        <w:t>revelar,</w:t>
      </w:r>
      <w:r w:rsidRPr="00260C07">
        <w:rPr>
          <w:rFonts w:asciiTheme="minorHAnsi" w:hAnsiTheme="minorHAnsi" w:cstheme="minorHAnsi"/>
          <w:spacing w:val="-5"/>
        </w:rPr>
        <w:t xml:space="preserve"> </w:t>
      </w:r>
      <w:r w:rsidRPr="00260C07">
        <w:rPr>
          <w:rFonts w:asciiTheme="minorHAnsi" w:hAnsiTheme="minorHAnsi" w:cstheme="minorHAnsi"/>
        </w:rPr>
        <w:t>divulgar,</w:t>
      </w:r>
      <w:r w:rsidRPr="00260C07">
        <w:rPr>
          <w:rFonts w:asciiTheme="minorHAnsi" w:hAnsiTheme="minorHAnsi" w:cstheme="minorHAnsi"/>
          <w:spacing w:val="-8"/>
        </w:rPr>
        <w:t xml:space="preserve"> </w:t>
      </w:r>
      <w:r w:rsidRPr="00260C07">
        <w:rPr>
          <w:rFonts w:asciiTheme="minorHAnsi" w:hAnsiTheme="minorHAnsi" w:cstheme="minorHAnsi"/>
        </w:rPr>
        <w:t>exhibir,</w:t>
      </w:r>
      <w:r w:rsidRPr="00260C07">
        <w:rPr>
          <w:rFonts w:asciiTheme="minorHAnsi" w:hAnsiTheme="minorHAnsi" w:cstheme="minorHAnsi"/>
          <w:spacing w:val="-6"/>
        </w:rPr>
        <w:t xml:space="preserve"> </w:t>
      </w:r>
      <w:r w:rsidRPr="00260C07">
        <w:rPr>
          <w:rFonts w:asciiTheme="minorHAnsi" w:hAnsiTheme="minorHAnsi" w:cstheme="minorHAnsi"/>
        </w:rPr>
        <w:t>mostrar</w:t>
      </w:r>
      <w:r w:rsidRPr="00260C07">
        <w:rPr>
          <w:rFonts w:asciiTheme="minorHAnsi" w:hAnsiTheme="minorHAnsi" w:cstheme="minorHAnsi"/>
          <w:spacing w:val="-8"/>
        </w:rPr>
        <w:t xml:space="preserve"> </w:t>
      </w:r>
      <w:r w:rsidRPr="00260C07">
        <w:rPr>
          <w:rFonts w:asciiTheme="minorHAnsi" w:hAnsiTheme="minorHAnsi" w:cstheme="minorHAnsi"/>
        </w:rPr>
        <w:t>o</w:t>
      </w:r>
      <w:r w:rsidRPr="00260C07">
        <w:rPr>
          <w:rFonts w:asciiTheme="minorHAnsi" w:hAnsiTheme="minorHAnsi" w:cstheme="minorHAnsi"/>
          <w:spacing w:val="-6"/>
        </w:rPr>
        <w:t xml:space="preserve"> </w:t>
      </w:r>
      <w:r w:rsidRPr="00260C07">
        <w:rPr>
          <w:rFonts w:asciiTheme="minorHAnsi" w:hAnsiTheme="minorHAnsi" w:cstheme="minorHAnsi"/>
        </w:rPr>
        <w:t>comunicar</w:t>
      </w:r>
      <w:r w:rsidRPr="00260C07">
        <w:rPr>
          <w:rFonts w:asciiTheme="minorHAnsi" w:hAnsiTheme="minorHAnsi" w:cstheme="minorHAnsi"/>
          <w:spacing w:val="-8"/>
        </w:rPr>
        <w:t xml:space="preserve"> </w:t>
      </w:r>
      <w:r w:rsidRPr="00260C07">
        <w:rPr>
          <w:rFonts w:asciiTheme="minorHAnsi" w:hAnsiTheme="minorHAnsi" w:cstheme="minorHAnsi"/>
        </w:rPr>
        <w:t>dicha</w:t>
      </w:r>
      <w:r w:rsidRPr="00260C07">
        <w:rPr>
          <w:rFonts w:asciiTheme="minorHAnsi" w:hAnsiTheme="minorHAnsi" w:cstheme="minorHAnsi"/>
          <w:spacing w:val="-5"/>
        </w:rPr>
        <w:t xml:space="preserve"> </w:t>
      </w:r>
      <w:r w:rsidRPr="00260C07">
        <w:rPr>
          <w:rFonts w:asciiTheme="minorHAnsi" w:hAnsiTheme="minorHAnsi" w:cstheme="minorHAnsi"/>
        </w:rPr>
        <w:t>información</w:t>
      </w:r>
      <w:r w:rsidRPr="00260C07">
        <w:rPr>
          <w:rFonts w:asciiTheme="minorHAnsi" w:hAnsiTheme="minorHAnsi" w:cstheme="minorHAnsi"/>
          <w:spacing w:val="-6"/>
        </w:rPr>
        <w:t xml:space="preserve"> </w:t>
      </w:r>
      <w:r w:rsidRPr="00260C07">
        <w:rPr>
          <w:rFonts w:asciiTheme="minorHAnsi" w:hAnsiTheme="minorHAnsi" w:cstheme="minorHAnsi"/>
        </w:rPr>
        <w:t>en</w:t>
      </w:r>
      <w:r w:rsidRPr="00260C07">
        <w:rPr>
          <w:rFonts w:asciiTheme="minorHAnsi" w:hAnsiTheme="minorHAnsi" w:cstheme="minorHAnsi"/>
          <w:spacing w:val="-8"/>
        </w:rPr>
        <w:t xml:space="preserve"> </w:t>
      </w:r>
      <w:r w:rsidRPr="00260C07">
        <w:rPr>
          <w:rFonts w:asciiTheme="minorHAnsi" w:hAnsiTheme="minorHAnsi" w:cstheme="minorHAnsi"/>
        </w:rPr>
        <w:t>cualquier</w:t>
      </w:r>
      <w:r w:rsidRPr="00260C07">
        <w:rPr>
          <w:rFonts w:asciiTheme="minorHAnsi" w:hAnsiTheme="minorHAnsi" w:cstheme="minorHAnsi"/>
          <w:spacing w:val="-5"/>
        </w:rPr>
        <w:t xml:space="preserve"> </w:t>
      </w:r>
      <w:r w:rsidRPr="00260C07">
        <w:rPr>
          <w:rFonts w:asciiTheme="minorHAnsi" w:hAnsiTheme="minorHAnsi" w:cstheme="minorHAnsi"/>
        </w:rPr>
        <w:t>forma</w:t>
      </w:r>
      <w:r w:rsidRPr="00260C07">
        <w:rPr>
          <w:rFonts w:asciiTheme="minorHAnsi" w:hAnsiTheme="minorHAnsi" w:cstheme="minorHAnsi"/>
          <w:spacing w:val="-8"/>
        </w:rPr>
        <w:t xml:space="preserve"> </w:t>
      </w:r>
      <w:r w:rsidRPr="00260C07">
        <w:rPr>
          <w:rFonts w:asciiTheme="minorHAnsi" w:hAnsiTheme="minorHAnsi" w:cstheme="minorHAnsi"/>
        </w:rPr>
        <w:t xml:space="preserve">o por cualquier medio, a cualquier persona diferente de sus representantes o a aquellas personas que razonablemente deban tener acceso a la misma, sin el consentimiento previo y por escrito del </w:t>
      </w:r>
      <w:r w:rsidRPr="00260C07">
        <w:rPr>
          <w:rFonts w:asciiTheme="minorHAnsi" w:hAnsiTheme="minorHAnsi" w:cstheme="minorHAnsi"/>
          <w:b/>
        </w:rPr>
        <w:t>CONTRATANTE.</w:t>
      </w:r>
    </w:p>
    <w:p w14:paraId="7E45B8B1" w14:textId="77777777" w:rsidR="00D007BD" w:rsidRDefault="00000000" w:rsidP="00B45BFB">
      <w:pPr>
        <w:pStyle w:val="Prrafodelista"/>
        <w:numPr>
          <w:ilvl w:val="1"/>
          <w:numId w:val="12"/>
        </w:numPr>
        <w:tabs>
          <w:tab w:val="left" w:pos="1132"/>
          <w:tab w:val="left" w:pos="1134"/>
        </w:tabs>
        <w:spacing w:line="276" w:lineRule="auto"/>
        <w:ind w:right="-3"/>
        <w:jc w:val="both"/>
        <w:rPr>
          <w:rFonts w:asciiTheme="minorHAnsi" w:hAnsiTheme="minorHAnsi" w:cstheme="minorHAnsi"/>
        </w:rPr>
      </w:pPr>
      <w:r w:rsidRPr="00260C07">
        <w:rPr>
          <w:rFonts w:asciiTheme="minorHAnsi" w:hAnsiTheme="minorHAnsi" w:cstheme="minorHAnsi"/>
        </w:rPr>
        <w:t>No utilizar la información para fines distintos a los relacionados con el ejercicio y cumplimiento de sus obligaciones emanadas del presente Contrato.</w:t>
      </w:r>
    </w:p>
    <w:p w14:paraId="3B5CF38A" w14:textId="77777777" w:rsidR="00D007BD" w:rsidRDefault="00D007BD" w:rsidP="00B45BFB">
      <w:pPr>
        <w:pStyle w:val="Prrafodelista"/>
        <w:tabs>
          <w:tab w:val="left" w:pos="1132"/>
          <w:tab w:val="left" w:pos="1134"/>
        </w:tabs>
        <w:spacing w:line="276" w:lineRule="auto"/>
        <w:ind w:left="1134" w:right="-3" w:firstLine="0"/>
        <w:rPr>
          <w:rFonts w:asciiTheme="minorHAnsi" w:hAnsiTheme="minorHAnsi" w:cstheme="minorHAnsi"/>
        </w:rPr>
      </w:pPr>
    </w:p>
    <w:p w14:paraId="0C904FCD" w14:textId="53CB5A88" w:rsidR="00983757" w:rsidRPr="00D007BD" w:rsidRDefault="00000000" w:rsidP="00B45BFB">
      <w:pPr>
        <w:pStyle w:val="Prrafodelista"/>
        <w:tabs>
          <w:tab w:val="left" w:pos="1132"/>
          <w:tab w:val="left" w:pos="1134"/>
        </w:tabs>
        <w:spacing w:line="276" w:lineRule="auto"/>
        <w:ind w:left="1134" w:right="-3" w:firstLine="0"/>
        <w:rPr>
          <w:rFonts w:asciiTheme="minorHAnsi" w:hAnsiTheme="minorHAnsi" w:cstheme="minorHAnsi"/>
        </w:rPr>
      </w:pPr>
      <w:r w:rsidRPr="00D007BD">
        <w:rPr>
          <w:rFonts w:asciiTheme="minorHAnsi" w:hAnsiTheme="minorHAnsi" w:cstheme="minorHAnsi"/>
        </w:rPr>
        <w:t xml:space="preserve">En consecuencia, el </w:t>
      </w:r>
      <w:r w:rsidRPr="00D007BD">
        <w:rPr>
          <w:rFonts w:asciiTheme="minorHAnsi" w:hAnsiTheme="minorHAnsi" w:cstheme="minorHAnsi"/>
          <w:b/>
        </w:rPr>
        <w:t xml:space="preserve">CONTRATISTA </w:t>
      </w:r>
      <w:r w:rsidRPr="00D007BD">
        <w:rPr>
          <w:rFonts w:asciiTheme="minorHAnsi" w:hAnsiTheme="minorHAnsi" w:cstheme="minorHAnsi"/>
        </w:rPr>
        <w:t xml:space="preserve">ejercerá sobre la información confidencial del </w:t>
      </w:r>
      <w:r w:rsidRPr="00D007BD">
        <w:rPr>
          <w:rFonts w:asciiTheme="minorHAnsi" w:hAnsiTheme="minorHAnsi" w:cstheme="minorHAnsi"/>
          <w:b/>
        </w:rPr>
        <w:t>CONTRATANTE</w:t>
      </w:r>
      <w:r w:rsidRPr="00D007BD">
        <w:rPr>
          <w:rFonts w:asciiTheme="minorHAnsi" w:hAnsiTheme="minorHAnsi" w:cstheme="minorHAnsi"/>
        </w:rPr>
        <w:t xml:space="preserve">, </w:t>
      </w:r>
      <w:r w:rsidRPr="00D007BD">
        <w:rPr>
          <w:rFonts w:asciiTheme="minorHAnsi" w:hAnsiTheme="minorHAnsi" w:cstheme="minorHAnsi"/>
        </w:rPr>
        <w:lastRenderedPageBreak/>
        <w:t xml:space="preserve">el mismo grado de diligencia que utiliza para proteger sus propios bienes </w:t>
      </w:r>
      <w:r w:rsidRPr="00D007BD">
        <w:rPr>
          <w:rFonts w:asciiTheme="minorHAnsi" w:hAnsiTheme="minorHAnsi" w:cstheme="minorHAnsi"/>
          <w:spacing w:val="-2"/>
        </w:rPr>
        <w:t>intangibles.</w:t>
      </w:r>
    </w:p>
    <w:p w14:paraId="175232CF" w14:textId="77777777" w:rsidR="00983757" w:rsidRPr="00260C07" w:rsidRDefault="00983757" w:rsidP="00B45BFB">
      <w:pPr>
        <w:pStyle w:val="Textoindependiente"/>
        <w:spacing w:before="58" w:line="276" w:lineRule="auto"/>
        <w:ind w:right="-3"/>
        <w:rPr>
          <w:rFonts w:asciiTheme="minorHAnsi" w:hAnsiTheme="minorHAnsi" w:cstheme="minorHAnsi"/>
        </w:rPr>
      </w:pPr>
    </w:p>
    <w:p w14:paraId="4773DFAD" w14:textId="77777777" w:rsidR="00983757" w:rsidRPr="00260C07" w:rsidRDefault="00000000" w:rsidP="00B45BFB">
      <w:pPr>
        <w:pStyle w:val="Prrafodelista"/>
        <w:numPr>
          <w:ilvl w:val="0"/>
          <w:numId w:val="12"/>
        </w:numPr>
        <w:tabs>
          <w:tab w:val="left" w:pos="709"/>
        </w:tabs>
        <w:spacing w:line="276" w:lineRule="auto"/>
        <w:ind w:right="-3" w:hanging="427"/>
        <w:rPr>
          <w:rFonts w:asciiTheme="minorHAnsi" w:hAnsiTheme="minorHAnsi" w:cstheme="minorHAnsi"/>
        </w:rPr>
      </w:pPr>
      <w:r w:rsidRPr="00260C07">
        <w:rPr>
          <w:rFonts w:asciiTheme="minorHAnsi" w:hAnsiTheme="minorHAnsi" w:cstheme="minorHAnsi"/>
        </w:rPr>
        <w:t>Las</w:t>
      </w:r>
      <w:r w:rsidRPr="00260C07">
        <w:rPr>
          <w:rFonts w:asciiTheme="minorHAnsi" w:hAnsiTheme="minorHAnsi" w:cstheme="minorHAnsi"/>
          <w:spacing w:val="-8"/>
        </w:rPr>
        <w:t xml:space="preserve"> </w:t>
      </w:r>
      <w:r w:rsidRPr="00260C07">
        <w:rPr>
          <w:rFonts w:asciiTheme="minorHAnsi" w:hAnsiTheme="minorHAnsi" w:cstheme="minorHAnsi"/>
        </w:rPr>
        <w:t>Partes</w:t>
      </w:r>
      <w:r w:rsidRPr="00260C07">
        <w:rPr>
          <w:rFonts w:asciiTheme="minorHAnsi" w:hAnsiTheme="minorHAnsi" w:cstheme="minorHAnsi"/>
          <w:spacing w:val="-6"/>
        </w:rPr>
        <w:t xml:space="preserve"> </w:t>
      </w:r>
      <w:r w:rsidRPr="00260C07">
        <w:rPr>
          <w:rFonts w:asciiTheme="minorHAnsi" w:hAnsiTheme="minorHAnsi" w:cstheme="minorHAnsi"/>
        </w:rPr>
        <w:t>manifiestan</w:t>
      </w:r>
      <w:r w:rsidRPr="00260C07">
        <w:rPr>
          <w:rFonts w:asciiTheme="minorHAnsi" w:hAnsiTheme="minorHAnsi" w:cstheme="minorHAnsi"/>
          <w:spacing w:val="-6"/>
        </w:rPr>
        <w:t xml:space="preserve"> </w:t>
      </w:r>
      <w:r w:rsidRPr="00260C07">
        <w:rPr>
          <w:rFonts w:asciiTheme="minorHAnsi" w:hAnsiTheme="minorHAnsi" w:cstheme="minorHAnsi"/>
        </w:rPr>
        <w:t>y</w:t>
      </w:r>
      <w:r w:rsidRPr="00260C07">
        <w:rPr>
          <w:rFonts w:asciiTheme="minorHAnsi" w:hAnsiTheme="minorHAnsi" w:cstheme="minorHAnsi"/>
          <w:spacing w:val="-4"/>
        </w:rPr>
        <w:t xml:space="preserve"> </w:t>
      </w:r>
      <w:r w:rsidRPr="00260C07">
        <w:rPr>
          <w:rFonts w:asciiTheme="minorHAnsi" w:hAnsiTheme="minorHAnsi" w:cstheme="minorHAnsi"/>
        </w:rPr>
        <w:t>aceptan</w:t>
      </w:r>
      <w:r w:rsidRPr="00260C07">
        <w:rPr>
          <w:rFonts w:asciiTheme="minorHAnsi" w:hAnsiTheme="minorHAnsi" w:cstheme="minorHAnsi"/>
          <w:spacing w:val="-4"/>
        </w:rPr>
        <w:t xml:space="preserve"> </w:t>
      </w:r>
      <w:r w:rsidRPr="00260C07">
        <w:rPr>
          <w:rFonts w:asciiTheme="minorHAnsi" w:hAnsiTheme="minorHAnsi" w:cstheme="minorHAnsi"/>
        </w:rPr>
        <w:t>que</w:t>
      </w:r>
      <w:r w:rsidRPr="00260C07">
        <w:rPr>
          <w:rFonts w:asciiTheme="minorHAnsi" w:hAnsiTheme="minorHAnsi" w:cstheme="minorHAnsi"/>
          <w:spacing w:val="-4"/>
        </w:rPr>
        <w:t xml:space="preserve"> </w:t>
      </w:r>
      <w:r w:rsidRPr="00260C07">
        <w:rPr>
          <w:rFonts w:asciiTheme="minorHAnsi" w:hAnsiTheme="minorHAnsi" w:cstheme="minorHAnsi"/>
        </w:rPr>
        <w:t>se</w:t>
      </w:r>
      <w:r w:rsidRPr="00260C07">
        <w:rPr>
          <w:rFonts w:asciiTheme="minorHAnsi" w:hAnsiTheme="minorHAnsi" w:cstheme="minorHAnsi"/>
          <w:spacing w:val="-3"/>
        </w:rPr>
        <w:t xml:space="preserve"> </w:t>
      </w:r>
      <w:r w:rsidRPr="00260C07">
        <w:rPr>
          <w:rFonts w:asciiTheme="minorHAnsi" w:hAnsiTheme="minorHAnsi" w:cstheme="minorHAnsi"/>
        </w:rPr>
        <w:t>entiende</w:t>
      </w:r>
      <w:r w:rsidRPr="00260C07">
        <w:rPr>
          <w:rFonts w:asciiTheme="minorHAnsi" w:hAnsiTheme="minorHAnsi" w:cstheme="minorHAnsi"/>
          <w:spacing w:val="-6"/>
        </w:rPr>
        <w:t xml:space="preserve"> </w:t>
      </w:r>
      <w:r w:rsidRPr="00260C07">
        <w:rPr>
          <w:rFonts w:asciiTheme="minorHAnsi" w:hAnsiTheme="minorHAnsi" w:cstheme="minorHAnsi"/>
        </w:rPr>
        <w:t>y</w:t>
      </w:r>
      <w:r w:rsidRPr="00260C07">
        <w:rPr>
          <w:rFonts w:asciiTheme="minorHAnsi" w:hAnsiTheme="minorHAnsi" w:cstheme="minorHAnsi"/>
          <w:spacing w:val="-4"/>
        </w:rPr>
        <w:t xml:space="preserve"> </w:t>
      </w:r>
      <w:r w:rsidRPr="00260C07">
        <w:rPr>
          <w:rFonts w:asciiTheme="minorHAnsi" w:hAnsiTheme="minorHAnsi" w:cstheme="minorHAnsi"/>
        </w:rPr>
        <w:t>clasifica</w:t>
      </w:r>
      <w:r w:rsidRPr="00260C07">
        <w:rPr>
          <w:rFonts w:asciiTheme="minorHAnsi" w:hAnsiTheme="minorHAnsi" w:cstheme="minorHAnsi"/>
          <w:spacing w:val="-3"/>
        </w:rPr>
        <w:t xml:space="preserve"> </w:t>
      </w:r>
      <w:r w:rsidRPr="00260C07">
        <w:rPr>
          <w:rFonts w:asciiTheme="minorHAnsi" w:hAnsiTheme="minorHAnsi" w:cstheme="minorHAnsi"/>
        </w:rPr>
        <w:t>como</w:t>
      </w:r>
      <w:r w:rsidRPr="00260C07">
        <w:rPr>
          <w:rFonts w:asciiTheme="minorHAnsi" w:hAnsiTheme="minorHAnsi" w:cstheme="minorHAnsi"/>
          <w:spacing w:val="-5"/>
        </w:rPr>
        <w:t xml:space="preserve"> </w:t>
      </w:r>
      <w:r w:rsidRPr="00260C07">
        <w:rPr>
          <w:rFonts w:asciiTheme="minorHAnsi" w:hAnsiTheme="minorHAnsi" w:cstheme="minorHAnsi"/>
        </w:rPr>
        <w:t>“Información</w:t>
      </w:r>
      <w:r w:rsidRPr="00260C07">
        <w:rPr>
          <w:rFonts w:asciiTheme="minorHAnsi" w:hAnsiTheme="minorHAnsi" w:cstheme="minorHAnsi"/>
          <w:spacing w:val="-4"/>
        </w:rPr>
        <w:t xml:space="preserve"> </w:t>
      </w:r>
      <w:r w:rsidRPr="00260C07">
        <w:rPr>
          <w:rFonts w:asciiTheme="minorHAnsi" w:hAnsiTheme="minorHAnsi" w:cstheme="minorHAnsi"/>
          <w:spacing w:val="-2"/>
        </w:rPr>
        <w:t>Confidencial”:</w:t>
      </w:r>
    </w:p>
    <w:p w14:paraId="4358DDB1" w14:textId="77777777" w:rsidR="00983757" w:rsidRPr="00260C07" w:rsidRDefault="00983757" w:rsidP="00B45BFB">
      <w:pPr>
        <w:pStyle w:val="Textoindependiente"/>
        <w:spacing w:before="121" w:line="276" w:lineRule="auto"/>
        <w:ind w:right="-3"/>
        <w:rPr>
          <w:rFonts w:asciiTheme="minorHAnsi" w:hAnsiTheme="minorHAnsi" w:cstheme="minorHAnsi"/>
        </w:rPr>
      </w:pPr>
    </w:p>
    <w:p w14:paraId="433DB414" w14:textId="77777777" w:rsidR="00983757" w:rsidRPr="00260C07" w:rsidRDefault="00000000" w:rsidP="00B45BFB">
      <w:pPr>
        <w:pStyle w:val="Prrafodelista"/>
        <w:numPr>
          <w:ilvl w:val="1"/>
          <w:numId w:val="12"/>
        </w:numPr>
        <w:tabs>
          <w:tab w:val="left" w:pos="999"/>
          <w:tab w:val="left" w:pos="1001"/>
        </w:tabs>
        <w:spacing w:line="276" w:lineRule="auto"/>
        <w:ind w:left="1001" w:right="-3" w:hanging="360"/>
        <w:jc w:val="both"/>
        <w:rPr>
          <w:rFonts w:asciiTheme="minorHAnsi" w:hAnsiTheme="minorHAnsi" w:cstheme="minorHAnsi"/>
        </w:rPr>
      </w:pPr>
      <w:r w:rsidRPr="00260C07">
        <w:rPr>
          <w:rFonts w:asciiTheme="minorHAnsi" w:hAnsiTheme="minorHAnsi" w:cstheme="minorHAnsi"/>
        </w:rPr>
        <w:t xml:space="preserve">Toda la información relativa a las actividades, asuntos o propiedades del </w:t>
      </w:r>
      <w:r w:rsidRPr="00260C07">
        <w:rPr>
          <w:rFonts w:asciiTheme="minorHAnsi" w:hAnsiTheme="minorHAnsi" w:cstheme="minorHAnsi"/>
          <w:b/>
        </w:rPr>
        <w:t>CONTRATANTE y del FIDEICOMITENTE</w:t>
      </w:r>
      <w:r w:rsidRPr="00260C07">
        <w:rPr>
          <w:rFonts w:asciiTheme="minorHAnsi" w:hAnsiTheme="minorHAnsi" w:cstheme="minorHAnsi"/>
        </w:rPr>
        <w:t>, o de cualquiera de las sociedades que hagan parte de su Grupo Empresarial del FIDEICOMITENTE, de la que se hubiere conocido con ocasión de la celebración y ejecución del CONTRATO y/o dentro de las fases de negociación y/o de ejecución de cualquier proyecto relacionado con el mismo, en forma</w:t>
      </w:r>
      <w:r w:rsidRPr="00260C07">
        <w:rPr>
          <w:rFonts w:asciiTheme="minorHAnsi" w:hAnsiTheme="minorHAnsi" w:cstheme="minorHAnsi"/>
          <w:spacing w:val="-2"/>
        </w:rPr>
        <w:t xml:space="preserve"> </w:t>
      </w:r>
      <w:r w:rsidRPr="00260C07">
        <w:rPr>
          <w:rFonts w:asciiTheme="minorHAnsi" w:hAnsiTheme="minorHAnsi" w:cstheme="minorHAnsi"/>
        </w:rPr>
        <w:t>escrita</w:t>
      </w:r>
      <w:r w:rsidRPr="00260C07">
        <w:rPr>
          <w:rFonts w:asciiTheme="minorHAnsi" w:hAnsiTheme="minorHAnsi" w:cstheme="minorHAnsi"/>
          <w:spacing w:val="-2"/>
        </w:rPr>
        <w:t xml:space="preserve"> </w:t>
      </w:r>
      <w:r w:rsidRPr="00260C07">
        <w:rPr>
          <w:rFonts w:asciiTheme="minorHAnsi" w:hAnsiTheme="minorHAnsi" w:cstheme="minorHAnsi"/>
        </w:rPr>
        <w:t>y/o</w:t>
      </w:r>
      <w:r w:rsidRPr="00260C07">
        <w:rPr>
          <w:rFonts w:asciiTheme="minorHAnsi" w:hAnsiTheme="minorHAnsi" w:cstheme="minorHAnsi"/>
          <w:spacing w:val="-1"/>
        </w:rPr>
        <w:t xml:space="preserve"> </w:t>
      </w:r>
      <w:r w:rsidRPr="00260C07">
        <w:rPr>
          <w:rFonts w:asciiTheme="minorHAnsi" w:hAnsiTheme="minorHAnsi" w:cstheme="minorHAnsi"/>
        </w:rPr>
        <w:t>verbal y/o visual y/o cualquier</w:t>
      </w:r>
      <w:r w:rsidRPr="00260C07">
        <w:rPr>
          <w:rFonts w:asciiTheme="minorHAnsi" w:hAnsiTheme="minorHAnsi" w:cstheme="minorHAnsi"/>
          <w:spacing w:val="-1"/>
        </w:rPr>
        <w:t xml:space="preserve"> </w:t>
      </w:r>
      <w:r w:rsidRPr="00260C07">
        <w:rPr>
          <w:rFonts w:asciiTheme="minorHAnsi" w:hAnsiTheme="minorHAnsi" w:cstheme="minorHAnsi"/>
        </w:rPr>
        <w:t>otro medio conocido o por</w:t>
      </w:r>
      <w:r w:rsidRPr="00260C07">
        <w:rPr>
          <w:rFonts w:asciiTheme="minorHAnsi" w:hAnsiTheme="minorHAnsi" w:cstheme="minorHAnsi"/>
          <w:spacing w:val="-1"/>
        </w:rPr>
        <w:t xml:space="preserve"> </w:t>
      </w:r>
      <w:r w:rsidRPr="00260C07">
        <w:rPr>
          <w:rFonts w:asciiTheme="minorHAnsi" w:hAnsiTheme="minorHAnsi" w:cstheme="minorHAnsi"/>
        </w:rPr>
        <w:t>conocer, es decir,</w:t>
      </w:r>
      <w:r w:rsidRPr="00260C07">
        <w:rPr>
          <w:rFonts w:asciiTheme="minorHAnsi" w:hAnsiTheme="minorHAnsi" w:cstheme="minorHAnsi"/>
          <w:spacing w:val="40"/>
        </w:rPr>
        <w:t xml:space="preserve"> </w:t>
      </w:r>
      <w:r w:rsidRPr="00260C07">
        <w:rPr>
          <w:rFonts w:asciiTheme="minorHAnsi" w:hAnsiTheme="minorHAnsi" w:cstheme="minorHAnsi"/>
        </w:rPr>
        <w:t>independientemente de la forma en que haya sido recibida.</w:t>
      </w:r>
    </w:p>
    <w:p w14:paraId="313248DF" w14:textId="77777777" w:rsidR="00983757" w:rsidRPr="00260C07" w:rsidRDefault="00000000" w:rsidP="00B45BFB">
      <w:pPr>
        <w:pStyle w:val="Prrafodelista"/>
        <w:numPr>
          <w:ilvl w:val="1"/>
          <w:numId w:val="12"/>
        </w:numPr>
        <w:tabs>
          <w:tab w:val="left" w:pos="999"/>
          <w:tab w:val="left" w:pos="1001"/>
        </w:tabs>
        <w:spacing w:before="60" w:line="276" w:lineRule="auto"/>
        <w:ind w:left="1001" w:right="-3" w:hanging="360"/>
        <w:jc w:val="both"/>
        <w:rPr>
          <w:rFonts w:asciiTheme="minorHAnsi" w:hAnsiTheme="minorHAnsi" w:cstheme="minorHAnsi"/>
        </w:rPr>
      </w:pPr>
      <w:r w:rsidRPr="00260C07">
        <w:rPr>
          <w:rFonts w:asciiTheme="minorHAnsi" w:hAnsiTheme="minorHAnsi" w:cstheme="minorHAnsi"/>
        </w:rPr>
        <w:t xml:space="preserve">Toda la información técnica, financiera, legal, comercial, administrativa o estratégica del </w:t>
      </w:r>
      <w:r w:rsidRPr="00260C07">
        <w:rPr>
          <w:rFonts w:asciiTheme="minorHAnsi" w:hAnsiTheme="minorHAnsi" w:cstheme="minorHAnsi"/>
          <w:b/>
        </w:rPr>
        <w:t xml:space="preserve">CONTRATANTE y del FIDEICOMITENTE </w:t>
      </w:r>
      <w:r w:rsidRPr="00260C07">
        <w:rPr>
          <w:rFonts w:asciiTheme="minorHAnsi" w:hAnsiTheme="minorHAnsi" w:cstheme="minorHAnsi"/>
        </w:rPr>
        <w:t>que se constituya en Secreto Empresarial al tenor de lo señalado en las normas sobre propiedad intelectual que resulten aplicables, incluyendo, pero sin limitarse a los planes de proyectos de inversión y desarrollo, proyecciones financieras, planes de negocio y planes de productos</w:t>
      </w:r>
      <w:r w:rsidRPr="00260C07">
        <w:rPr>
          <w:rFonts w:asciiTheme="minorHAnsi" w:hAnsiTheme="minorHAnsi" w:cstheme="minorHAnsi"/>
          <w:spacing w:val="-1"/>
        </w:rPr>
        <w:t xml:space="preserve"> </w:t>
      </w:r>
      <w:r w:rsidRPr="00260C07">
        <w:rPr>
          <w:rFonts w:asciiTheme="minorHAnsi" w:hAnsiTheme="minorHAnsi" w:cstheme="minorHAnsi"/>
        </w:rPr>
        <w:t xml:space="preserve">y servicios, relacionada con las operaciones o negocios presentes y futuros del </w:t>
      </w:r>
      <w:r w:rsidRPr="00260C07">
        <w:rPr>
          <w:rFonts w:asciiTheme="minorHAnsi" w:hAnsiTheme="minorHAnsi" w:cstheme="minorHAnsi"/>
          <w:b/>
        </w:rPr>
        <w:t xml:space="preserve">CONTRATANTE y del </w:t>
      </w:r>
      <w:r w:rsidRPr="00260C07">
        <w:rPr>
          <w:rFonts w:asciiTheme="minorHAnsi" w:hAnsiTheme="minorHAnsi" w:cstheme="minorHAnsi"/>
          <w:b/>
          <w:spacing w:val="-2"/>
        </w:rPr>
        <w:t>FIDEICOMITENTE</w:t>
      </w:r>
      <w:r w:rsidRPr="00260C07">
        <w:rPr>
          <w:rFonts w:asciiTheme="minorHAnsi" w:hAnsiTheme="minorHAnsi" w:cstheme="minorHAnsi"/>
          <w:spacing w:val="-2"/>
        </w:rPr>
        <w:t>.</w:t>
      </w:r>
    </w:p>
    <w:p w14:paraId="7122522C" w14:textId="77777777" w:rsidR="00983757" w:rsidRPr="00260C07" w:rsidRDefault="00000000" w:rsidP="00B45BFB">
      <w:pPr>
        <w:pStyle w:val="Prrafodelista"/>
        <w:numPr>
          <w:ilvl w:val="1"/>
          <w:numId w:val="12"/>
        </w:numPr>
        <w:tabs>
          <w:tab w:val="left" w:pos="1001"/>
        </w:tabs>
        <w:spacing w:before="62" w:line="276" w:lineRule="auto"/>
        <w:ind w:left="1001" w:right="-3" w:hanging="360"/>
        <w:jc w:val="both"/>
        <w:rPr>
          <w:rFonts w:asciiTheme="minorHAnsi" w:hAnsiTheme="minorHAnsi" w:cstheme="minorHAnsi"/>
        </w:rPr>
      </w:pPr>
      <w:r w:rsidRPr="00260C07">
        <w:rPr>
          <w:rFonts w:asciiTheme="minorHAnsi" w:hAnsiTheme="minorHAnsi" w:cstheme="minorHAnsi"/>
        </w:rPr>
        <w:t xml:space="preserve">Análisis, compilaciones, estudios u otros documentos o archivos de propiedad del </w:t>
      </w:r>
      <w:r w:rsidRPr="00260C07">
        <w:rPr>
          <w:rFonts w:asciiTheme="minorHAnsi" w:hAnsiTheme="minorHAnsi" w:cstheme="minorHAnsi"/>
          <w:b/>
        </w:rPr>
        <w:t>CONTRATANTE</w:t>
      </w:r>
      <w:r w:rsidRPr="00260C07">
        <w:rPr>
          <w:rFonts w:asciiTheme="minorHAnsi" w:hAnsiTheme="minorHAnsi" w:cstheme="minorHAnsi"/>
          <w:b/>
          <w:spacing w:val="-13"/>
        </w:rPr>
        <w:t xml:space="preserve"> </w:t>
      </w:r>
      <w:r w:rsidRPr="00260C07">
        <w:rPr>
          <w:rFonts w:asciiTheme="minorHAnsi" w:hAnsiTheme="minorHAnsi" w:cstheme="minorHAnsi"/>
          <w:b/>
        </w:rPr>
        <w:t>y</w:t>
      </w:r>
      <w:r w:rsidRPr="00260C07">
        <w:rPr>
          <w:rFonts w:asciiTheme="minorHAnsi" w:hAnsiTheme="minorHAnsi" w:cstheme="minorHAnsi"/>
          <w:b/>
          <w:spacing w:val="-12"/>
        </w:rPr>
        <w:t xml:space="preserve"> </w:t>
      </w:r>
      <w:r w:rsidRPr="00260C07">
        <w:rPr>
          <w:rFonts w:asciiTheme="minorHAnsi" w:hAnsiTheme="minorHAnsi" w:cstheme="minorHAnsi"/>
          <w:b/>
        </w:rPr>
        <w:t>del</w:t>
      </w:r>
      <w:r w:rsidRPr="00260C07">
        <w:rPr>
          <w:rFonts w:asciiTheme="minorHAnsi" w:hAnsiTheme="minorHAnsi" w:cstheme="minorHAnsi"/>
          <w:b/>
          <w:spacing w:val="-13"/>
        </w:rPr>
        <w:t xml:space="preserve"> </w:t>
      </w:r>
      <w:r w:rsidRPr="00260C07">
        <w:rPr>
          <w:rFonts w:asciiTheme="minorHAnsi" w:hAnsiTheme="minorHAnsi" w:cstheme="minorHAnsi"/>
          <w:b/>
        </w:rPr>
        <w:t>FIDEICOMITENTE,</w:t>
      </w:r>
      <w:r w:rsidRPr="00260C07">
        <w:rPr>
          <w:rFonts w:asciiTheme="minorHAnsi" w:hAnsiTheme="minorHAnsi" w:cstheme="minorHAnsi"/>
          <w:b/>
          <w:spacing w:val="-12"/>
        </w:rPr>
        <w:t xml:space="preserve"> </w:t>
      </w:r>
      <w:r w:rsidRPr="00260C07">
        <w:rPr>
          <w:rFonts w:asciiTheme="minorHAnsi" w:hAnsiTheme="minorHAnsi" w:cstheme="minorHAnsi"/>
        </w:rPr>
        <w:t>que</w:t>
      </w:r>
      <w:r w:rsidRPr="00260C07">
        <w:rPr>
          <w:rFonts w:asciiTheme="minorHAnsi" w:hAnsiTheme="minorHAnsi" w:cstheme="minorHAnsi"/>
          <w:spacing w:val="-13"/>
        </w:rPr>
        <w:t xml:space="preserve"> </w:t>
      </w:r>
      <w:r w:rsidRPr="00260C07">
        <w:rPr>
          <w:rFonts w:asciiTheme="minorHAnsi" w:hAnsiTheme="minorHAnsi" w:cstheme="minorHAnsi"/>
        </w:rPr>
        <w:t>se</w:t>
      </w:r>
      <w:r w:rsidRPr="00260C07">
        <w:rPr>
          <w:rFonts w:asciiTheme="minorHAnsi" w:hAnsiTheme="minorHAnsi" w:cstheme="minorHAnsi"/>
          <w:spacing w:val="-12"/>
        </w:rPr>
        <w:t xml:space="preserve"> </w:t>
      </w:r>
      <w:r w:rsidRPr="00260C07">
        <w:rPr>
          <w:rFonts w:asciiTheme="minorHAnsi" w:hAnsiTheme="minorHAnsi" w:cstheme="minorHAnsi"/>
        </w:rPr>
        <w:t>hubieren</w:t>
      </w:r>
      <w:r w:rsidRPr="00260C07">
        <w:rPr>
          <w:rFonts w:asciiTheme="minorHAnsi" w:hAnsiTheme="minorHAnsi" w:cstheme="minorHAnsi"/>
          <w:spacing w:val="-13"/>
        </w:rPr>
        <w:t xml:space="preserve"> </w:t>
      </w:r>
      <w:r w:rsidRPr="00260C07">
        <w:rPr>
          <w:rFonts w:asciiTheme="minorHAnsi" w:hAnsiTheme="minorHAnsi" w:cstheme="minorHAnsi"/>
        </w:rPr>
        <w:t>generado</w:t>
      </w:r>
      <w:r w:rsidRPr="00260C07">
        <w:rPr>
          <w:rFonts w:asciiTheme="minorHAnsi" w:hAnsiTheme="minorHAnsi" w:cstheme="minorHAnsi"/>
          <w:spacing w:val="-12"/>
        </w:rPr>
        <w:t xml:space="preserve"> </w:t>
      </w:r>
      <w:r w:rsidRPr="00260C07">
        <w:rPr>
          <w:rFonts w:asciiTheme="minorHAnsi" w:hAnsiTheme="minorHAnsi" w:cstheme="minorHAnsi"/>
        </w:rPr>
        <w:t>a</w:t>
      </w:r>
      <w:r w:rsidRPr="00260C07">
        <w:rPr>
          <w:rFonts w:asciiTheme="minorHAnsi" w:hAnsiTheme="minorHAnsi" w:cstheme="minorHAnsi"/>
          <w:spacing w:val="-12"/>
        </w:rPr>
        <w:t xml:space="preserve"> </w:t>
      </w:r>
      <w:r w:rsidRPr="00260C07">
        <w:rPr>
          <w:rFonts w:asciiTheme="minorHAnsi" w:hAnsiTheme="minorHAnsi" w:cstheme="minorHAnsi"/>
        </w:rPr>
        <w:t>partir</w:t>
      </w:r>
      <w:r w:rsidRPr="00260C07">
        <w:rPr>
          <w:rFonts w:asciiTheme="minorHAnsi" w:hAnsiTheme="minorHAnsi" w:cstheme="minorHAnsi"/>
          <w:spacing w:val="-13"/>
        </w:rPr>
        <w:t xml:space="preserve"> </w:t>
      </w:r>
      <w:r w:rsidRPr="00260C07">
        <w:rPr>
          <w:rFonts w:asciiTheme="minorHAnsi" w:hAnsiTheme="minorHAnsi" w:cstheme="minorHAnsi"/>
        </w:rPr>
        <w:t>de</w:t>
      </w:r>
      <w:r w:rsidRPr="00260C07">
        <w:rPr>
          <w:rFonts w:asciiTheme="minorHAnsi" w:hAnsiTheme="minorHAnsi" w:cstheme="minorHAnsi"/>
          <w:spacing w:val="-12"/>
        </w:rPr>
        <w:t xml:space="preserve"> </w:t>
      </w:r>
      <w:r w:rsidRPr="00260C07">
        <w:rPr>
          <w:rFonts w:asciiTheme="minorHAnsi" w:hAnsiTheme="minorHAnsi" w:cstheme="minorHAnsi"/>
        </w:rPr>
        <w:t>la</w:t>
      </w:r>
      <w:r w:rsidRPr="00260C07">
        <w:rPr>
          <w:rFonts w:asciiTheme="minorHAnsi" w:hAnsiTheme="minorHAnsi" w:cstheme="minorHAnsi"/>
          <w:spacing w:val="-13"/>
        </w:rPr>
        <w:t xml:space="preserve"> </w:t>
      </w:r>
      <w:r w:rsidRPr="00260C07">
        <w:rPr>
          <w:rFonts w:asciiTheme="minorHAnsi" w:hAnsiTheme="minorHAnsi" w:cstheme="minorHAnsi"/>
        </w:rPr>
        <w:t>información anteriormente mencionada o que la refleje.</w:t>
      </w:r>
    </w:p>
    <w:p w14:paraId="4CB766E8" w14:textId="77777777" w:rsidR="00983757" w:rsidRPr="00260C07" w:rsidRDefault="00000000" w:rsidP="00B45BFB">
      <w:pPr>
        <w:pStyle w:val="Prrafodelista"/>
        <w:numPr>
          <w:ilvl w:val="1"/>
          <w:numId w:val="12"/>
        </w:numPr>
        <w:tabs>
          <w:tab w:val="left" w:pos="999"/>
          <w:tab w:val="left" w:pos="1001"/>
        </w:tabs>
        <w:spacing w:before="58" w:line="276" w:lineRule="auto"/>
        <w:ind w:left="1001" w:right="-3" w:hanging="360"/>
        <w:jc w:val="both"/>
        <w:rPr>
          <w:rFonts w:asciiTheme="minorHAnsi" w:hAnsiTheme="minorHAnsi" w:cstheme="minorHAnsi"/>
        </w:rPr>
      </w:pPr>
      <w:r w:rsidRPr="00260C07">
        <w:rPr>
          <w:rFonts w:asciiTheme="minorHAnsi" w:hAnsiTheme="minorHAnsi" w:cstheme="minorHAnsi"/>
        </w:rPr>
        <w:t xml:space="preserve">Toda la información sobre la cual previamente el </w:t>
      </w:r>
      <w:r w:rsidRPr="00260C07">
        <w:rPr>
          <w:rFonts w:asciiTheme="minorHAnsi" w:hAnsiTheme="minorHAnsi" w:cstheme="minorHAnsi"/>
          <w:b/>
        </w:rPr>
        <w:t xml:space="preserve">CONTRATANTE y del FIDEICOMITENTE </w:t>
      </w:r>
      <w:r w:rsidRPr="00260C07">
        <w:rPr>
          <w:rFonts w:asciiTheme="minorHAnsi" w:hAnsiTheme="minorHAnsi" w:cstheme="minorHAnsi"/>
        </w:rPr>
        <w:t>hubiere advertido su carácter de confidencial y que se hubiere comunicado a la otra parte durante</w:t>
      </w:r>
      <w:r w:rsidRPr="00260C07">
        <w:rPr>
          <w:rFonts w:asciiTheme="minorHAnsi" w:hAnsiTheme="minorHAnsi" w:cstheme="minorHAnsi"/>
          <w:spacing w:val="-13"/>
        </w:rPr>
        <w:t xml:space="preserve"> </w:t>
      </w:r>
      <w:r w:rsidRPr="00260C07">
        <w:rPr>
          <w:rFonts w:asciiTheme="minorHAnsi" w:hAnsiTheme="minorHAnsi" w:cstheme="minorHAnsi"/>
        </w:rPr>
        <w:t>la</w:t>
      </w:r>
      <w:r w:rsidRPr="00260C07">
        <w:rPr>
          <w:rFonts w:asciiTheme="minorHAnsi" w:hAnsiTheme="minorHAnsi" w:cstheme="minorHAnsi"/>
          <w:spacing w:val="-12"/>
        </w:rPr>
        <w:t xml:space="preserve"> </w:t>
      </w:r>
      <w:r w:rsidRPr="00260C07">
        <w:rPr>
          <w:rFonts w:asciiTheme="minorHAnsi" w:hAnsiTheme="minorHAnsi" w:cstheme="minorHAnsi"/>
        </w:rPr>
        <w:t>fase</w:t>
      </w:r>
      <w:r w:rsidRPr="00260C07">
        <w:rPr>
          <w:rFonts w:asciiTheme="minorHAnsi" w:hAnsiTheme="minorHAnsi" w:cstheme="minorHAnsi"/>
          <w:spacing w:val="-13"/>
        </w:rPr>
        <w:t xml:space="preserve"> </w:t>
      </w:r>
      <w:r w:rsidRPr="00260C07">
        <w:rPr>
          <w:rFonts w:asciiTheme="minorHAnsi" w:hAnsiTheme="minorHAnsi" w:cstheme="minorHAnsi"/>
        </w:rPr>
        <w:t>de</w:t>
      </w:r>
      <w:r w:rsidRPr="00260C07">
        <w:rPr>
          <w:rFonts w:asciiTheme="minorHAnsi" w:hAnsiTheme="minorHAnsi" w:cstheme="minorHAnsi"/>
          <w:spacing w:val="-12"/>
        </w:rPr>
        <w:t xml:space="preserve"> </w:t>
      </w:r>
      <w:r w:rsidRPr="00260C07">
        <w:rPr>
          <w:rFonts w:asciiTheme="minorHAnsi" w:hAnsiTheme="minorHAnsi" w:cstheme="minorHAnsi"/>
        </w:rPr>
        <w:t>formación</w:t>
      </w:r>
      <w:r w:rsidRPr="00260C07">
        <w:rPr>
          <w:rFonts w:asciiTheme="minorHAnsi" w:hAnsiTheme="minorHAnsi" w:cstheme="minorHAnsi"/>
          <w:spacing w:val="-13"/>
        </w:rPr>
        <w:t xml:space="preserve"> </w:t>
      </w:r>
      <w:r w:rsidRPr="00260C07">
        <w:rPr>
          <w:rFonts w:asciiTheme="minorHAnsi" w:hAnsiTheme="minorHAnsi" w:cstheme="minorHAnsi"/>
        </w:rPr>
        <w:t>del</w:t>
      </w:r>
      <w:r w:rsidRPr="00260C07">
        <w:rPr>
          <w:rFonts w:asciiTheme="minorHAnsi" w:hAnsiTheme="minorHAnsi" w:cstheme="minorHAnsi"/>
          <w:spacing w:val="-12"/>
        </w:rPr>
        <w:t xml:space="preserve"> </w:t>
      </w:r>
      <w:r w:rsidRPr="00260C07">
        <w:rPr>
          <w:rFonts w:asciiTheme="minorHAnsi" w:hAnsiTheme="minorHAnsi" w:cstheme="minorHAnsi"/>
        </w:rPr>
        <w:t>Contrato.</w:t>
      </w:r>
      <w:r w:rsidRPr="00260C07">
        <w:rPr>
          <w:rFonts w:asciiTheme="minorHAnsi" w:hAnsiTheme="minorHAnsi" w:cstheme="minorHAnsi"/>
          <w:spacing w:val="-13"/>
        </w:rPr>
        <w:t xml:space="preserve"> </w:t>
      </w:r>
      <w:r w:rsidRPr="00260C07">
        <w:rPr>
          <w:rFonts w:asciiTheme="minorHAnsi" w:hAnsiTheme="minorHAnsi" w:cstheme="minorHAnsi"/>
        </w:rPr>
        <w:t>El</w:t>
      </w:r>
      <w:r w:rsidRPr="00260C07">
        <w:rPr>
          <w:rFonts w:asciiTheme="minorHAnsi" w:hAnsiTheme="minorHAnsi" w:cstheme="minorHAnsi"/>
          <w:spacing w:val="-12"/>
        </w:rPr>
        <w:t xml:space="preserve"> </w:t>
      </w:r>
      <w:r w:rsidRPr="00260C07">
        <w:rPr>
          <w:rFonts w:asciiTheme="minorHAnsi" w:hAnsiTheme="minorHAnsi" w:cstheme="minorHAnsi"/>
          <w:b/>
        </w:rPr>
        <w:t>CONTRATISTA</w:t>
      </w:r>
      <w:r w:rsidRPr="00260C07">
        <w:rPr>
          <w:rFonts w:asciiTheme="minorHAnsi" w:hAnsiTheme="minorHAnsi" w:cstheme="minorHAnsi"/>
          <w:b/>
          <w:spacing w:val="-12"/>
        </w:rPr>
        <w:t xml:space="preserve"> </w:t>
      </w:r>
      <w:r w:rsidRPr="00260C07">
        <w:rPr>
          <w:rFonts w:asciiTheme="minorHAnsi" w:hAnsiTheme="minorHAnsi" w:cstheme="minorHAnsi"/>
        </w:rPr>
        <w:t>se</w:t>
      </w:r>
      <w:r w:rsidRPr="00260C07">
        <w:rPr>
          <w:rFonts w:asciiTheme="minorHAnsi" w:hAnsiTheme="minorHAnsi" w:cstheme="minorHAnsi"/>
          <w:spacing w:val="-12"/>
        </w:rPr>
        <w:t xml:space="preserve"> </w:t>
      </w:r>
      <w:r w:rsidRPr="00260C07">
        <w:rPr>
          <w:rFonts w:asciiTheme="minorHAnsi" w:hAnsiTheme="minorHAnsi" w:cstheme="minorHAnsi"/>
        </w:rPr>
        <w:t>obliga</w:t>
      </w:r>
      <w:r w:rsidRPr="00260C07">
        <w:rPr>
          <w:rFonts w:asciiTheme="minorHAnsi" w:hAnsiTheme="minorHAnsi" w:cstheme="minorHAnsi"/>
          <w:spacing w:val="-13"/>
        </w:rPr>
        <w:t xml:space="preserve"> </w:t>
      </w:r>
      <w:r w:rsidRPr="00260C07">
        <w:rPr>
          <w:rFonts w:asciiTheme="minorHAnsi" w:hAnsiTheme="minorHAnsi" w:cstheme="minorHAnsi"/>
        </w:rPr>
        <w:t>a</w:t>
      </w:r>
      <w:r w:rsidRPr="00260C07">
        <w:rPr>
          <w:rFonts w:asciiTheme="minorHAnsi" w:hAnsiTheme="minorHAnsi" w:cstheme="minorHAnsi"/>
          <w:spacing w:val="-12"/>
        </w:rPr>
        <w:t xml:space="preserve"> </w:t>
      </w:r>
      <w:r w:rsidRPr="00260C07">
        <w:rPr>
          <w:rFonts w:asciiTheme="minorHAnsi" w:hAnsiTheme="minorHAnsi" w:cstheme="minorHAnsi"/>
        </w:rPr>
        <w:t>mantener</w:t>
      </w:r>
      <w:r w:rsidRPr="00260C07">
        <w:rPr>
          <w:rFonts w:asciiTheme="minorHAnsi" w:hAnsiTheme="minorHAnsi" w:cstheme="minorHAnsi"/>
          <w:spacing w:val="-13"/>
        </w:rPr>
        <w:t xml:space="preserve"> </w:t>
      </w:r>
      <w:r w:rsidRPr="00260C07">
        <w:rPr>
          <w:rFonts w:asciiTheme="minorHAnsi" w:hAnsiTheme="minorHAnsi" w:cstheme="minorHAnsi"/>
        </w:rPr>
        <w:t>en</w:t>
      </w:r>
      <w:r w:rsidRPr="00260C07">
        <w:rPr>
          <w:rFonts w:asciiTheme="minorHAnsi" w:hAnsiTheme="minorHAnsi" w:cstheme="minorHAnsi"/>
          <w:spacing w:val="-12"/>
        </w:rPr>
        <w:t xml:space="preserve"> </w:t>
      </w:r>
      <w:r w:rsidRPr="00260C07">
        <w:rPr>
          <w:rFonts w:asciiTheme="minorHAnsi" w:hAnsiTheme="minorHAnsi" w:cstheme="minorHAnsi"/>
        </w:rPr>
        <w:t xml:space="preserve">reserva la información relativa a los datos personales de empleados del </w:t>
      </w:r>
      <w:r w:rsidRPr="00260C07">
        <w:rPr>
          <w:rFonts w:asciiTheme="minorHAnsi" w:hAnsiTheme="minorHAnsi" w:cstheme="minorHAnsi"/>
          <w:b/>
        </w:rPr>
        <w:t xml:space="preserve">CONTRATANTE y del FIDEICOMITENTE </w:t>
      </w:r>
      <w:r w:rsidRPr="00260C07">
        <w:rPr>
          <w:rFonts w:asciiTheme="minorHAnsi" w:hAnsiTheme="minorHAnsi" w:cstheme="minorHAnsi"/>
        </w:rPr>
        <w:t>o de terceros que tengan relación con él, listados de direcciones electrónicas</w:t>
      </w:r>
      <w:r w:rsidRPr="00260C07">
        <w:rPr>
          <w:rFonts w:asciiTheme="minorHAnsi" w:hAnsiTheme="minorHAnsi" w:cstheme="minorHAnsi"/>
          <w:spacing w:val="-1"/>
        </w:rPr>
        <w:t xml:space="preserve"> </w:t>
      </w:r>
      <w:r w:rsidRPr="00260C07">
        <w:rPr>
          <w:rFonts w:asciiTheme="minorHAnsi" w:hAnsiTheme="minorHAnsi" w:cstheme="minorHAnsi"/>
        </w:rPr>
        <w:t>de</w:t>
      </w:r>
      <w:r w:rsidRPr="00260C07">
        <w:rPr>
          <w:rFonts w:asciiTheme="minorHAnsi" w:hAnsiTheme="minorHAnsi" w:cstheme="minorHAnsi"/>
          <w:spacing w:val="-2"/>
        </w:rPr>
        <w:t xml:space="preserve"> </w:t>
      </w:r>
      <w:r w:rsidRPr="00260C07">
        <w:rPr>
          <w:rFonts w:asciiTheme="minorHAnsi" w:hAnsiTheme="minorHAnsi" w:cstheme="minorHAnsi"/>
        </w:rPr>
        <w:t>empleados</w:t>
      </w:r>
      <w:r w:rsidRPr="00260C07">
        <w:rPr>
          <w:rFonts w:asciiTheme="minorHAnsi" w:hAnsiTheme="minorHAnsi" w:cstheme="minorHAnsi"/>
          <w:spacing w:val="-2"/>
        </w:rPr>
        <w:t xml:space="preserve"> </w:t>
      </w:r>
      <w:r w:rsidRPr="00260C07">
        <w:rPr>
          <w:rFonts w:asciiTheme="minorHAnsi" w:hAnsiTheme="minorHAnsi" w:cstheme="minorHAnsi"/>
        </w:rPr>
        <w:t xml:space="preserve">del </w:t>
      </w:r>
      <w:r w:rsidRPr="00260C07">
        <w:rPr>
          <w:rFonts w:asciiTheme="minorHAnsi" w:hAnsiTheme="minorHAnsi" w:cstheme="minorHAnsi"/>
          <w:b/>
        </w:rPr>
        <w:t>CONTRATANTE</w:t>
      </w:r>
      <w:r w:rsidRPr="00260C07">
        <w:rPr>
          <w:rFonts w:asciiTheme="minorHAnsi" w:hAnsiTheme="minorHAnsi" w:cstheme="minorHAnsi"/>
          <w:b/>
          <w:spacing w:val="-1"/>
        </w:rPr>
        <w:t xml:space="preserve"> </w:t>
      </w:r>
      <w:r w:rsidRPr="00260C07">
        <w:rPr>
          <w:rFonts w:asciiTheme="minorHAnsi" w:hAnsiTheme="minorHAnsi" w:cstheme="minorHAnsi"/>
        </w:rPr>
        <w:t>o de terceros</w:t>
      </w:r>
      <w:r w:rsidRPr="00260C07">
        <w:rPr>
          <w:rFonts w:asciiTheme="minorHAnsi" w:hAnsiTheme="minorHAnsi" w:cstheme="minorHAnsi"/>
          <w:spacing w:val="-1"/>
        </w:rPr>
        <w:t xml:space="preserve"> </w:t>
      </w:r>
      <w:r w:rsidRPr="00260C07">
        <w:rPr>
          <w:rFonts w:asciiTheme="minorHAnsi" w:hAnsiTheme="minorHAnsi" w:cstheme="minorHAnsi"/>
        </w:rPr>
        <w:t>con</w:t>
      </w:r>
      <w:r w:rsidRPr="00260C07">
        <w:rPr>
          <w:rFonts w:asciiTheme="minorHAnsi" w:hAnsiTheme="minorHAnsi" w:cstheme="minorHAnsi"/>
          <w:spacing w:val="-1"/>
        </w:rPr>
        <w:t xml:space="preserve"> </w:t>
      </w:r>
      <w:r w:rsidRPr="00260C07">
        <w:rPr>
          <w:rFonts w:asciiTheme="minorHAnsi" w:hAnsiTheme="minorHAnsi" w:cstheme="minorHAnsi"/>
        </w:rPr>
        <w:t xml:space="preserve">quienes </w:t>
      </w:r>
      <w:r w:rsidRPr="00260C07">
        <w:rPr>
          <w:rFonts w:asciiTheme="minorHAnsi" w:hAnsiTheme="minorHAnsi" w:cstheme="minorHAnsi"/>
          <w:b/>
        </w:rPr>
        <w:t>CONTRATANTE</w:t>
      </w:r>
      <w:r w:rsidRPr="00260C07">
        <w:rPr>
          <w:rFonts w:asciiTheme="minorHAnsi" w:hAnsiTheme="minorHAnsi" w:cstheme="minorHAnsi"/>
          <w:b/>
          <w:spacing w:val="-1"/>
        </w:rPr>
        <w:t xml:space="preserve"> </w:t>
      </w:r>
      <w:r w:rsidRPr="00260C07">
        <w:rPr>
          <w:rFonts w:asciiTheme="minorHAnsi" w:hAnsiTheme="minorHAnsi" w:cstheme="minorHAnsi"/>
          <w:b/>
        </w:rPr>
        <w:t>y del</w:t>
      </w:r>
      <w:r w:rsidRPr="00260C07">
        <w:rPr>
          <w:rFonts w:asciiTheme="minorHAnsi" w:hAnsiTheme="minorHAnsi" w:cstheme="minorHAnsi"/>
          <w:b/>
          <w:spacing w:val="-13"/>
        </w:rPr>
        <w:t xml:space="preserve"> </w:t>
      </w:r>
      <w:r w:rsidRPr="00260C07">
        <w:rPr>
          <w:rFonts w:asciiTheme="minorHAnsi" w:hAnsiTheme="minorHAnsi" w:cstheme="minorHAnsi"/>
          <w:b/>
        </w:rPr>
        <w:t>FIDEICOMITENTE</w:t>
      </w:r>
      <w:r w:rsidRPr="00260C07">
        <w:rPr>
          <w:rFonts w:asciiTheme="minorHAnsi" w:hAnsiTheme="minorHAnsi" w:cstheme="minorHAnsi"/>
          <w:b/>
          <w:spacing w:val="-12"/>
        </w:rPr>
        <w:t xml:space="preserve"> </w:t>
      </w:r>
      <w:r w:rsidRPr="00260C07">
        <w:rPr>
          <w:rFonts w:asciiTheme="minorHAnsi" w:hAnsiTheme="minorHAnsi" w:cstheme="minorHAnsi"/>
        </w:rPr>
        <w:t>tenga</w:t>
      </w:r>
      <w:r w:rsidRPr="00260C07">
        <w:rPr>
          <w:rFonts w:asciiTheme="minorHAnsi" w:hAnsiTheme="minorHAnsi" w:cstheme="minorHAnsi"/>
          <w:spacing w:val="-13"/>
        </w:rPr>
        <w:t xml:space="preserve"> </w:t>
      </w:r>
      <w:r w:rsidRPr="00260C07">
        <w:rPr>
          <w:rFonts w:asciiTheme="minorHAnsi" w:hAnsiTheme="minorHAnsi" w:cstheme="minorHAnsi"/>
        </w:rPr>
        <w:t>relaciones</w:t>
      </w:r>
      <w:r w:rsidRPr="00260C07">
        <w:rPr>
          <w:rFonts w:asciiTheme="minorHAnsi" w:hAnsiTheme="minorHAnsi" w:cstheme="minorHAnsi"/>
          <w:spacing w:val="-12"/>
        </w:rPr>
        <w:t xml:space="preserve"> </w:t>
      </w:r>
      <w:r w:rsidRPr="00260C07">
        <w:rPr>
          <w:rFonts w:asciiTheme="minorHAnsi" w:hAnsiTheme="minorHAnsi" w:cstheme="minorHAnsi"/>
        </w:rPr>
        <w:t>comerciales,</w:t>
      </w:r>
      <w:r w:rsidRPr="00260C07">
        <w:rPr>
          <w:rFonts w:asciiTheme="minorHAnsi" w:hAnsiTheme="minorHAnsi" w:cstheme="minorHAnsi"/>
          <w:spacing w:val="-13"/>
        </w:rPr>
        <w:t xml:space="preserve"> </w:t>
      </w:r>
      <w:r w:rsidRPr="00260C07">
        <w:rPr>
          <w:rFonts w:asciiTheme="minorHAnsi" w:hAnsiTheme="minorHAnsi" w:cstheme="minorHAnsi"/>
        </w:rPr>
        <w:t>accionistas,</w:t>
      </w:r>
      <w:r w:rsidRPr="00260C07">
        <w:rPr>
          <w:rFonts w:asciiTheme="minorHAnsi" w:hAnsiTheme="minorHAnsi" w:cstheme="minorHAnsi"/>
          <w:spacing w:val="-12"/>
        </w:rPr>
        <w:t xml:space="preserve"> </w:t>
      </w:r>
      <w:r w:rsidRPr="00260C07">
        <w:rPr>
          <w:rFonts w:asciiTheme="minorHAnsi" w:hAnsiTheme="minorHAnsi" w:cstheme="minorHAnsi"/>
        </w:rPr>
        <w:t>de</w:t>
      </w:r>
      <w:r w:rsidRPr="00260C07">
        <w:rPr>
          <w:rFonts w:asciiTheme="minorHAnsi" w:hAnsiTheme="minorHAnsi" w:cstheme="minorHAnsi"/>
          <w:spacing w:val="-13"/>
        </w:rPr>
        <w:t xml:space="preserve"> </w:t>
      </w:r>
      <w:r w:rsidRPr="00260C07">
        <w:rPr>
          <w:rFonts w:asciiTheme="minorHAnsi" w:hAnsiTheme="minorHAnsi" w:cstheme="minorHAnsi"/>
        </w:rPr>
        <w:t>los</w:t>
      </w:r>
      <w:r w:rsidRPr="00260C07">
        <w:rPr>
          <w:rFonts w:asciiTheme="minorHAnsi" w:hAnsiTheme="minorHAnsi" w:cstheme="minorHAnsi"/>
          <w:spacing w:val="-12"/>
        </w:rPr>
        <w:t xml:space="preserve"> </w:t>
      </w:r>
      <w:r w:rsidRPr="00260C07">
        <w:rPr>
          <w:rFonts w:asciiTheme="minorHAnsi" w:hAnsiTheme="minorHAnsi" w:cstheme="minorHAnsi"/>
        </w:rPr>
        <w:t>cuales</w:t>
      </w:r>
      <w:r w:rsidRPr="00260C07">
        <w:rPr>
          <w:rFonts w:asciiTheme="minorHAnsi" w:hAnsiTheme="minorHAnsi" w:cstheme="minorHAnsi"/>
          <w:spacing w:val="-12"/>
        </w:rPr>
        <w:t xml:space="preserve"> </w:t>
      </w:r>
      <w:r w:rsidRPr="00260C07">
        <w:rPr>
          <w:rFonts w:asciiTheme="minorHAnsi" w:hAnsiTheme="minorHAnsi" w:cstheme="minorHAnsi"/>
        </w:rPr>
        <w:t>hubiere</w:t>
      </w:r>
      <w:r w:rsidRPr="00260C07">
        <w:rPr>
          <w:rFonts w:asciiTheme="minorHAnsi" w:hAnsiTheme="minorHAnsi" w:cstheme="minorHAnsi"/>
          <w:spacing w:val="-13"/>
        </w:rPr>
        <w:t xml:space="preserve"> </w:t>
      </w:r>
      <w:r w:rsidRPr="00260C07">
        <w:rPr>
          <w:rFonts w:asciiTheme="minorHAnsi" w:hAnsiTheme="minorHAnsi" w:cstheme="minorHAnsi"/>
        </w:rPr>
        <w:t xml:space="preserve">tenido conocimiento el </w:t>
      </w:r>
      <w:r w:rsidRPr="00260C07">
        <w:rPr>
          <w:rFonts w:asciiTheme="minorHAnsi" w:hAnsiTheme="minorHAnsi" w:cstheme="minorHAnsi"/>
          <w:b/>
        </w:rPr>
        <w:t xml:space="preserve">CONTRATISTA </w:t>
      </w:r>
      <w:r w:rsidRPr="00260C07">
        <w:rPr>
          <w:rFonts w:asciiTheme="minorHAnsi" w:hAnsiTheme="minorHAnsi" w:cstheme="minorHAnsi"/>
        </w:rPr>
        <w:t>con ocasión de la ejecución del presente Contrato.</w:t>
      </w:r>
    </w:p>
    <w:p w14:paraId="32F3B51D" w14:textId="77777777" w:rsidR="00983757" w:rsidRPr="00260C07" w:rsidRDefault="00983757" w:rsidP="00B45BFB">
      <w:pPr>
        <w:pStyle w:val="Textoindependiente"/>
        <w:spacing w:before="120" w:line="276" w:lineRule="auto"/>
        <w:ind w:right="-3"/>
        <w:rPr>
          <w:rFonts w:asciiTheme="minorHAnsi" w:hAnsiTheme="minorHAnsi" w:cstheme="minorHAnsi"/>
        </w:rPr>
      </w:pPr>
    </w:p>
    <w:p w14:paraId="5513F743" w14:textId="77777777" w:rsidR="00FA3CAC" w:rsidRPr="00FA3CAC" w:rsidRDefault="00FA3CAC" w:rsidP="00B45BFB">
      <w:pPr>
        <w:pStyle w:val="Prrafodelista"/>
        <w:numPr>
          <w:ilvl w:val="0"/>
          <w:numId w:val="12"/>
        </w:numPr>
        <w:tabs>
          <w:tab w:val="left" w:pos="707"/>
          <w:tab w:val="left" w:pos="709"/>
        </w:tabs>
        <w:spacing w:before="59" w:line="276" w:lineRule="auto"/>
        <w:ind w:right="-3"/>
        <w:jc w:val="both"/>
        <w:rPr>
          <w:rFonts w:asciiTheme="minorHAnsi" w:hAnsiTheme="minorHAnsi" w:cstheme="minorHAnsi"/>
        </w:rPr>
      </w:pPr>
      <w:r w:rsidRPr="00FA3CAC">
        <w:rPr>
          <w:rFonts w:asciiTheme="minorHAnsi" w:hAnsiTheme="minorHAnsi" w:cstheme="minorHAnsi"/>
        </w:rPr>
        <w:t>Las</w:t>
      </w:r>
      <w:r w:rsidRPr="00FA3CAC">
        <w:rPr>
          <w:rFonts w:asciiTheme="minorHAnsi" w:hAnsiTheme="minorHAnsi" w:cstheme="minorHAnsi"/>
          <w:spacing w:val="-13"/>
        </w:rPr>
        <w:t xml:space="preserve"> </w:t>
      </w:r>
      <w:r w:rsidRPr="00FA3CAC">
        <w:rPr>
          <w:rFonts w:asciiTheme="minorHAnsi" w:hAnsiTheme="minorHAnsi" w:cstheme="minorHAnsi"/>
        </w:rPr>
        <w:t>obligaciones</w:t>
      </w:r>
      <w:r w:rsidRPr="00FA3CAC">
        <w:rPr>
          <w:rFonts w:asciiTheme="minorHAnsi" w:hAnsiTheme="minorHAnsi" w:cstheme="minorHAnsi"/>
          <w:spacing w:val="-10"/>
        </w:rPr>
        <w:t xml:space="preserve"> </w:t>
      </w:r>
      <w:r w:rsidRPr="00FA3CAC">
        <w:rPr>
          <w:rFonts w:asciiTheme="minorHAnsi" w:hAnsiTheme="minorHAnsi" w:cstheme="minorHAnsi"/>
        </w:rPr>
        <w:t>de</w:t>
      </w:r>
      <w:r w:rsidRPr="00FA3CAC">
        <w:rPr>
          <w:rFonts w:asciiTheme="minorHAnsi" w:hAnsiTheme="minorHAnsi" w:cstheme="minorHAnsi"/>
          <w:spacing w:val="-12"/>
        </w:rPr>
        <w:t xml:space="preserve"> </w:t>
      </w:r>
      <w:r w:rsidRPr="00FA3CAC">
        <w:rPr>
          <w:rFonts w:asciiTheme="minorHAnsi" w:hAnsiTheme="minorHAnsi" w:cstheme="minorHAnsi"/>
        </w:rPr>
        <w:t>confidencialidad</w:t>
      </w:r>
      <w:r w:rsidRPr="00FA3CAC">
        <w:rPr>
          <w:rFonts w:asciiTheme="minorHAnsi" w:hAnsiTheme="minorHAnsi" w:cstheme="minorHAnsi"/>
          <w:spacing w:val="-11"/>
        </w:rPr>
        <w:t xml:space="preserve"> </w:t>
      </w:r>
      <w:r w:rsidRPr="00FA3CAC">
        <w:rPr>
          <w:rFonts w:asciiTheme="minorHAnsi" w:hAnsiTheme="minorHAnsi" w:cstheme="minorHAnsi"/>
        </w:rPr>
        <w:t>aquí</w:t>
      </w:r>
      <w:r w:rsidRPr="00FA3CAC">
        <w:rPr>
          <w:rFonts w:asciiTheme="minorHAnsi" w:hAnsiTheme="minorHAnsi" w:cstheme="minorHAnsi"/>
          <w:spacing w:val="-10"/>
        </w:rPr>
        <w:t xml:space="preserve"> </w:t>
      </w:r>
      <w:r w:rsidRPr="00FA3CAC">
        <w:rPr>
          <w:rFonts w:asciiTheme="minorHAnsi" w:hAnsiTheme="minorHAnsi" w:cstheme="minorHAnsi"/>
        </w:rPr>
        <w:t>señaladas</w:t>
      </w:r>
      <w:r w:rsidRPr="00FA3CAC">
        <w:rPr>
          <w:rFonts w:asciiTheme="minorHAnsi" w:hAnsiTheme="minorHAnsi" w:cstheme="minorHAnsi"/>
          <w:spacing w:val="-10"/>
        </w:rPr>
        <w:t xml:space="preserve"> </w:t>
      </w:r>
      <w:r w:rsidRPr="00FA3CAC">
        <w:rPr>
          <w:rFonts w:asciiTheme="minorHAnsi" w:hAnsiTheme="minorHAnsi" w:cstheme="minorHAnsi"/>
        </w:rPr>
        <w:t>deberán</w:t>
      </w:r>
      <w:r w:rsidRPr="00FA3CAC">
        <w:rPr>
          <w:rFonts w:asciiTheme="minorHAnsi" w:hAnsiTheme="minorHAnsi" w:cstheme="minorHAnsi"/>
          <w:spacing w:val="-11"/>
        </w:rPr>
        <w:t xml:space="preserve"> </w:t>
      </w:r>
      <w:r w:rsidRPr="00FA3CAC">
        <w:rPr>
          <w:rFonts w:asciiTheme="minorHAnsi" w:hAnsiTheme="minorHAnsi" w:cstheme="minorHAnsi"/>
        </w:rPr>
        <w:t>ser</w:t>
      </w:r>
      <w:r w:rsidRPr="00FA3CAC">
        <w:rPr>
          <w:rFonts w:asciiTheme="minorHAnsi" w:hAnsiTheme="minorHAnsi" w:cstheme="minorHAnsi"/>
          <w:spacing w:val="-12"/>
        </w:rPr>
        <w:t xml:space="preserve"> </w:t>
      </w:r>
      <w:r w:rsidRPr="00FA3CAC">
        <w:rPr>
          <w:rFonts w:asciiTheme="minorHAnsi" w:hAnsiTheme="minorHAnsi" w:cstheme="minorHAnsi"/>
        </w:rPr>
        <w:t>cumplidas</w:t>
      </w:r>
      <w:r w:rsidRPr="00FA3CAC">
        <w:rPr>
          <w:rFonts w:asciiTheme="minorHAnsi" w:hAnsiTheme="minorHAnsi" w:cstheme="minorHAnsi"/>
          <w:spacing w:val="-12"/>
        </w:rPr>
        <w:t xml:space="preserve"> </w:t>
      </w:r>
      <w:r w:rsidRPr="00FA3CAC">
        <w:rPr>
          <w:rFonts w:asciiTheme="minorHAnsi" w:hAnsiTheme="minorHAnsi" w:cstheme="minorHAnsi"/>
        </w:rPr>
        <w:t>indefinidamente</w:t>
      </w:r>
      <w:r w:rsidRPr="00FA3CAC">
        <w:rPr>
          <w:rFonts w:asciiTheme="minorHAnsi" w:hAnsiTheme="minorHAnsi" w:cstheme="minorHAnsi"/>
          <w:spacing w:val="-10"/>
        </w:rPr>
        <w:t xml:space="preserve"> </w:t>
      </w:r>
      <w:r w:rsidRPr="00FA3CAC">
        <w:rPr>
          <w:rFonts w:asciiTheme="minorHAnsi" w:hAnsiTheme="minorHAnsi" w:cstheme="minorHAnsi"/>
        </w:rPr>
        <w:t>en el tiempo, independientemente de la vigencia del Contrato. Las Partes reconocen y aceptan que su incumplimiento podrá dar lugar a la terminación anticipada del Contrato, la indemnización de perjuicios correspondientes y a la aplicación de sanciones por actos de competencia desleal y/o violación de los derechos de propiedad intelectual, de conformidad con lo establecido en la legislación colombiana.</w:t>
      </w:r>
    </w:p>
    <w:p w14:paraId="29F148A5" w14:textId="77777777" w:rsidR="00FA3CAC" w:rsidRDefault="00FA3CAC" w:rsidP="00B45BFB">
      <w:pPr>
        <w:pStyle w:val="Prrafodelista"/>
        <w:tabs>
          <w:tab w:val="left" w:pos="707"/>
          <w:tab w:val="left" w:pos="709"/>
        </w:tabs>
        <w:spacing w:line="276" w:lineRule="auto"/>
        <w:ind w:right="-3" w:firstLine="0"/>
        <w:jc w:val="left"/>
        <w:rPr>
          <w:rFonts w:asciiTheme="minorHAnsi" w:hAnsiTheme="minorHAnsi" w:cstheme="minorHAnsi"/>
        </w:rPr>
      </w:pPr>
    </w:p>
    <w:p w14:paraId="4A77E36A" w14:textId="7A019656" w:rsidR="00983757" w:rsidRPr="00D007BD" w:rsidRDefault="00000000" w:rsidP="00B45BFB">
      <w:pPr>
        <w:pStyle w:val="Prrafodelista"/>
        <w:numPr>
          <w:ilvl w:val="0"/>
          <w:numId w:val="12"/>
        </w:numPr>
        <w:tabs>
          <w:tab w:val="left" w:pos="707"/>
          <w:tab w:val="left" w:pos="709"/>
        </w:tabs>
        <w:spacing w:line="276" w:lineRule="auto"/>
        <w:ind w:right="-3"/>
        <w:jc w:val="both"/>
        <w:rPr>
          <w:rFonts w:asciiTheme="minorHAnsi" w:hAnsiTheme="minorHAnsi" w:cstheme="minorHAnsi"/>
        </w:rPr>
      </w:pPr>
      <w:r w:rsidRPr="00260C07">
        <w:rPr>
          <w:rFonts w:asciiTheme="minorHAnsi" w:hAnsiTheme="minorHAnsi" w:cstheme="minorHAnsi"/>
        </w:rPr>
        <w:t>La</w:t>
      </w:r>
      <w:r w:rsidRPr="00260C07">
        <w:rPr>
          <w:rFonts w:asciiTheme="minorHAnsi" w:hAnsiTheme="minorHAnsi" w:cstheme="minorHAnsi"/>
          <w:spacing w:val="-12"/>
        </w:rPr>
        <w:t xml:space="preserve"> </w:t>
      </w:r>
      <w:r w:rsidRPr="00260C07">
        <w:rPr>
          <w:rFonts w:asciiTheme="minorHAnsi" w:hAnsiTheme="minorHAnsi" w:cstheme="minorHAnsi"/>
        </w:rPr>
        <w:t>obligación</w:t>
      </w:r>
      <w:r w:rsidRPr="00260C07">
        <w:rPr>
          <w:rFonts w:asciiTheme="minorHAnsi" w:hAnsiTheme="minorHAnsi" w:cstheme="minorHAnsi"/>
          <w:spacing w:val="-12"/>
        </w:rPr>
        <w:t xml:space="preserve"> </w:t>
      </w:r>
      <w:r w:rsidRPr="00260C07">
        <w:rPr>
          <w:rFonts w:asciiTheme="minorHAnsi" w:hAnsiTheme="minorHAnsi" w:cstheme="minorHAnsi"/>
        </w:rPr>
        <w:t>de</w:t>
      </w:r>
      <w:r w:rsidRPr="00260C07">
        <w:rPr>
          <w:rFonts w:asciiTheme="minorHAnsi" w:hAnsiTheme="minorHAnsi" w:cstheme="minorHAnsi"/>
          <w:spacing w:val="-11"/>
        </w:rPr>
        <w:t xml:space="preserve"> </w:t>
      </w:r>
      <w:r w:rsidRPr="00260C07">
        <w:rPr>
          <w:rFonts w:asciiTheme="minorHAnsi" w:hAnsiTheme="minorHAnsi" w:cstheme="minorHAnsi"/>
        </w:rPr>
        <w:t>confidencialidad</w:t>
      </w:r>
      <w:r w:rsidRPr="00260C07">
        <w:rPr>
          <w:rFonts w:asciiTheme="minorHAnsi" w:hAnsiTheme="minorHAnsi" w:cstheme="minorHAnsi"/>
          <w:spacing w:val="-11"/>
        </w:rPr>
        <w:t xml:space="preserve"> </w:t>
      </w:r>
      <w:r w:rsidRPr="00260C07">
        <w:rPr>
          <w:rFonts w:asciiTheme="minorHAnsi" w:hAnsiTheme="minorHAnsi" w:cstheme="minorHAnsi"/>
        </w:rPr>
        <w:t>que</w:t>
      </w:r>
      <w:r w:rsidRPr="00260C07">
        <w:rPr>
          <w:rFonts w:asciiTheme="minorHAnsi" w:hAnsiTheme="minorHAnsi" w:cstheme="minorHAnsi"/>
          <w:spacing w:val="-9"/>
        </w:rPr>
        <w:t xml:space="preserve"> </w:t>
      </w:r>
      <w:r w:rsidRPr="00260C07">
        <w:rPr>
          <w:rFonts w:asciiTheme="minorHAnsi" w:hAnsiTheme="minorHAnsi" w:cstheme="minorHAnsi"/>
        </w:rPr>
        <w:t>adquiere</w:t>
      </w:r>
      <w:r w:rsidRPr="00260C07">
        <w:rPr>
          <w:rFonts w:asciiTheme="minorHAnsi" w:hAnsiTheme="minorHAnsi" w:cstheme="minorHAnsi"/>
          <w:spacing w:val="-11"/>
        </w:rPr>
        <w:t xml:space="preserve"> </w:t>
      </w:r>
      <w:r w:rsidRPr="00260C07">
        <w:rPr>
          <w:rFonts w:asciiTheme="minorHAnsi" w:hAnsiTheme="minorHAnsi" w:cstheme="minorHAnsi"/>
        </w:rPr>
        <w:t>el</w:t>
      </w:r>
      <w:r w:rsidRPr="00260C07">
        <w:rPr>
          <w:rFonts w:asciiTheme="minorHAnsi" w:hAnsiTheme="minorHAnsi" w:cstheme="minorHAnsi"/>
          <w:spacing w:val="-11"/>
        </w:rPr>
        <w:t xml:space="preserve"> </w:t>
      </w:r>
      <w:r w:rsidRPr="00260C07">
        <w:rPr>
          <w:rFonts w:asciiTheme="minorHAnsi" w:hAnsiTheme="minorHAnsi" w:cstheme="minorHAnsi"/>
          <w:b/>
        </w:rPr>
        <w:t>CONTRATISTA</w:t>
      </w:r>
      <w:r w:rsidRPr="00260C07">
        <w:rPr>
          <w:rFonts w:asciiTheme="minorHAnsi" w:hAnsiTheme="minorHAnsi" w:cstheme="minorHAnsi"/>
          <w:b/>
          <w:spacing w:val="-11"/>
        </w:rPr>
        <w:t xml:space="preserve"> </w:t>
      </w:r>
      <w:r w:rsidRPr="00260C07">
        <w:rPr>
          <w:rFonts w:asciiTheme="minorHAnsi" w:hAnsiTheme="minorHAnsi" w:cstheme="minorHAnsi"/>
        </w:rPr>
        <w:t>aplicará</w:t>
      </w:r>
      <w:r w:rsidRPr="00260C07">
        <w:rPr>
          <w:rFonts w:asciiTheme="minorHAnsi" w:hAnsiTheme="minorHAnsi" w:cstheme="minorHAnsi"/>
          <w:spacing w:val="-12"/>
        </w:rPr>
        <w:t xml:space="preserve"> </w:t>
      </w:r>
      <w:r w:rsidRPr="00260C07">
        <w:rPr>
          <w:rFonts w:asciiTheme="minorHAnsi" w:hAnsiTheme="minorHAnsi" w:cstheme="minorHAnsi"/>
        </w:rPr>
        <w:t>también</w:t>
      </w:r>
      <w:r w:rsidRPr="00260C07">
        <w:rPr>
          <w:rFonts w:asciiTheme="minorHAnsi" w:hAnsiTheme="minorHAnsi" w:cstheme="minorHAnsi"/>
          <w:spacing w:val="-12"/>
        </w:rPr>
        <w:t xml:space="preserve"> </w:t>
      </w:r>
      <w:r w:rsidRPr="00260C07">
        <w:rPr>
          <w:rFonts w:asciiTheme="minorHAnsi" w:hAnsiTheme="minorHAnsi" w:cstheme="minorHAnsi"/>
        </w:rPr>
        <w:t>con</w:t>
      </w:r>
      <w:r w:rsidRPr="00260C07">
        <w:rPr>
          <w:rFonts w:asciiTheme="minorHAnsi" w:hAnsiTheme="minorHAnsi" w:cstheme="minorHAnsi"/>
          <w:spacing w:val="-11"/>
        </w:rPr>
        <w:t xml:space="preserve"> </w:t>
      </w:r>
      <w:r w:rsidRPr="00260C07">
        <w:rPr>
          <w:rFonts w:asciiTheme="minorHAnsi" w:hAnsiTheme="minorHAnsi" w:cstheme="minorHAnsi"/>
        </w:rPr>
        <w:t xml:space="preserve">respecto de los formatos, esquemas, procedimientos y especificaciones sobre programas de software, modelos de operación, planes de calidad y procesos de negocio desarrollados por el </w:t>
      </w:r>
      <w:r w:rsidRPr="00260C07">
        <w:rPr>
          <w:rFonts w:asciiTheme="minorHAnsi" w:hAnsiTheme="minorHAnsi" w:cstheme="minorHAnsi"/>
          <w:b/>
        </w:rPr>
        <w:t xml:space="preserve">CONTRATANTE, por el FIDEICOMITENTE, </w:t>
      </w:r>
      <w:r w:rsidRPr="00260C07">
        <w:rPr>
          <w:rFonts w:asciiTheme="minorHAnsi" w:hAnsiTheme="minorHAnsi" w:cstheme="minorHAnsi"/>
        </w:rPr>
        <w:t xml:space="preserve">o por terceros, a los cuales tuviere acceso el </w:t>
      </w:r>
      <w:r w:rsidRPr="00260C07">
        <w:rPr>
          <w:rFonts w:asciiTheme="minorHAnsi" w:hAnsiTheme="minorHAnsi" w:cstheme="minorHAnsi"/>
          <w:b/>
          <w:spacing w:val="-2"/>
        </w:rPr>
        <w:t>CONTRATISTA</w:t>
      </w:r>
      <w:r w:rsidRPr="00260C07">
        <w:rPr>
          <w:rFonts w:asciiTheme="minorHAnsi" w:hAnsiTheme="minorHAnsi" w:cstheme="minorHAnsi"/>
          <w:spacing w:val="-2"/>
        </w:rPr>
        <w:t>.</w:t>
      </w:r>
    </w:p>
    <w:p w14:paraId="790E1527" w14:textId="77777777" w:rsidR="00D007BD" w:rsidRPr="00260C07" w:rsidRDefault="00D007BD" w:rsidP="00B45BFB">
      <w:pPr>
        <w:pStyle w:val="Prrafodelista"/>
        <w:tabs>
          <w:tab w:val="left" w:pos="707"/>
          <w:tab w:val="left" w:pos="709"/>
        </w:tabs>
        <w:spacing w:line="276" w:lineRule="auto"/>
        <w:ind w:right="-3" w:firstLine="0"/>
        <w:jc w:val="left"/>
        <w:rPr>
          <w:rFonts w:asciiTheme="minorHAnsi" w:hAnsiTheme="minorHAnsi" w:cstheme="minorHAnsi"/>
        </w:rPr>
      </w:pPr>
    </w:p>
    <w:p w14:paraId="745C3717" w14:textId="77777777" w:rsidR="00983757" w:rsidRDefault="00000000" w:rsidP="00B45BFB">
      <w:pPr>
        <w:pStyle w:val="Prrafodelista"/>
        <w:numPr>
          <w:ilvl w:val="0"/>
          <w:numId w:val="12"/>
        </w:numPr>
        <w:tabs>
          <w:tab w:val="left" w:pos="707"/>
          <w:tab w:val="left" w:pos="709"/>
        </w:tabs>
        <w:spacing w:before="62" w:line="276" w:lineRule="auto"/>
        <w:ind w:right="-3"/>
        <w:jc w:val="both"/>
        <w:rPr>
          <w:rFonts w:asciiTheme="minorHAnsi" w:hAnsiTheme="minorHAnsi" w:cstheme="minorHAnsi"/>
        </w:rPr>
      </w:pPr>
      <w:r w:rsidRPr="00260C07">
        <w:rPr>
          <w:rFonts w:asciiTheme="minorHAnsi" w:hAnsiTheme="minorHAnsi" w:cstheme="minorHAnsi"/>
        </w:rPr>
        <w:t xml:space="preserve">La obligación de confidencialidad no otorga al </w:t>
      </w:r>
      <w:r w:rsidRPr="00260C07">
        <w:rPr>
          <w:rFonts w:asciiTheme="minorHAnsi" w:hAnsiTheme="minorHAnsi" w:cstheme="minorHAnsi"/>
          <w:b/>
        </w:rPr>
        <w:t xml:space="preserve">CONTRATISTA </w:t>
      </w:r>
      <w:r w:rsidRPr="00260C07">
        <w:rPr>
          <w:rFonts w:asciiTheme="minorHAnsi" w:hAnsiTheme="minorHAnsi" w:cstheme="minorHAnsi"/>
        </w:rPr>
        <w:t xml:space="preserve">ningún tipo de derecho o autorización en relación con la información de </w:t>
      </w:r>
      <w:r w:rsidRPr="00260C07">
        <w:rPr>
          <w:rFonts w:asciiTheme="minorHAnsi" w:hAnsiTheme="minorHAnsi" w:cstheme="minorHAnsi"/>
          <w:b/>
        </w:rPr>
        <w:t>CONTRATANTE o del FIDEICOMITENTE</w:t>
      </w:r>
      <w:r w:rsidRPr="00260C07">
        <w:rPr>
          <w:rFonts w:asciiTheme="minorHAnsi" w:hAnsiTheme="minorHAnsi" w:cstheme="minorHAnsi"/>
        </w:rPr>
        <w:t>.</w:t>
      </w:r>
    </w:p>
    <w:p w14:paraId="56CFE312" w14:textId="77777777" w:rsidR="00D007BD" w:rsidRPr="00D007BD" w:rsidRDefault="00D007BD" w:rsidP="00B45BFB">
      <w:pPr>
        <w:tabs>
          <w:tab w:val="left" w:pos="707"/>
          <w:tab w:val="left" w:pos="709"/>
        </w:tabs>
        <w:spacing w:before="62" w:line="276" w:lineRule="auto"/>
        <w:ind w:right="-3"/>
        <w:rPr>
          <w:rFonts w:asciiTheme="minorHAnsi" w:hAnsiTheme="minorHAnsi" w:cstheme="minorHAnsi"/>
        </w:rPr>
      </w:pPr>
    </w:p>
    <w:p w14:paraId="6FE8A0EF" w14:textId="03DC951F" w:rsidR="00983757" w:rsidRPr="00F3003A" w:rsidRDefault="00000000" w:rsidP="00B45BFB">
      <w:pPr>
        <w:pStyle w:val="Prrafodelista"/>
        <w:numPr>
          <w:ilvl w:val="0"/>
          <w:numId w:val="12"/>
        </w:numPr>
        <w:tabs>
          <w:tab w:val="left" w:pos="707"/>
          <w:tab w:val="left" w:pos="709"/>
        </w:tabs>
        <w:spacing w:before="41" w:line="276" w:lineRule="auto"/>
        <w:ind w:right="-3"/>
        <w:jc w:val="both"/>
        <w:rPr>
          <w:rFonts w:asciiTheme="minorHAnsi" w:hAnsiTheme="minorHAnsi" w:cstheme="minorHAnsi"/>
        </w:rPr>
      </w:pPr>
      <w:r w:rsidRPr="00F3003A">
        <w:rPr>
          <w:rFonts w:asciiTheme="minorHAnsi" w:hAnsiTheme="minorHAnsi" w:cstheme="minorHAnsi"/>
        </w:rPr>
        <w:lastRenderedPageBreak/>
        <w:t>La</w:t>
      </w:r>
      <w:r w:rsidRPr="00F3003A">
        <w:rPr>
          <w:rFonts w:asciiTheme="minorHAnsi" w:hAnsiTheme="minorHAnsi" w:cstheme="minorHAnsi"/>
          <w:spacing w:val="-7"/>
        </w:rPr>
        <w:t xml:space="preserve"> </w:t>
      </w:r>
      <w:r w:rsidRPr="00F3003A">
        <w:rPr>
          <w:rFonts w:asciiTheme="minorHAnsi" w:hAnsiTheme="minorHAnsi" w:cstheme="minorHAnsi"/>
        </w:rPr>
        <w:t>información</w:t>
      </w:r>
      <w:r w:rsidRPr="00F3003A">
        <w:rPr>
          <w:rFonts w:asciiTheme="minorHAnsi" w:hAnsiTheme="minorHAnsi" w:cstheme="minorHAnsi"/>
          <w:spacing w:val="-10"/>
        </w:rPr>
        <w:t xml:space="preserve"> </w:t>
      </w:r>
      <w:r w:rsidRPr="00F3003A">
        <w:rPr>
          <w:rFonts w:asciiTheme="minorHAnsi" w:hAnsiTheme="minorHAnsi" w:cstheme="minorHAnsi"/>
        </w:rPr>
        <w:t>y/o</w:t>
      </w:r>
      <w:r w:rsidRPr="00F3003A">
        <w:rPr>
          <w:rFonts w:asciiTheme="minorHAnsi" w:hAnsiTheme="minorHAnsi" w:cstheme="minorHAnsi"/>
          <w:spacing w:val="-8"/>
        </w:rPr>
        <w:t xml:space="preserve"> </w:t>
      </w:r>
      <w:r w:rsidRPr="00F3003A">
        <w:rPr>
          <w:rFonts w:asciiTheme="minorHAnsi" w:hAnsiTheme="minorHAnsi" w:cstheme="minorHAnsi"/>
        </w:rPr>
        <w:t>documentos</w:t>
      </w:r>
      <w:r w:rsidRPr="00F3003A">
        <w:rPr>
          <w:rFonts w:asciiTheme="minorHAnsi" w:hAnsiTheme="minorHAnsi" w:cstheme="minorHAnsi"/>
          <w:spacing w:val="-7"/>
        </w:rPr>
        <w:t xml:space="preserve"> </w:t>
      </w:r>
      <w:r w:rsidRPr="00F3003A">
        <w:rPr>
          <w:rFonts w:asciiTheme="minorHAnsi" w:hAnsiTheme="minorHAnsi" w:cstheme="minorHAnsi"/>
        </w:rPr>
        <w:t>que</w:t>
      </w:r>
      <w:r w:rsidRPr="00F3003A">
        <w:rPr>
          <w:rFonts w:asciiTheme="minorHAnsi" w:hAnsiTheme="minorHAnsi" w:cstheme="minorHAnsi"/>
          <w:spacing w:val="-8"/>
        </w:rPr>
        <w:t xml:space="preserve"> </w:t>
      </w:r>
      <w:r w:rsidRPr="00F3003A">
        <w:rPr>
          <w:rFonts w:asciiTheme="minorHAnsi" w:hAnsiTheme="minorHAnsi" w:cstheme="minorHAnsi"/>
        </w:rPr>
        <w:t>se</w:t>
      </w:r>
      <w:r w:rsidRPr="00F3003A">
        <w:rPr>
          <w:rFonts w:asciiTheme="minorHAnsi" w:hAnsiTheme="minorHAnsi" w:cstheme="minorHAnsi"/>
          <w:spacing w:val="-8"/>
        </w:rPr>
        <w:t xml:space="preserve"> </w:t>
      </w:r>
      <w:r w:rsidRPr="00F3003A">
        <w:rPr>
          <w:rFonts w:asciiTheme="minorHAnsi" w:hAnsiTheme="minorHAnsi" w:cstheme="minorHAnsi"/>
        </w:rPr>
        <w:t>produzcan</w:t>
      </w:r>
      <w:r w:rsidRPr="00F3003A">
        <w:rPr>
          <w:rFonts w:asciiTheme="minorHAnsi" w:hAnsiTheme="minorHAnsi" w:cstheme="minorHAnsi"/>
          <w:spacing w:val="-7"/>
        </w:rPr>
        <w:t xml:space="preserve"> </w:t>
      </w:r>
      <w:r w:rsidRPr="00F3003A">
        <w:rPr>
          <w:rFonts w:asciiTheme="minorHAnsi" w:hAnsiTheme="minorHAnsi" w:cstheme="minorHAnsi"/>
        </w:rPr>
        <w:t>como</w:t>
      </w:r>
      <w:r w:rsidRPr="00F3003A">
        <w:rPr>
          <w:rFonts w:asciiTheme="minorHAnsi" w:hAnsiTheme="minorHAnsi" w:cstheme="minorHAnsi"/>
          <w:spacing w:val="-6"/>
        </w:rPr>
        <w:t xml:space="preserve"> </w:t>
      </w:r>
      <w:r w:rsidRPr="00F3003A">
        <w:rPr>
          <w:rFonts w:asciiTheme="minorHAnsi" w:hAnsiTheme="minorHAnsi" w:cstheme="minorHAnsi"/>
        </w:rPr>
        <w:t>resultado</w:t>
      </w:r>
      <w:r w:rsidRPr="00F3003A">
        <w:rPr>
          <w:rFonts w:asciiTheme="minorHAnsi" w:hAnsiTheme="minorHAnsi" w:cstheme="minorHAnsi"/>
          <w:spacing w:val="-8"/>
        </w:rPr>
        <w:t xml:space="preserve"> </w:t>
      </w:r>
      <w:r w:rsidRPr="00F3003A">
        <w:rPr>
          <w:rFonts w:asciiTheme="minorHAnsi" w:hAnsiTheme="minorHAnsi" w:cstheme="minorHAnsi"/>
        </w:rPr>
        <w:t>de</w:t>
      </w:r>
      <w:r w:rsidRPr="00F3003A">
        <w:rPr>
          <w:rFonts w:asciiTheme="minorHAnsi" w:hAnsiTheme="minorHAnsi" w:cstheme="minorHAnsi"/>
          <w:spacing w:val="-7"/>
        </w:rPr>
        <w:t xml:space="preserve"> </w:t>
      </w:r>
      <w:r w:rsidRPr="00F3003A">
        <w:rPr>
          <w:rFonts w:asciiTheme="minorHAnsi" w:hAnsiTheme="minorHAnsi" w:cstheme="minorHAnsi"/>
        </w:rPr>
        <w:t>la</w:t>
      </w:r>
      <w:r w:rsidRPr="00F3003A">
        <w:rPr>
          <w:rFonts w:asciiTheme="minorHAnsi" w:hAnsiTheme="minorHAnsi" w:cstheme="minorHAnsi"/>
          <w:spacing w:val="-9"/>
        </w:rPr>
        <w:t xml:space="preserve"> </w:t>
      </w:r>
      <w:r w:rsidRPr="00F3003A">
        <w:rPr>
          <w:rFonts w:asciiTheme="minorHAnsi" w:hAnsiTheme="minorHAnsi" w:cstheme="minorHAnsi"/>
        </w:rPr>
        <w:t>ejecución</w:t>
      </w:r>
      <w:r w:rsidRPr="00F3003A">
        <w:rPr>
          <w:rFonts w:asciiTheme="minorHAnsi" w:hAnsiTheme="minorHAnsi" w:cstheme="minorHAnsi"/>
          <w:spacing w:val="-12"/>
        </w:rPr>
        <w:t xml:space="preserve"> </w:t>
      </w:r>
      <w:r w:rsidRPr="00F3003A">
        <w:rPr>
          <w:rFonts w:asciiTheme="minorHAnsi" w:hAnsiTheme="minorHAnsi" w:cstheme="minorHAnsi"/>
        </w:rPr>
        <w:t>del</w:t>
      </w:r>
      <w:r w:rsidRPr="00F3003A">
        <w:rPr>
          <w:rFonts w:asciiTheme="minorHAnsi" w:hAnsiTheme="minorHAnsi" w:cstheme="minorHAnsi"/>
          <w:spacing w:val="-7"/>
        </w:rPr>
        <w:t xml:space="preserve"> </w:t>
      </w:r>
      <w:r w:rsidRPr="00F3003A">
        <w:rPr>
          <w:rFonts w:asciiTheme="minorHAnsi" w:hAnsiTheme="minorHAnsi" w:cstheme="minorHAnsi"/>
        </w:rPr>
        <w:t>presente Contrato</w:t>
      </w:r>
      <w:r w:rsidRPr="00F3003A">
        <w:rPr>
          <w:rFonts w:asciiTheme="minorHAnsi" w:hAnsiTheme="minorHAnsi" w:cstheme="minorHAnsi"/>
          <w:spacing w:val="-9"/>
        </w:rPr>
        <w:t xml:space="preserve"> </w:t>
      </w:r>
      <w:r w:rsidRPr="00F3003A">
        <w:rPr>
          <w:rFonts w:asciiTheme="minorHAnsi" w:hAnsiTheme="minorHAnsi" w:cstheme="minorHAnsi"/>
        </w:rPr>
        <w:t>es</w:t>
      </w:r>
      <w:r w:rsidRPr="00F3003A">
        <w:rPr>
          <w:rFonts w:asciiTheme="minorHAnsi" w:hAnsiTheme="minorHAnsi" w:cstheme="minorHAnsi"/>
          <w:spacing w:val="-10"/>
        </w:rPr>
        <w:t xml:space="preserve"> </w:t>
      </w:r>
      <w:r w:rsidRPr="00F3003A">
        <w:rPr>
          <w:rFonts w:asciiTheme="minorHAnsi" w:hAnsiTheme="minorHAnsi" w:cstheme="minorHAnsi"/>
        </w:rPr>
        <w:t>de</w:t>
      </w:r>
      <w:r w:rsidRPr="00F3003A">
        <w:rPr>
          <w:rFonts w:asciiTheme="minorHAnsi" w:hAnsiTheme="minorHAnsi" w:cstheme="minorHAnsi"/>
          <w:spacing w:val="-9"/>
        </w:rPr>
        <w:t xml:space="preserve"> </w:t>
      </w:r>
      <w:r w:rsidRPr="00F3003A">
        <w:rPr>
          <w:rFonts w:asciiTheme="minorHAnsi" w:hAnsiTheme="minorHAnsi" w:cstheme="minorHAnsi"/>
        </w:rPr>
        <w:t>propiedad</w:t>
      </w:r>
      <w:r w:rsidRPr="00F3003A">
        <w:rPr>
          <w:rFonts w:asciiTheme="minorHAnsi" w:hAnsiTheme="minorHAnsi" w:cstheme="minorHAnsi"/>
          <w:spacing w:val="-11"/>
        </w:rPr>
        <w:t xml:space="preserve"> </w:t>
      </w:r>
      <w:r w:rsidRPr="00F3003A">
        <w:rPr>
          <w:rFonts w:asciiTheme="minorHAnsi" w:hAnsiTheme="minorHAnsi" w:cstheme="minorHAnsi"/>
        </w:rPr>
        <w:t>del</w:t>
      </w:r>
      <w:r w:rsidRPr="00F3003A">
        <w:rPr>
          <w:rFonts w:asciiTheme="minorHAnsi" w:hAnsiTheme="minorHAnsi" w:cstheme="minorHAnsi"/>
          <w:spacing w:val="-8"/>
        </w:rPr>
        <w:t xml:space="preserve"> </w:t>
      </w:r>
      <w:r w:rsidRPr="00F3003A">
        <w:rPr>
          <w:rFonts w:asciiTheme="minorHAnsi" w:hAnsiTheme="minorHAnsi" w:cstheme="minorHAnsi"/>
          <w:b/>
        </w:rPr>
        <w:t>CONTRATANTE</w:t>
      </w:r>
      <w:r w:rsidRPr="00F3003A">
        <w:rPr>
          <w:rFonts w:asciiTheme="minorHAnsi" w:hAnsiTheme="minorHAnsi" w:cstheme="minorHAnsi"/>
          <w:b/>
          <w:spacing w:val="-12"/>
        </w:rPr>
        <w:t xml:space="preserve"> </w:t>
      </w:r>
      <w:r w:rsidRPr="00F3003A">
        <w:rPr>
          <w:rFonts w:asciiTheme="minorHAnsi" w:hAnsiTheme="minorHAnsi" w:cstheme="minorHAnsi"/>
          <w:b/>
        </w:rPr>
        <w:t>y</w:t>
      </w:r>
      <w:r w:rsidRPr="00F3003A">
        <w:rPr>
          <w:rFonts w:asciiTheme="minorHAnsi" w:hAnsiTheme="minorHAnsi" w:cstheme="minorHAnsi"/>
          <w:b/>
          <w:spacing w:val="-9"/>
        </w:rPr>
        <w:t xml:space="preserve"> </w:t>
      </w:r>
      <w:r w:rsidRPr="00F3003A">
        <w:rPr>
          <w:rFonts w:asciiTheme="minorHAnsi" w:hAnsiTheme="minorHAnsi" w:cstheme="minorHAnsi"/>
          <w:b/>
        </w:rPr>
        <w:t>del</w:t>
      </w:r>
      <w:r w:rsidRPr="00F3003A">
        <w:rPr>
          <w:rFonts w:asciiTheme="minorHAnsi" w:hAnsiTheme="minorHAnsi" w:cstheme="minorHAnsi"/>
          <w:b/>
          <w:spacing w:val="-9"/>
        </w:rPr>
        <w:t xml:space="preserve"> </w:t>
      </w:r>
      <w:r w:rsidRPr="00F3003A">
        <w:rPr>
          <w:rFonts w:asciiTheme="minorHAnsi" w:hAnsiTheme="minorHAnsi" w:cstheme="minorHAnsi"/>
          <w:b/>
        </w:rPr>
        <w:t>FIDEICOMITENTE,</w:t>
      </w:r>
      <w:r w:rsidRPr="00F3003A">
        <w:rPr>
          <w:rFonts w:asciiTheme="minorHAnsi" w:hAnsiTheme="minorHAnsi" w:cstheme="minorHAnsi"/>
          <w:b/>
          <w:spacing w:val="-7"/>
        </w:rPr>
        <w:t xml:space="preserve"> </w:t>
      </w:r>
      <w:r w:rsidRPr="00F3003A">
        <w:rPr>
          <w:rFonts w:asciiTheme="minorHAnsi" w:hAnsiTheme="minorHAnsi" w:cstheme="minorHAnsi"/>
        </w:rPr>
        <w:t>por</w:t>
      </w:r>
      <w:r w:rsidRPr="00F3003A">
        <w:rPr>
          <w:rFonts w:asciiTheme="minorHAnsi" w:hAnsiTheme="minorHAnsi" w:cstheme="minorHAnsi"/>
          <w:spacing w:val="-10"/>
        </w:rPr>
        <w:t xml:space="preserve"> </w:t>
      </w:r>
      <w:r w:rsidRPr="00F3003A">
        <w:rPr>
          <w:rFonts w:asciiTheme="minorHAnsi" w:hAnsiTheme="minorHAnsi" w:cstheme="minorHAnsi"/>
        </w:rPr>
        <w:t>lo</w:t>
      </w:r>
      <w:r w:rsidRPr="00F3003A">
        <w:rPr>
          <w:rFonts w:asciiTheme="minorHAnsi" w:hAnsiTheme="minorHAnsi" w:cstheme="minorHAnsi"/>
          <w:spacing w:val="-9"/>
        </w:rPr>
        <w:t xml:space="preserve"> </w:t>
      </w:r>
      <w:r w:rsidRPr="00F3003A">
        <w:rPr>
          <w:rFonts w:asciiTheme="minorHAnsi" w:hAnsiTheme="minorHAnsi" w:cstheme="minorHAnsi"/>
        </w:rPr>
        <w:t>cual</w:t>
      </w:r>
      <w:r w:rsidRPr="00F3003A">
        <w:rPr>
          <w:rFonts w:asciiTheme="minorHAnsi" w:hAnsiTheme="minorHAnsi" w:cstheme="minorHAnsi"/>
          <w:spacing w:val="-10"/>
        </w:rPr>
        <w:t xml:space="preserve"> </w:t>
      </w:r>
      <w:r w:rsidRPr="00F3003A">
        <w:rPr>
          <w:rFonts w:asciiTheme="minorHAnsi" w:hAnsiTheme="minorHAnsi" w:cstheme="minorHAnsi"/>
        </w:rPr>
        <w:t>su</w:t>
      </w:r>
      <w:r w:rsidRPr="00F3003A">
        <w:rPr>
          <w:rFonts w:asciiTheme="minorHAnsi" w:hAnsiTheme="minorHAnsi" w:cstheme="minorHAnsi"/>
          <w:spacing w:val="-11"/>
        </w:rPr>
        <w:t xml:space="preserve"> </w:t>
      </w:r>
      <w:r w:rsidRPr="00F3003A">
        <w:rPr>
          <w:rFonts w:asciiTheme="minorHAnsi" w:hAnsiTheme="minorHAnsi" w:cstheme="minorHAnsi"/>
        </w:rPr>
        <w:t>divulgación</w:t>
      </w:r>
      <w:r w:rsidR="00F3003A" w:rsidRPr="00F3003A">
        <w:rPr>
          <w:rFonts w:asciiTheme="minorHAnsi" w:hAnsiTheme="minorHAnsi" w:cstheme="minorHAnsi"/>
        </w:rPr>
        <w:t xml:space="preserve"> </w:t>
      </w:r>
      <w:r w:rsidRPr="00F3003A">
        <w:rPr>
          <w:rFonts w:asciiTheme="minorHAnsi" w:hAnsiTheme="minorHAnsi" w:cstheme="minorHAnsi"/>
        </w:rPr>
        <w:t xml:space="preserve">a terceros o incluso a personal del </w:t>
      </w:r>
      <w:r w:rsidRPr="00F3003A">
        <w:rPr>
          <w:rFonts w:asciiTheme="minorHAnsi" w:hAnsiTheme="minorHAnsi" w:cstheme="minorHAnsi"/>
          <w:b/>
        </w:rPr>
        <w:t xml:space="preserve">CONTRATISTA </w:t>
      </w:r>
      <w:r w:rsidRPr="00F3003A">
        <w:rPr>
          <w:rFonts w:asciiTheme="minorHAnsi" w:hAnsiTheme="minorHAnsi" w:cstheme="minorHAnsi"/>
        </w:rPr>
        <w:t xml:space="preserve">no vinculado directamente con la ejecución del Contrato, deberá contar con la previa autorización de </w:t>
      </w:r>
      <w:r w:rsidRPr="00F3003A">
        <w:rPr>
          <w:rFonts w:asciiTheme="minorHAnsi" w:hAnsiTheme="minorHAnsi" w:cstheme="minorHAnsi"/>
          <w:b/>
        </w:rPr>
        <w:t>CONTRATANTE</w:t>
      </w:r>
      <w:r w:rsidRPr="00F3003A">
        <w:rPr>
          <w:rFonts w:asciiTheme="minorHAnsi" w:hAnsiTheme="minorHAnsi" w:cstheme="minorHAnsi"/>
        </w:rPr>
        <w:t>.</w:t>
      </w:r>
    </w:p>
    <w:p w14:paraId="1B239835" w14:textId="77777777" w:rsidR="00D007BD" w:rsidRPr="00260C07" w:rsidRDefault="00D007BD" w:rsidP="00B45BFB">
      <w:pPr>
        <w:pStyle w:val="Textoindependiente"/>
        <w:spacing w:before="41" w:line="276" w:lineRule="auto"/>
        <w:ind w:right="-3"/>
        <w:rPr>
          <w:rFonts w:asciiTheme="minorHAnsi" w:hAnsiTheme="minorHAnsi" w:cstheme="minorHAnsi"/>
        </w:rPr>
      </w:pPr>
    </w:p>
    <w:p w14:paraId="4A72E929" w14:textId="77777777" w:rsidR="00983757" w:rsidRPr="00260C07" w:rsidRDefault="00000000" w:rsidP="00B45BFB">
      <w:pPr>
        <w:pStyle w:val="Prrafodelista"/>
        <w:numPr>
          <w:ilvl w:val="0"/>
          <w:numId w:val="12"/>
        </w:numPr>
        <w:tabs>
          <w:tab w:val="left" w:pos="709"/>
        </w:tabs>
        <w:spacing w:before="58" w:line="276" w:lineRule="auto"/>
        <w:ind w:right="-3" w:hanging="427"/>
        <w:rPr>
          <w:rFonts w:asciiTheme="minorHAnsi" w:hAnsiTheme="minorHAnsi" w:cstheme="minorHAnsi"/>
        </w:rPr>
      </w:pPr>
      <w:r w:rsidRPr="00260C07">
        <w:rPr>
          <w:rFonts w:asciiTheme="minorHAnsi" w:hAnsiTheme="minorHAnsi" w:cstheme="minorHAnsi"/>
        </w:rPr>
        <w:t>La</w:t>
      </w:r>
      <w:r w:rsidRPr="00260C07">
        <w:rPr>
          <w:rFonts w:asciiTheme="minorHAnsi" w:hAnsiTheme="minorHAnsi" w:cstheme="minorHAnsi"/>
          <w:spacing w:val="-4"/>
        </w:rPr>
        <w:t xml:space="preserve"> </w:t>
      </w:r>
      <w:r w:rsidRPr="00260C07">
        <w:rPr>
          <w:rFonts w:asciiTheme="minorHAnsi" w:hAnsiTheme="minorHAnsi" w:cstheme="minorHAnsi"/>
        </w:rPr>
        <w:t>obligación</w:t>
      </w:r>
      <w:r w:rsidRPr="00260C07">
        <w:rPr>
          <w:rFonts w:asciiTheme="minorHAnsi" w:hAnsiTheme="minorHAnsi" w:cstheme="minorHAnsi"/>
          <w:spacing w:val="-4"/>
        </w:rPr>
        <w:t xml:space="preserve"> </w:t>
      </w:r>
      <w:r w:rsidRPr="00260C07">
        <w:rPr>
          <w:rFonts w:asciiTheme="minorHAnsi" w:hAnsiTheme="minorHAnsi" w:cstheme="minorHAnsi"/>
        </w:rPr>
        <w:t>de</w:t>
      </w:r>
      <w:r w:rsidRPr="00260C07">
        <w:rPr>
          <w:rFonts w:asciiTheme="minorHAnsi" w:hAnsiTheme="minorHAnsi" w:cstheme="minorHAnsi"/>
          <w:spacing w:val="-5"/>
        </w:rPr>
        <w:t xml:space="preserve"> </w:t>
      </w:r>
      <w:r w:rsidRPr="00260C07">
        <w:rPr>
          <w:rFonts w:asciiTheme="minorHAnsi" w:hAnsiTheme="minorHAnsi" w:cstheme="minorHAnsi"/>
        </w:rPr>
        <w:t>confidencialidad</w:t>
      </w:r>
      <w:r w:rsidRPr="00260C07">
        <w:rPr>
          <w:rFonts w:asciiTheme="minorHAnsi" w:hAnsiTheme="minorHAnsi" w:cstheme="minorHAnsi"/>
          <w:spacing w:val="-4"/>
        </w:rPr>
        <w:t xml:space="preserve"> </w:t>
      </w:r>
      <w:r w:rsidRPr="00260C07">
        <w:rPr>
          <w:rFonts w:asciiTheme="minorHAnsi" w:hAnsiTheme="minorHAnsi" w:cstheme="minorHAnsi"/>
        </w:rPr>
        <w:t>no</w:t>
      </w:r>
      <w:r w:rsidRPr="00260C07">
        <w:rPr>
          <w:rFonts w:asciiTheme="minorHAnsi" w:hAnsiTheme="minorHAnsi" w:cstheme="minorHAnsi"/>
          <w:spacing w:val="-3"/>
        </w:rPr>
        <w:t xml:space="preserve"> </w:t>
      </w:r>
      <w:r w:rsidRPr="00260C07">
        <w:rPr>
          <w:rFonts w:asciiTheme="minorHAnsi" w:hAnsiTheme="minorHAnsi" w:cstheme="minorHAnsi"/>
        </w:rPr>
        <w:t>se</w:t>
      </w:r>
      <w:r w:rsidRPr="00260C07">
        <w:rPr>
          <w:rFonts w:asciiTheme="minorHAnsi" w:hAnsiTheme="minorHAnsi" w:cstheme="minorHAnsi"/>
          <w:spacing w:val="-5"/>
        </w:rPr>
        <w:t xml:space="preserve"> </w:t>
      </w:r>
      <w:r w:rsidRPr="00260C07">
        <w:rPr>
          <w:rFonts w:asciiTheme="minorHAnsi" w:hAnsiTheme="minorHAnsi" w:cstheme="minorHAnsi"/>
        </w:rPr>
        <w:t>aplicará</w:t>
      </w:r>
      <w:r w:rsidRPr="00260C07">
        <w:rPr>
          <w:rFonts w:asciiTheme="minorHAnsi" w:hAnsiTheme="minorHAnsi" w:cstheme="minorHAnsi"/>
          <w:spacing w:val="-4"/>
        </w:rPr>
        <w:t xml:space="preserve"> </w:t>
      </w:r>
      <w:r w:rsidRPr="00260C07">
        <w:rPr>
          <w:rFonts w:asciiTheme="minorHAnsi" w:hAnsiTheme="minorHAnsi" w:cstheme="minorHAnsi"/>
        </w:rPr>
        <w:t>a</w:t>
      </w:r>
      <w:r w:rsidRPr="00260C07">
        <w:rPr>
          <w:rFonts w:asciiTheme="minorHAnsi" w:hAnsiTheme="minorHAnsi" w:cstheme="minorHAnsi"/>
          <w:spacing w:val="-5"/>
        </w:rPr>
        <w:t xml:space="preserve"> </w:t>
      </w:r>
      <w:r w:rsidRPr="00260C07">
        <w:rPr>
          <w:rFonts w:asciiTheme="minorHAnsi" w:hAnsiTheme="minorHAnsi" w:cstheme="minorHAnsi"/>
        </w:rPr>
        <w:t>aquella</w:t>
      </w:r>
      <w:r w:rsidRPr="00260C07">
        <w:rPr>
          <w:rFonts w:asciiTheme="minorHAnsi" w:hAnsiTheme="minorHAnsi" w:cstheme="minorHAnsi"/>
          <w:spacing w:val="-3"/>
        </w:rPr>
        <w:t xml:space="preserve"> </w:t>
      </w:r>
      <w:r w:rsidRPr="00260C07">
        <w:rPr>
          <w:rFonts w:asciiTheme="minorHAnsi" w:hAnsiTheme="minorHAnsi" w:cstheme="minorHAnsi"/>
        </w:rPr>
        <w:t>información</w:t>
      </w:r>
      <w:r w:rsidRPr="00260C07">
        <w:rPr>
          <w:rFonts w:asciiTheme="minorHAnsi" w:hAnsiTheme="minorHAnsi" w:cstheme="minorHAnsi"/>
          <w:spacing w:val="-4"/>
        </w:rPr>
        <w:t xml:space="preserve"> que:</w:t>
      </w:r>
    </w:p>
    <w:p w14:paraId="356798F2" w14:textId="77777777" w:rsidR="00983757" w:rsidRPr="00260C07" w:rsidRDefault="00983757" w:rsidP="00B45BFB">
      <w:pPr>
        <w:pStyle w:val="Textoindependiente"/>
        <w:spacing w:before="120" w:line="276" w:lineRule="auto"/>
        <w:ind w:right="-3"/>
        <w:rPr>
          <w:rFonts w:asciiTheme="minorHAnsi" w:hAnsiTheme="minorHAnsi" w:cstheme="minorHAnsi"/>
        </w:rPr>
      </w:pPr>
    </w:p>
    <w:p w14:paraId="62634797" w14:textId="77777777" w:rsidR="00983757" w:rsidRPr="00260C07" w:rsidRDefault="00000000" w:rsidP="00B45BFB">
      <w:pPr>
        <w:pStyle w:val="Prrafodelista"/>
        <w:numPr>
          <w:ilvl w:val="0"/>
          <w:numId w:val="11"/>
        </w:numPr>
        <w:tabs>
          <w:tab w:val="left" w:pos="1275"/>
        </w:tabs>
        <w:spacing w:before="1" w:line="276" w:lineRule="auto"/>
        <w:ind w:right="-3"/>
        <w:jc w:val="left"/>
        <w:rPr>
          <w:rFonts w:asciiTheme="minorHAnsi" w:hAnsiTheme="minorHAnsi" w:cstheme="minorHAnsi"/>
        </w:rPr>
      </w:pPr>
      <w:r w:rsidRPr="00260C07">
        <w:rPr>
          <w:rFonts w:asciiTheme="minorHAnsi" w:hAnsiTheme="minorHAnsi" w:cstheme="minorHAnsi"/>
        </w:rPr>
        <w:t>Es</w:t>
      </w:r>
      <w:r w:rsidRPr="00260C07">
        <w:rPr>
          <w:rFonts w:asciiTheme="minorHAnsi" w:hAnsiTheme="minorHAnsi" w:cstheme="minorHAnsi"/>
          <w:spacing w:val="-4"/>
        </w:rPr>
        <w:t xml:space="preserve"> </w:t>
      </w:r>
      <w:r w:rsidRPr="00260C07">
        <w:rPr>
          <w:rFonts w:asciiTheme="minorHAnsi" w:hAnsiTheme="minorHAnsi" w:cstheme="minorHAnsi"/>
        </w:rPr>
        <w:t>de</w:t>
      </w:r>
      <w:r w:rsidRPr="00260C07">
        <w:rPr>
          <w:rFonts w:asciiTheme="minorHAnsi" w:hAnsiTheme="minorHAnsi" w:cstheme="minorHAnsi"/>
          <w:spacing w:val="-3"/>
        </w:rPr>
        <w:t xml:space="preserve"> </w:t>
      </w:r>
      <w:r w:rsidRPr="00260C07">
        <w:rPr>
          <w:rFonts w:asciiTheme="minorHAnsi" w:hAnsiTheme="minorHAnsi" w:cstheme="minorHAnsi"/>
        </w:rPr>
        <w:t>dominio</w:t>
      </w:r>
      <w:r w:rsidRPr="00260C07">
        <w:rPr>
          <w:rFonts w:asciiTheme="minorHAnsi" w:hAnsiTheme="minorHAnsi" w:cstheme="minorHAnsi"/>
          <w:spacing w:val="-3"/>
        </w:rPr>
        <w:t xml:space="preserve"> </w:t>
      </w:r>
      <w:r w:rsidRPr="00260C07">
        <w:rPr>
          <w:rFonts w:asciiTheme="minorHAnsi" w:hAnsiTheme="minorHAnsi" w:cstheme="minorHAnsi"/>
        </w:rPr>
        <w:t>público</w:t>
      </w:r>
      <w:r w:rsidRPr="00260C07">
        <w:rPr>
          <w:rFonts w:asciiTheme="minorHAnsi" w:hAnsiTheme="minorHAnsi" w:cstheme="minorHAnsi"/>
          <w:spacing w:val="-4"/>
        </w:rPr>
        <w:t xml:space="preserve"> </w:t>
      </w:r>
      <w:r w:rsidRPr="00260C07">
        <w:rPr>
          <w:rFonts w:asciiTheme="minorHAnsi" w:hAnsiTheme="minorHAnsi" w:cstheme="minorHAnsi"/>
        </w:rPr>
        <w:t>o</w:t>
      </w:r>
      <w:r w:rsidRPr="00260C07">
        <w:rPr>
          <w:rFonts w:asciiTheme="minorHAnsi" w:hAnsiTheme="minorHAnsi" w:cstheme="minorHAnsi"/>
          <w:spacing w:val="-5"/>
        </w:rPr>
        <w:t xml:space="preserve"> </w:t>
      </w:r>
      <w:r w:rsidRPr="00260C07">
        <w:rPr>
          <w:rFonts w:asciiTheme="minorHAnsi" w:hAnsiTheme="minorHAnsi" w:cstheme="minorHAnsi"/>
        </w:rPr>
        <w:t>está</w:t>
      </w:r>
      <w:r w:rsidRPr="00260C07">
        <w:rPr>
          <w:rFonts w:asciiTheme="minorHAnsi" w:hAnsiTheme="minorHAnsi" w:cstheme="minorHAnsi"/>
          <w:spacing w:val="-3"/>
        </w:rPr>
        <w:t xml:space="preserve"> </w:t>
      </w:r>
      <w:r w:rsidRPr="00260C07">
        <w:rPr>
          <w:rFonts w:asciiTheme="minorHAnsi" w:hAnsiTheme="minorHAnsi" w:cstheme="minorHAnsi"/>
        </w:rPr>
        <w:t>clasificada</w:t>
      </w:r>
      <w:r w:rsidRPr="00260C07">
        <w:rPr>
          <w:rFonts w:asciiTheme="minorHAnsi" w:hAnsiTheme="minorHAnsi" w:cstheme="minorHAnsi"/>
          <w:spacing w:val="-4"/>
        </w:rPr>
        <w:t xml:space="preserve"> </w:t>
      </w:r>
      <w:r w:rsidRPr="00260C07">
        <w:rPr>
          <w:rFonts w:asciiTheme="minorHAnsi" w:hAnsiTheme="minorHAnsi" w:cstheme="minorHAnsi"/>
        </w:rPr>
        <w:t>como</w:t>
      </w:r>
      <w:r w:rsidRPr="00260C07">
        <w:rPr>
          <w:rFonts w:asciiTheme="minorHAnsi" w:hAnsiTheme="minorHAnsi" w:cstheme="minorHAnsi"/>
          <w:spacing w:val="-2"/>
        </w:rPr>
        <w:t xml:space="preserve"> pública.</w:t>
      </w:r>
    </w:p>
    <w:p w14:paraId="15BE573B" w14:textId="77777777" w:rsidR="00983757" w:rsidRPr="00260C07" w:rsidRDefault="00000000" w:rsidP="00B45BFB">
      <w:pPr>
        <w:pStyle w:val="Prrafodelista"/>
        <w:numPr>
          <w:ilvl w:val="0"/>
          <w:numId w:val="11"/>
        </w:numPr>
        <w:tabs>
          <w:tab w:val="left" w:pos="1275"/>
        </w:tabs>
        <w:spacing w:before="60" w:line="276" w:lineRule="auto"/>
        <w:ind w:right="-3" w:hanging="440"/>
        <w:jc w:val="left"/>
        <w:rPr>
          <w:rFonts w:asciiTheme="minorHAnsi" w:hAnsiTheme="minorHAnsi" w:cstheme="minorHAnsi"/>
        </w:rPr>
      </w:pPr>
      <w:r w:rsidRPr="00260C07">
        <w:rPr>
          <w:rFonts w:asciiTheme="minorHAnsi" w:hAnsiTheme="minorHAnsi" w:cstheme="minorHAnsi"/>
        </w:rPr>
        <w:t>Ha</w:t>
      </w:r>
      <w:r w:rsidRPr="00260C07">
        <w:rPr>
          <w:rFonts w:asciiTheme="minorHAnsi" w:hAnsiTheme="minorHAnsi" w:cstheme="minorHAnsi"/>
          <w:spacing w:val="40"/>
        </w:rPr>
        <w:t xml:space="preserve"> </w:t>
      </w:r>
      <w:r w:rsidRPr="00260C07">
        <w:rPr>
          <w:rFonts w:asciiTheme="minorHAnsi" w:hAnsiTheme="minorHAnsi" w:cstheme="minorHAnsi"/>
        </w:rPr>
        <w:t>sido</w:t>
      </w:r>
      <w:r w:rsidRPr="00260C07">
        <w:rPr>
          <w:rFonts w:asciiTheme="minorHAnsi" w:hAnsiTheme="minorHAnsi" w:cstheme="minorHAnsi"/>
          <w:spacing w:val="40"/>
        </w:rPr>
        <w:t xml:space="preserve"> </w:t>
      </w:r>
      <w:r w:rsidRPr="00260C07">
        <w:rPr>
          <w:rFonts w:asciiTheme="minorHAnsi" w:hAnsiTheme="minorHAnsi" w:cstheme="minorHAnsi"/>
        </w:rPr>
        <w:t>legalmente</w:t>
      </w:r>
      <w:r w:rsidRPr="00260C07">
        <w:rPr>
          <w:rFonts w:asciiTheme="minorHAnsi" w:hAnsiTheme="minorHAnsi" w:cstheme="minorHAnsi"/>
          <w:spacing w:val="40"/>
        </w:rPr>
        <w:t xml:space="preserve"> </w:t>
      </w:r>
      <w:r w:rsidRPr="00260C07">
        <w:rPr>
          <w:rFonts w:asciiTheme="minorHAnsi" w:hAnsiTheme="minorHAnsi" w:cstheme="minorHAnsi"/>
        </w:rPr>
        <w:t>divulgada</w:t>
      </w:r>
      <w:r w:rsidRPr="00260C07">
        <w:rPr>
          <w:rFonts w:asciiTheme="minorHAnsi" w:hAnsiTheme="minorHAnsi" w:cstheme="minorHAnsi"/>
          <w:spacing w:val="40"/>
        </w:rPr>
        <w:t xml:space="preserve"> </w:t>
      </w:r>
      <w:r w:rsidRPr="00260C07">
        <w:rPr>
          <w:rFonts w:asciiTheme="minorHAnsi" w:hAnsiTheme="minorHAnsi" w:cstheme="minorHAnsi"/>
        </w:rPr>
        <w:t>por</w:t>
      </w:r>
      <w:r w:rsidRPr="00260C07">
        <w:rPr>
          <w:rFonts w:asciiTheme="minorHAnsi" w:hAnsiTheme="minorHAnsi" w:cstheme="minorHAnsi"/>
          <w:spacing w:val="40"/>
        </w:rPr>
        <w:t xml:space="preserve"> </w:t>
      </w:r>
      <w:r w:rsidRPr="00260C07">
        <w:rPr>
          <w:rFonts w:asciiTheme="minorHAnsi" w:hAnsiTheme="minorHAnsi" w:cstheme="minorHAnsi"/>
        </w:rPr>
        <w:t>una</w:t>
      </w:r>
      <w:r w:rsidRPr="00260C07">
        <w:rPr>
          <w:rFonts w:asciiTheme="minorHAnsi" w:hAnsiTheme="minorHAnsi" w:cstheme="minorHAnsi"/>
          <w:spacing w:val="40"/>
        </w:rPr>
        <w:t xml:space="preserve"> </w:t>
      </w:r>
      <w:r w:rsidRPr="00260C07">
        <w:rPr>
          <w:rFonts w:asciiTheme="minorHAnsi" w:hAnsiTheme="minorHAnsi" w:cstheme="minorHAnsi"/>
        </w:rPr>
        <w:t>tercera</w:t>
      </w:r>
      <w:r w:rsidRPr="00260C07">
        <w:rPr>
          <w:rFonts w:asciiTheme="minorHAnsi" w:hAnsiTheme="minorHAnsi" w:cstheme="minorHAnsi"/>
          <w:spacing w:val="40"/>
        </w:rPr>
        <w:t xml:space="preserve"> </w:t>
      </w:r>
      <w:r w:rsidRPr="00260C07">
        <w:rPr>
          <w:rFonts w:asciiTheme="minorHAnsi" w:hAnsiTheme="minorHAnsi" w:cstheme="minorHAnsi"/>
        </w:rPr>
        <w:t>persona</w:t>
      </w:r>
      <w:r w:rsidRPr="00260C07">
        <w:rPr>
          <w:rFonts w:asciiTheme="minorHAnsi" w:hAnsiTheme="minorHAnsi" w:cstheme="minorHAnsi"/>
          <w:spacing w:val="40"/>
        </w:rPr>
        <w:t xml:space="preserve"> </w:t>
      </w:r>
      <w:r w:rsidRPr="00260C07">
        <w:rPr>
          <w:rFonts w:asciiTheme="minorHAnsi" w:hAnsiTheme="minorHAnsi" w:cstheme="minorHAnsi"/>
        </w:rPr>
        <w:t>que</w:t>
      </w:r>
      <w:r w:rsidRPr="00260C07">
        <w:rPr>
          <w:rFonts w:asciiTheme="minorHAnsi" w:hAnsiTheme="minorHAnsi" w:cstheme="minorHAnsi"/>
          <w:spacing w:val="40"/>
        </w:rPr>
        <w:t xml:space="preserve"> </w:t>
      </w:r>
      <w:r w:rsidRPr="00260C07">
        <w:rPr>
          <w:rFonts w:asciiTheme="minorHAnsi" w:hAnsiTheme="minorHAnsi" w:cstheme="minorHAnsi"/>
        </w:rPr>
        <w:t>no</w:t>
      </w:r>
      <w:r w:rsidRPr="00260C07">
        <w:rPr>
          <w:rFonts w:asciiTheme="minorHAnsi" w:hAnsiTheme="minorHAnsi" w:cstheme="minorHAnsi"/>
          <w:spacing w:val="40"/>
        </w:rPr>
        <w:t xml:space="preserve"> </w:t>
      </w:r>
      <w:r w:rsidRPr="00260C07">
        <w:rPr>
          <w:rFonts w:asciiTheme="minorHAnsi" w:hAnsiTheme="minorHAnsi" w:cstheme="minorHAnsi"/>
        </w:rPr>
        <w:t>tenía</w:t>
      </w:r>
      <w:r w:rsidRPr="00260C07">
        <w:rPr>
          <w:rFonts w:asciiTheme="minorHAnsi" w:hAnsiTheme="minorHAnsi" w:cstheme="minorHAnsi"/>
          <w:spacing w:val="40"/>
        </w:rPr>
        <w:t xml:space="preserve"> </w:t>
      </w:r>
      <w:r w:rsidRPr="00260C07">
        <w:rPr>
          <w:rFonts w:asciiTheme="minorHAnsi" w:hAnsiTheme="minorHAnsi" w:cstheme="minorHAnsi"/>
        </w:rPr>
        <w:t>obligación</w:t>
      </w:r>
      <w:r w:rsidRPr="00260C07">
        <w:rPr>
          <w:rFonts w:asciiTheme="minorHAnsi" w:hAnsiTheme="minorHAnsi" w:cstheme="minorHAnsi"/>
          <w:spacing w:val="40"/>
        </w:rPr>
        <w:t xml:space="preserve"> </w:t>
      </w:r>
      <w:r w:rsidRPr="00260C07">
        <w:rPr>
          <w:rFonts w:asciiTheme="minorHAnsi" w:hAnsiTheme="minorHAnsi" w:cstheme="minorHAnsi"/>
        </w:rPr>
        <w:t>de mantener la confidencialidad, o</w:t>
      </w:r>
    </w:p>
    <w:p w14:paraId="42253113" w14:textId="77777777" w:rsidR="00983757" w:rsidRPr="00260C07" w:rsidRDefault="00000000" w:rsidP="00B45BFB">
      <w:pPr>
        <w:pStyle w:val="Prrafodelista"/>
        <w:numPr>
          <w:ilvl w:val="0"/>
          <w:numId w:val="11"/>
        </w:numPr>
        <w:tabs>
          <w:tab w:val="left" w:pos="1275"/>
        </w:tabs>
        <w:spacing w:before="60" w:line="276" w:lineRule="auto"/>
        <w:ind w:right="-3" w:hanging="490"/>
        <w:jc w:val="left"/>
        <w:rPr>
          <w:rFonts w:asciiTheme="minorHAnsi" w:hAnsiTheme="minorHAnsi" w:cstheme="minorHAnsi"/>
        </w:rPr>
      </w:pPr>
      <w:r w:rsidRPr="00260C07">
        <w:rPr>
          <w:rFonts w:asciiTheme="minorHAnsi" w:hAnsiTheme="minorHAnsi" w:cstheme="minorHAnsi"/>
        </w:rPr>
        <w:t>Cuando</w:t>
      </w:r>
      <w:r w:rsidRPr="00260C07">
        <w:rPr>
          <w:rFonts w:asciiTheme="minorHAnsi" w:hAnsiTheme="minorHAnsi" w:cstheme="minorHAnsi"/>
          <w:spacing w:val="33"/>
        </w:rPr>
        <w:t xml:space="preserve"> </w:t>
      </w:r>
      <w:r w:rsidRPr="00260C07">
        <w:rPr>
          <w:rFonts w:asciiTheme="minorHAnsi" w:hAnsiTheme="minorHAnsi" w:cstheme="minorHAnsi"/>
        </w:rPr>
        <w:t>el</w:t>
      </w:r>
      <w:r w:rsidRPr="00260C07">
        <w:rPr>
          <w:rFonts w:asciiTheme="minorHAnsi" w:hAnsiTheme="minorHAnsi" w:cstheme="minorHAnsi"/>
          <w:spacing w:val="33"/>
        </w:rPr>
        <w:t xml:space="preserve"> </w:t>
      </w:r>
      <w:r w:rsidRPr="00260C07">
        <w:rPr>
          <w:rFonts w:asciiTheme="minorHAnsi" w:hAnsiTheme="minorHAnsi" w:cstheme="minorHAnsi"/>
          <w:b/>
        </w:rPr>
        <w:t>CONTRATANTE</w:t>
      </w:r>
      <w:r w:rsidRPr="00260C07">
        <w:rPr>
          <w:rFonts w:asciiTheme="minorHAnsi" w:hAnsiTheme="minorHAnsi" w:cstheme="minorHAnsi"/>
          <w:b/>
          <w:spacing w:val="32"/>
        </w:rPr>
        <w:t xml:space="preserve"> </w:t>
      </w:r>
      <w:r w:rsidRPr="00260C07">
        <w:rPr>
          <w:rFonts w:asciiTheme="minorHAnsi" w:hAnsiTheme="minorHAnsi" w:cstheme="minorHAnsi"/>
        </w:rPr>
        <w:t>o</w:t>
      </w:r>
      <w:r w:rsidRPr="00260C07">
        <w:rPr>
          <w:rFonts w:asciiTheme="minorHAnsi" w:hAnsiTheme="minorHAnsi" w:cstheme="minorHAnsi"/>
          <w:spacing w:val="33"/>
        </w:rPr>
        <w:t xml:space="preserve"> </w:t>
      </w:r>
      <w:r w:rsidRPr="00260C07">
        <w:rPr>
          <w:rFonts w:asciiTheme="minorHAnsi" w:hAnsiTheme="minorHAnsi" w:cstheme="minorHAnsi"/>
        </w:rPr>
        <w:t>el</w:t>
      </w:r>
      <w:r w:rsidRPr="00260C07">
        <w:rPr>
          <w:rFonts w:asciiTheme="minorHAnsi" w:hAnsiTheme="minorHAnsi" w:cstheme="minorHAnsi"/>
          <w:spacing w:val="33"/>
        </w:rPr>
        <w:t xml:space="preserve"> </w:t>
      </w:r>
      <w:r w:rsidRPr="00260C07">
        <w:rPr>
          <w:rFonts w:asciiTheme="minorHAnsi" w:hAnsiTheme="minorHAnsi" w:cstheme="minorHAnsi"/>
          <w:b/>
        </w:rPr>
        <w:t>CONTRATISTA</w:t>
      </w:r>
      <w:r w:rsidRPr="00260C07">
        <w:rPr>
          <w:rFonts w:asciiTheme="minorHAnsi" w:hAnsiTheme="minorHAnsi" w:cstheme="minorHAnsi"/>
          <w:b/>
          <w:spacing w:val="34"/>
        </w:rPr>
        <w:t xml:space="preserve"> </w:t>
      </w:r>
      <w:r w:rsidRPr="00260C07">
        <w:rPr>
          <w:rFonts w:asciiTheme="minorHAnsi" w:hAnsiTheme="minorHAnsi" w:cstheme="minorHAnsi"/>
        </w:rPr>
        <w:t>deba</w:t>
      </w:r>
      <w:r w:rsidRPr="00260C07">
        <w:rPr>
          <w:rFonts w:asciiTheme="minorHAnsi" w:hAnsiTheme="minorHAnsi" w:cstheme="minorHAnsi"/>
          <w:spacing w:val="32"/>
        </w:rPr>
        <w:t xml:space="preserve"> </w:t>
      </w:r>
      <w:r w:rsidRPr="00260C07">
        <w:rPr>
          <w:rFonts w:asciiTheme="minorHAnsi" w:hAnsiTheme="minorHAnsi" w:cstheme="minorHAnsi"/>
        </w:rPr>
        <w:t>hacer</w:t>
      </w:r>
      <w:r w:rsidRPr="00260C07">
        <w:rPr>
          <w:rFonts w:asciiTheme="minorHAnsi" w:hAnsiTheme="minorHAnsi" w:cstheme="minorHAnsi"/>
          <w:spacing w:val="32"/>
        </w:rPr>
        <w:t xml:space="preserve"> </w:t>
      </w:r>
      <w:r w:rsidRPr="00260C07">
        <w:rPr>
          <w:rFonts w:asciiTheme="minorHAnsi" w:hAnsiTheme="minorHAnsi" w:cstheme="minorHAnsi"/>
        </w:rPr>
        <w:t>entrega</w:t>
      </w:r>
      <w:r w:rsidRPr="00260C07">
        <w:rPr>
          <w:rFonts w:asciiTheme="minorHAnsi" w:hAnsiTheme="minorHAnsi" w:cstheme="minorHAnsi"/>
          <w:spacing w:val="32"/>
        </w:rPr>
        <w:t xml:space="preserve"> </w:t>
      </w:r>
      <w:r w:rsidRPr="00260C07">
        <w:rPr>
          <w:rFonts w:asciiTheme="minorHAnsi" w:hAnsiTheme="minorHAnsi" w:cstheme="minorHAnsi"/>
        </w:rPr>
        <w:t>de</w:t>
      </w:r>
      <w:r w:rsidRPr="00260C07">
        <w:rPr>
          <w:rFonts w:asciiTheme="minorHAnsi" w:hAnsiTheme="minorHAnsi" w:cstheme="minorHAnsi"/>
          <w:spacing w:val="33"/>
        </w:rPr>
        <w:t xml:space="preserve"> </w:t>
      </w:r>
      <w:r w:rsidRPr="00260C07">
        <w:rPr>
          <w:rFonts w:asciiTheme="minorHAnsi" w:hAnsiTheme="minorHAnsi" w:cstheme="minorHAnsi"/>
        </w:rPr>
        <w:t>la</w:t>
      </w:r>
      <w:r w:rsidRPr="00260C07">
        <w:rPr>
          <w:rFonts w:asciiTheme="minorHAnsi" w:hAnsiTheme="minorHAnsi" w:cstheme="minorHAnsi"/>
          <w:spacing w:val="32"/>
        </w:rPr>
        <w:t xml:space="preserve"> </w:t>
      </w:r>
      <w:r w:rsidRPr="00260C07">
        <w:rPr>
          <w:rFonts w:asciiTheme="minorHAnsi" w:hAnsiTheme="minorHAnsi" w:cstheme="minorHAnsi"/>
        </w:rPr>
        <w:t>información clasificada como confidencial, por orden de autoridad administrativa y/o judicial.</w:t>
      </w:r>
    </w:p>
    <w:p w14:paraId="27D87A0C" w14:textId="77777777" w:rsidR="00983757" w:rsidRPr="00260C07" w:rsidRDefault="00983757" w:rsidP="00B45BFB">
      <w:pPr>
        <w:pStyle w:val="Textoindependiente"/>
        <w:spacing w:before="121" w:line="276" w:lineRule="auto"/>
        <w:ind w:right="-3"/>
        <w:rPr>
          <w:rFonts w:asciiTheme="minorHAnsi" w:hAnsiTheme="minorHAnsi" w:cstheme="minorHAnsi"/>
        </w:rPr>
      </w:pPr>
    </w:p>
    <w:p w14:paraId="36CEF786" w14:textId="77777777" w:rsidR="00983757" w:rsidRDefault="00000000" w:rsidP="00B45BFB">
      <w:pPr>
        <w:pStyle w:val="Prrafodelista"/>
        <w:numPr>
          <w:ilvl w:val="0"/>
          <w:numId w:val="12"/>
        </w:numPr>
        <w:tabs>
          <w:tab w:val="left" w:pos="707"/>
          <w:tab w:val="left" w:pos="709"/>
        </w:tabs>
        <w:spacing w:before="1" w:line="276" w:lineRule="auto"/>
        <w:ind w:right="-3"/>
        <w:jc w:val="both"/>
        <w:rPr>
          <w:rFonts w:asciiTheme="minorHAnsi" w:hAnsiTheme="minorHAnsi" w:cstheme="minorHAnsi"/>
        </w:rPr>
      </w:pPr>
      <w:r w:rsidRPr="00260C07">
        <w:rPr>
          <w:rFonts w:asciiTheme="minorHAnsi" w:hAnsiTheme="minorHAnsi" w:cstheme="minorHAnsi"/>
        </w:rPr>
        <w:t>Las</w:t>
      </w:r>
      <w:r w:rsidRPr="00260C07">
        <w:rPr>
          <w:rFonts w:asciiTheme="minorHAnsi" w:hAnsiTheme="minorHAnsi" w:cstheme="minorHAnsi"/>
          <w:spacing w:val="-13"/>
        </w:rPr>
        <w:t xml:space="preserve"> </w:t>
      </w:r>
      <w:r w:rsidRPr="00260C07">
        <w:rPr>
          <w:rFonts w:asciiTheme="minorHAnsi" w:hAnsiTheme="minorHAnsi" w:cstheme="minorHAnsi"/>
        </w:rPr>
        <w:t>Partes</w:t>
      </w:r>
      <w:r w:rsidRPr="00260C07">
        <w:rPr>
          <w:rFonts w:asciiTheme="minorHAnsi" w:hAnsiTheme="minorHAnsi" w:cstheme="minorHAnsi"/>
          <w:spacing w:val="-9"/>
        </w:rPr>
        <w:t xml:space="preserve"> </w:t>
      </w:r>
      <w:r w:rsidRPr="00260C07">
        <w:rPr>
          <w:rFonts w:asciiTheme="minorHAnsi" w:hAnsiTheme="minorHAnsi" w:cstheme="minorHAnsi"/>
        </w:rPr>
        <w:t>reconocen</w:t>
      </w:r>
      <w:r w:rsidRPr="00260C07">
        <w:rPr>
          <w:rFonts w:asciiTheme="minorHAnsi" w:hAnsiTheme="minorHAnsi" w:cstheme="minorHAnsi"/>
          <w:spacing w:val="-13"/>
        </w:rPr>
        <w:t xml:space="preserve"> </w:t>
      </w:r>
      <w:r w:rsidRPr="00260C07">
        <w:rPr>
          <w:rFonts w:asciiTheme="minorHAnsi" w:hAnsiTheme="minorHAnsi" w:cstheme="minorHAnsi"/>
        </w:rPr>
        <w:t>y</w:t>
      </w:r>
      <w:r w:rsidRPr="00260C07">
        <w:rPr>
          <w:rFonts w:asciiTheme="minorHAnsi" w:hAnsiTheme="minorHAnsi" w:cstheme="minorHAnsi"/>
          <w:spacing w:val="-9"/>
        </w:rPr>
        <w:t xml:space="preserve"> </w:t>
      </w:r>
      <w:r w:rsidRPr="00260C07">
        <w:rPr>
          <w:rFonts w:asciiTheme="minorHAnsi" w:hAnsiTheme="minorHAnsi" w:cstheme="minorHAnsi"/>
        </w:rPr>
        <w:t>aceptan</w:t>
      </w:r>
      <w:r w:rsidRPr="00260C07">
        <w:rPr>
          <w:rFonts w:asciiTheme="minorHAnsi" w:hAnsiTheme="minorHAnsi" w:cstheme="minorHAnsi"/>
          <w:spacing w:val="-10"/>
        </w:rPr>
        <w:t xml:space="preserve"> </w:t>
      </w:r>
      <w:r w:rsidRPr="00260C07">
        <w:rPr>
          <w:rFonts w:asciiTheme="minorHAnsi" w:hAnsiTheme="minorHAnsi" w:cstheme="minorHAnsi"/>
        </w:rPr>
        <w:t>que</w:t>
      </w:r>
      <w:r w:rsidRPr="00260C07">
        <w:rPr>
          <w:rFonts w:asciiTheme="minorHAnsi" w:hAnsiTheme="minorHAnsi" w:cstheme="minorHAnsi"/>
          <w:spacing w:val="-9"/>
        </w:rPr>
        <w:t xml:space="preserve"> </w:t>
      </w:r>
      <w:r w:rsidRPr="00260C07">
        <w:rPr>
          <w:rFonts w:asciiTheme="minorHAnsi" w:hAnsiTheme="minorHAnsi" w:cstheme="minorHAnsi"/>
        </w:rPr>
        <w:t>salvo</w:t>
      </w:r>
      <w:r w:rsidRPr="00260C07">
        <w:rPr>
          <w:rFonts w:asciiTheme="minorHAnsi" w:hAnsiTheme="minorHAnsi" w:cstheme="minorHAnsi"/>
          <w:spacing w:val="-9"/>
        </w:rPr>
        <w:t xml:space="preserve"> </w:t>
      </w:r>
      <w:r w:rsidRPr="00260C07">
        <w:rPr>
          <w:rFonts w:asciiTheme="minorHAnsi" w:hAnsiTheme="minorHAnsi" w:cstheme="minorHAnsi"/>
        </w:rPr>
        <w:t>las</w:t>
      </w:r>
      <w:r w:rsidRPr="00260C07">
        <w:rPr>
          <w:rFonts w:asciiTheme="minorHAnsi" w:hAnsiTheme="minorHAnsi" w:cstheme="minorHAnsi"/>
          <w:spacing w:val="-13"/>
        </w:rPr>
        <w:t xml:space="preserve"> </w:t>
      </w:r>
      <w:r w:rsidRPr="00260C07">
        <w:rPr>
          <w:rFonts w:asciiTheme="minorHAnsi" w:hAnsiTheme="minorHAnsi" w:cstheme="minorHAnsi"/>
        </w:rPr>
        <w:t>excepciones</w:t>
      </w:r>
      <w:r w:rsidRPr="00260C07">
        <w:rPr>
          <w:rFonts w:asciiTheme="minorHAnsi" w:hAnsiTheme="minorHAnsi" w:cstheme="minorHAnsi"/>
          <w:spacing w:val="-9"/>
        </w:rPr>
        <w:t xml:space="preserve"> </w:t>
      </w:r>
      <w:r w:rsidRPr="00260C07">
        <w:rPr>
          <w:rFonts w:asciiTheme="minorHAnsi" w:hAnsiTheme="minorHAnsi" w:cstheme="minorHAnsi"/>
        </w:rPr>
        <w:t>legales,</w:t>
      </w:r>
      <w:r w:rsidRPr="00260C07">
        <w:rPr>
          <w:rFonts w:asciiTheme="minorHAnsi" w:hAnsiTheme="minorHAnsi" w:cstheme="minorHAnsi"/>
          <w:spacing w:val="-12"/>
        </w:rPr>
        <w:t xml:space="preserve"> </w:t>
      </w:r>
      <w:r w:rsidRPr="00260C07">
        <w:rPr>
          <w:rFonts w:asciiTheme="minorHAnsi" w:hAnsiTheme="minorHAnsi" w:cstheme="minorHAnsi"/>
        </w:rPr>
        <w:t>el</w:t>
      </w:r>
      <w:r w:rsidRPr="00260C07">
        <w:rPr>
          <w:rFonts w:asciiTheme="minorHAnsi" w:hAnsiTheme="minorHAnsi" w:cstheme="minorHAnsi"/>
          <w:spacing w:val="-11"/>
        </w:rPr>
        <w:t xml:space="preserve"> </w:t>
      </w:r>
      <w:r w:rsidRPr="00260C07">
        <w:rPr>
          <w:rFonts w:asciiTheme="minorHAnsi" w:hAnsiTheme="minorHAnsi" w:cstheme="minorHAnsi"/>
          <w:b/>
        </w:rPr>
        <w:t>CONTRATANTE</w:t>
      </w:r>
      <w:r w:rsidRPr="00260C07">
        <w:rPr>
          <w:rFonts w:asciiTheme="minorHAnsi" w:hAnsiTheme="minorHAnsi" w:cstheme="minorHAnsi"/>
          <w:b/>
          <w:spacing w:val="-9"/>
        </w:rPr>
        <w:t xml:space="preserve"> </w:t>
      </w:r>
      <w:r w:rsidRPr="00260C07">
        <w:rPr>
          <w:rFonts w:asciiTheme="minorHAnsi" w:hAnsiTheme="minorHAnsi" w:cstheme="minorHAnsi"/>
        </w:rPr>
        <w:t>de</w:t>
      </w:r>
      <w:r w:rsidRPr="00260C07">
        <w:rPr>
          <w:rFonts w:asciiTheme="minorHAnsi" w:hAnsiTheme="minorHAnsi" w:cstheme="minorHAnsi"/>
          <w:spacing w:val="-12"/>
        </w:rPr>
        <w:t xml:space="preserve"> </w:t>
      </w:r>
      <w:r w:rsidRPr="00260C07">
        <w:rPr>
          <w:rFonts w:asciiTheme="minorHAnsi" w:hAnsiTheme="minorHAnsi" w:cstheme="minorHAnsi"/>
        </w:rPr>
        <w:t xml:space="preserve">manera unilateral no podrá entregar a terceros la información de la otra Parte; no obstante, teniendo en cuenta la calidad del </w:t>
      </w:r>
      <w:r w:rsidRPr="00260C07">
        <w:rPr>
          <w:rFonts w:asciiTheme="minorHAnsi" w:hAnsiTheme="minorHAnsi" w:cstheme="minorHAnsi"/>
          <w:b/>
        </w:rPr>
        <w:t>CONTRATANTE</w:t>
      </w:r>
      <w:r w:rsidRPr="00260C07">
        <w:rPr>
          <w:rFonts w:asciiTheme="minorHAnsi" w:hAnsiTheme="minorHAnsi" w:cstheme="minorHAnsi"/>
        </w:rPr>
        <w:t xml:space="preserve">, por lo cual terceros amparados en el Derecho de Petición de Información consagrado en el artículo 23 de la Constitución Política Colombiana, pueden solicitarle la información relacionada con el contrato, el </w:t>
      </w:r>
      <w:r w:rsidRPr="00260C07">
        <w:rPr>
          <w:rFonts w:asciiTheme="minorHAnsi" w:hAnsiTheme="minorHAnsi" w:cstheme="minorHAnsi"/>
          <w:b/>
        </w:rPr>
        <w:t xml:space="preserve">CONTRATANTE </w:t>
      </w:r>
      <w:r w:rsidRPr="00260C07">
        <w:rPr>
          <w:rFonts w:asciiTheme="minorHAnsi" w:hAnsiTheme="minorHAnsi" w:cstheme="minorHAnsi"/>
        </w:rPr>
        <w:t xml:space="preserve">no estará obligada a mantener la confidencialidad de la información que reciba del </w:t>
      </w:r>
      <w:r w:rsidRPr="00260C07">
        <w:rPr>
          <w:rFonts w:asciiTheme="minorHAnsi" w:hAnsiTheme="minorHAnsi" w:cstheme="minorHAnsi"/>
          <w:b/>
        </w:rPr>
        <w:t>CONTRATISTA</w:t>
      </w:r>
      <w:r w:rsidRPr="00260C07">
        <w:rPr>
          <w:rFonts w:asciiTheme="minorHAnsi" w:hAnsiTheme="minorHAnsi" w:cstheme="minorHAnsi"/>
        </w:rPr>
        <w:t>, y sobre</w:t>
      </w:r>
      <w:r w:rsidRPr="00260C07">
        <w:rPr>
          <w:rFonts w:asciiTheme="minorHAnsi" w:hAnsiTheme="minorHAnsi" w:cstheme="minorHAnsi"/>
          <w:spacing w:val="-2"/>
        </w:rPr>
        <w:t xml:space="preserve"> </w:t>
      </w:r>
      <w:r w:rsidRPr="00260C07">
        <w:rPr>
          <w:rFonts w:asciiTheme="minorHAnsi" w:hAnsiTheme="minorHAnsi" w:cstheme="minorHAnsi"/>
        </w:rPr>
        <w:t>la</w:t>
      </w:r>
      <w:r w:rsidRPr="00260C07">
        <w:rPr>
          <w:rFonts w:asciiTheme="minorHAnsi" w:hAnsiTheme="minorHAnsi" w:cstheme="minorHAnsi"/>
          <w:spacing w:val="-2"/>
        </w:rPr>
        <w:t xml:space="preserve"> </w:t>
      </w:r>
      <w:r w:rsidRPr="00260C07">
        <w:rPr>
          <w:rFonts w:asciiTheme="minorHAnsi" w:hAnsiTheme="minorHAnsi" w:cstheme="minorHAnsi"/>
        </w:rPr>
        <w:t>cual</w:t>
      </w:r>
      <w:r w:rsidRPr="00260C07">
        <w:rPr>
          <w:rFonts w:asciiTheme="minorHAnsi" w:hAnsiTheme="minorHAnsi" w:cstheme="minorHAnsi"/>
          <w:spacing w:val="-4"/>
        </w:rPr>
        <w:t xml:space="preserve"> </w:t>
      </w:r>
      <w:r w:rsidRPr="00260C07">
        <w:rPr>
          <w:rFonts w:asciiTheme="minorHAnsi" w:hAnsiTheme="minorHAnsi" w:cstheme="minorHAnsi"/>
        </w:rPr>
        <w:t>expresamente</w:t>
      </w:r>
      <w:r w:rsidRPr="00260C07">
        <w:rPr>
          <w:rFonts w:asciiTheme="minorHAnsi" w:hAnsiTheme="minorHAnsi" w:cstheme="minorHAnsi"/>
          <w:spacing w:val="-2"/>
        </w:rPr>
        <w:t xml:space="preserve"> </w:t>
      </w:r>
      <w:r w:rsidRPr="00260C07">
        <w:rPr>
          <w:rFonts w:asciiTheme="minorHAnsi" w:hAnsiTheme="minorHAnsi" w:cstheme="minorHAnsi"/>
        </w:rPr>
        <w:t>y</w:t>
      </w:r>
      <w:r w:rsidRPr="00260C07">
        <w:rPr>
          <w:rFonts w:asciiTheme="minorHAnsi" w:hAnsiTheme="minorHAnsi" w:cstheme="minorHAnsi"/>
          <w:spacing w:val="-2"/>
        </w:rPr>
        <w:t xml:space="preserve"> </w:t>
      </w:r>
      <w:r w:rsidRPr="00260C07">
        <w:rPr>
          <w:rFonts w:asciiTheme="minorHAnsi" w:hAnsiTheme="minorHAnsi" w:cstheme="minorHAnsi"/>
        </w:rPr>
        <w:t>por</w:t>
      </w:r>
      <w:r w:rsidRPr="00260C07">
        <w:rPr>
          <w:rFonts w:asciiTheme="minorHAnsi" w:hAnsiTheme="minorHAnsi" w:cstheme="minorHAnsi"/>
          <w:spacing w:val="-4"/>
        </w:rPr>
        <w:t xml:space="preserve"> </w:t>
      </w:r>
      <w:r w:rsidRPr="00260C07">
        <w:rPr>
          <w:rFonts w:asciiTheme="minorHAnsi" w:hAnsiTheme="minorHAnsi" w:cstheme="minorHAnsi"/>
        </w:rPr>
        <w:t>escrito,</w:t>
      </w:r>
      <w:r w:rsidRPr="00260C07">
        <w:rPr>
          <w:rFonts w:asciiTheme="minorHAnsi" w:hAnsiTheme="minorHAnsi" w:cstheme="minorHAnsi"/>
          <w:spacing w:val="-4"/>
        </w:rPr>
        <w:t xml:space="preserve"> </w:t>
      </w:r>
      <w:r w:rsidRPr="00260C07">
        <w:rPr>
          <w:rFonts w:asciiTheme="minorHAnsi" w:hAnsiTheme="minorHAnsi" w:cstheme="minorHAnsi"/>
        </w:rPr>
        <w:t>éste</w:t>
      </w:r>
      <w:r w:rsidRPr="00260C07">
        <w:rPr>
          <w:rFonts w:asciiTheme="minorHAnsi" w:hAnsiTheme="minorHAnsi" w:cstheme="minorHAnsi"/>
          <w:spacing w:val="-2"/>
        </w:rPr>
        <w:t xml:space="preserve"> </w:t>
      </w:r>
      <w:r w:rsidRPr="00260C07">
        <w:rPr>
          <w:rFonts w:asciiTheme="minorHAnsi" w:hAnsiTheme="minorHAnsi" w:cstheme="minorHAnsi"/>
        </w:rPr>
        <w:t>no</w:t>
      </w:r>
      <w:r w:rsidRPr="00260C07">
        <w:rPr>
          <w:rFonts w:asciiTheme="minorHAnsi" w:hAnsiTheme="minorHAnsi" w:cstheme="minorHAnsi"/>
          <w:spacing w:val="-1"/>
        </w:rPr>
        <w:t xml:space="preserve"> </w:t>
      </w:r>
      <w:r w:rsidRPr="00260C07">
        <w:rPr>
          <w:rFonts w:asciiTheme="minorHAnsi" w:hAnsiTheme="minorHAnsi" w:cstheme="minorHAnsi"/>
        </w:rPr>
        <w:t>hubiere</w:t>
      </w:r>
      <w:r w:rsidRPr="00260C07">
        <w:rPr>
          <w:rFonts w:asciiTheme="minorHAnsi" w:hAnsiTheme="minorHAnsi" w:cstheme="minorHAnsi"/>
          <w:spacing w:val="-2"/>
        </w:rPr>
        <w:t xml:space="preserve"> </w:t>
      </w:r>
      <w:r w:rsidRPr="00260C07">
        <w:rPr>
          <w:rFonts w:asciiTheme="minorHAnsi" w:hAnsiTheme="minorHAnsi" w:cstheme="minorHAnsi"/>
        </w:rPr>
        <w:t>indicado</w:t>
      </w:r>
      <w:r w:rsidRPr="00260C07">
        <w:rPr>
          <w:rFonts w:asciiTheme="minorHAnsi" w:hAnsiTheme="minorHAnsi" w:cstheme="minorHAnsi"/>
          <w:spacing w:val="-1"/>
        </w:rPr>
        <w:t xml:space="preserve"> </w:t>
      </w:r>
      <w:r w:rsidRPr="00260C07">
        <w:rPr>
          <w:rFonts w:asciiTheme="minorHAnsi" w:hAnsiTheme="minorHAnsi" w:cstheme="minorHAnsi"/>
        </w:rPr>
        <w:t>su</w:t>
      </w:r>
      <w:r w:rsidRPr="00260C07">
        <w:rPr>
          <w:rFonts w:asciiTheme="minorHAnsi" w:hAnsiTheme="minorHAnsi" w:cstheme="minorHAnsi"/>
          <w:spacing w:val="-2"/>
        </w:rPr>
        <w:t xml:space="preserve"> </w:t>
      </w:r>
      <w:r w:rsidRPr="00260C07">
        <w:rPr>
          <w:rFonts w:asciiTheme="minorHAnsi" w:hAnsiTheme="minorHAnsi" w:cstheme="minorHAnsi"/>
        </w:rPr>
        <w:t>carácter</w:t>
      </w:r>
      <w:r w:rsidRPr="00260C07">
        <w:rPr>
          <w:rFonts w:asciiTheme="minorHAnsi" w:hAnsiTheme="minorHAnsi" w:cstheme="minorHAnsi"/>
          <w:spacing w:val="-2"/>
        </w:rPr>
        <w:t xml:space="preserve"> </w:t>
      </w:r>
      <w:r w:rsidRPr="00260C07">
        <w:rPr>
          <w:rFonts w:asciiTheme="minorHAnsi" w:hAnsiTheme="minorHAnsi" w:cstheme="minorHAnsi"/>
        </w:rPr>
        <w:t>de</w:t>
      </w:r>
      <w:r w:rsidRPr="00260C07">
        <w:rPr>
          <w:rFonts w:asciiTheme="minorHAnsi" w:hAnsiTheme="minorHAnsi" w:cstheme="minorHAnsi"/>
          <w:spacing w:val="-2"/>
        </w:rPr>
        <w:t xml:space="preserve"> </w:t>
      </w:r>
      <w:r w:rsidRPr="00260C07">
        <w:rPr>
          <w:rFonts w:asciiTheme="minorHAnsi" w:hAnsiTheme="minorHAnsi" w:cstheme="minorHAnsi"/>
        </w:rPr>
        <w:t>Confidencial sustentado en las normas</w:t>
      </w:r>
      <w:r w:rsidRPr="00260C07">
        <w:rPr>
          <w:rFonts w:asciiTheme="minorHAnsi" w:hAnsiTheme="minorHAnsi" w:cstheme="minorHAnsi"/>
          <w:spacing w:val="-2"/>
        </w:rPr>
        <w:t xml:space="preserve"> </w:t>
      </w:r>
      <w:r w:rsidRPr="00260C07">
        <w:rPr>
          <w:rFonts w:asciiTheme="minorHAnsi" w:hAnsiTheme="minorHAnsi" w:cstheme="minorHAnsi"/>
        </w:rPr>
        <w:t>de propiedad</w:t>
      </w:r>
      <w:r w:rsidRPr="00260C07">
        <w:rPr>
          <w:rFonts w:asciiTheme="minorHAnsi" w:hAnsiTheme="minorHAnsi" w:cstheme="minorHAnsi"/>
          <w:spacing w:val="-1"/>
        </w:rPr>
        <w:t xml:space="preserve"> </w:t>
      </w:r>
      <w:r w:rsidRPr="00260C07">
        <w:rPr>
          <w:rFonts w:asciiTheme="minorHAnsi" w:hAnsiTheme="minorHAnsi" w:cstheme="minorHAnsi"/>
        </w:rPr>
        <w:t>intelectual u</w:t>
      </w:r>
      <w:r w:rsidRPr="00260C07">
        <w:rPr>
          <w:rFonts w:asciiTheme="minorHAnsi" w:hAnsiTheme="minorHAnsi" w:cstheme="minorHAnsi"/>
          <w:spacing w:val="-3"/>
        </w:rPr>
        <w:t xml:space="preserve"> </w:t>
      </w:r>
      <w:r w:rsidRPr="00260C07">
        <w:rPr>
          <w:rFonts w:asciiTheme="minorHAnsi" w:hAnsiTheme="minorHAnsi" w:cstheme="minorHAnsi"/>
        </w:rPr>
        <w:t>otras normas sobre las cuales se ampare dicha confidencialidad.</w:t>
      </w:r>
    </w:p>
    <w:p w14:paraId="16A65AC6" w14:textId="77777777" w:rsidR="00FA3CAC" w:rsidRPr="00260C07" w:rsidRDefault="00FA3CAC" w:rsidP="00B45BFB">
      <w:pPr>
        <w:pStyle w:val="Prrafodelista"/>
        <w:tabs>
          <w:tab w:val="left" w:pos="707"/>
          <w:tab w:val="left" w:pos="709"/>
        </w:tabs>
        <w:spacing w:before="1" w:line="276" w:lineRule="auto"/>
        <w:ind w:right="-3" w:firstLine="0"/>
        <w:jc w:val="left"/>
        <w:rPr>
          <w:rFonts w:asciiTheme="minorHAnsi" w:hAnsiTheme="minorHAnsi" w:cstheme="minorHAnsi"/>
        </w:rPr>
      </w:pPr>
    </w:p>
    <w:p w14:paraId="4F0E8BDC" w14:textId="77777777" w:rsidR="00FA3CAC" w:rsidRPr="00FA3CAC" w:rsidRDefault="00000000" w:rsidP="00B45BFB">
      <w:pPr>
        <w:pStyle w:val="Prrafodelista"/>
        <w:numPr>
          <w:ilvl w:val="0"/>
          <w:numId w:val="12"/>
        </w:numPr>
        <w:tabs>
          <w:tab w:val="left" w:pos="707"/>
          <w:tab w:val="left" w:pos="709"/>
        </w:tabs>
        <w:spacing w:before="59" w:line="276" w:lineRule="auto"/>
        <w:ind w:right="-3"/>
        <w:jc w:val="both"/>
        <w:rPr>
          <w:rFonts w:asciiTheme="minorHAnsi" w:hAnsiTheme="minorHAnsi" w:cstheme="minorHAnsi"/>
        </w:rPr>
      </w:pPr>
      <w:r w:rsidRPr="00260C07">
        <w:rPr>
          <w:rFonts w:asciiTheme="minorHAnsi" w:hAnsiTheme="minorHAnsi" w:cstheme="minorHAnsi"/>
        </w:rPr>
        <w:t xml:space="preserve">El </w:t>
      </w:r>
      <w:r w:rsidRPr="00260C07">
        <w:rPr>
          <w:rFonts w:asciiTheme="minorHAnsi" w:hAnsiTheme="minorHAnsi" w:cstheme="minorHAnsi"/>
          <w:b/>
        </w:rPr>
        <w:t xml:space="preserve">CONTRATISTA </w:t>
      </w:r>
      <w:r w:rsidRPr="00260C07">
        <w:rPr>
          <w:rFonts w:asciiTheme="minorHAnsi" w:hAnsiTheme="minorHAnsi" w:cstheme="minorHAnsi"/>
        </w:rPr>
        <w:t>se obliga a divulgar entre su personal y Subcontratistas vinculados para la ejecución del CONTRATO, la</w:t>
      </w:r>
      <w:r w:rsidRPr="00260C07">
        <w:rPr>
          <w:rFonts w:asciiTheme="minorHAnsi" w:hAnsiTheme="minorHAnsi" w:cstheme="minorHAnsi"/>
          <w:spacing w:val="-2"/>
        </w:rPr>
        <w:t xml:space="preserve"> </w:t>
      </w:r>
      <w:r w:rsidRPr="00260C07">
        <w:rPr>
          <w:rFonts w:asciiTheme="minorHAnsi" w:hAnsiTheme="minorHAnsi" w:cstheme="minorHAnsi"/>
        </w:rPr>
        <w:t xml:space="preserve">presente Cláusula de Confidencialidad. Sin perjuicio de todo lo indicado en esta Cláusula, el </w:t>
      </w:r>
      <w:r w:rsidRPr="00260C07">
        <w:rPr>
          <w:rFonts w:asciiTheme="minorHAnsi" w:hAnsiTheme="minorHAnsi" w:cstheme="minorHAnsi"/>
          <w:b/>
        </w:rPr>
        <w:t xml:space="preserve">CONTRATANTE </w:t>
      </w:r>
      <w:r w:rsidRPr="00260C07">
        <w:rPr>
          <w:rFonts w:asciiTheme="minorHAnsi" w:hAnsiTheme="minorHAnsi" w:cstheme="minorHAnsi"/>
        </w:rPr>
        <w:t xml:space="preserve">podrá exigir la firma de un Acuerdo de </w:t>
      </w:r>
      <w:r w:rsidRPr="00260C07">
        <w:rPr>
          <w:rFonts w:asciiTheme="minorHAnsi" w:hAnsiTheme="minorHAnsi" w:cstheme="minorHAnsi"/>
          <w:spacing w:val="-2"/>
        </w:rPr>
        <w:t>Confidencialidad.</w:t>
      </w:r>
    </w:p>
    <w:p w14:paraId="7C185793" w14:textId="77777777" w:rsidR="00FA3CAC" w:rsidRPr="00FA3CAC" w:rsidRDefault="00FA3CAC" w:rsidP="00B45BFB">
      <w:pPr>
        <w:pStyle w:val="Prrafodelista"/>
        <w:spacing w:line="276" w:lineRule="auto"/>
        <w:ind w:right="-3"/>
        <w:rPr>
          <w:rFonts w:asciiTheme="minorHAnsi" w:hAnsiTheme="minorHAnsi" w:cstheme="minorHAnsi"/>
        </w:rPr>
      </w:pPr>
    </w:p>
    <w:p w14:paraId="3351B602" w14:textId="77777777" w:rsidR="00983757" w:rsidRPr="00260C07" w:rsidRDefault="00000000" w:rsidP="00B45BFB">
      <w:pPr>
        <w:pStyle w:val="Textoindependiente"/>
        <w:spacing w:before="1" w:line="276" w:lineRule="auto"/>
        <w:ind w:left="282" w:right="-3"/>
        <w:jc w:val="both"/>
        <w:rPr>
          <w:rFonts w:asciiTheme="minorHAnsi" w:hAnsiTheme="minorHAnsi" w:cstheme="minorHAnsi"/>
        </w:rPr>
      </w:pPr>
      <w:r w:rsidRPr="00260C07">
        <w:rPr>
          <w:rFonts w:asciiTheme="minorHAnsi" w:hAnsiTheme="minorHAnsi" w:cstheme="minorHAnsi"/>
        </w:rPr>
        <w:t>Durante</w:t>
      </w:r>
      <w:r w:rsidRPr="00260C07">
        <w:rPr>
          <w:rFonts w:asciiTheme="minorHAnsi" w:hAnsiTheme="minorHAnsi" w:cstheme="minorHAnsi"/>
          <w:spacing w:val="-1"/>
        </w:rPr>
        <w:t xml:space="preserve"> </w:t>
      </w:r>
      <w:r w:rsidRPr="00260C07">
        <w:rPr>
          <w:rFonts w:asciiTheme="minorHAnsi" w:hAnsiTheme="minorHAnsi" w:cstheme="minorHAnsi"/>
        </w:rPr>
        <w:t>el</w:t>
      </w:r>
      <w:r w:rsidRPr="00260C07">
        <w:rPr>
          <w:rFonts w:asciiTheme="minorHAnsi" w:hAnsiTheme="minorHAnsi" w:cstheme="minorHAnsi"/>
          <w:spacing w:val="-2"/>
        </w:rPr>
        <w:t xml:space="preserve"> </w:t>
      </w:r>
      <w:r w:rsidRPr="00260C07">
        <w:rPr>
          <w:rFonts w:asciiTheme="minorHAnsi" w:hAnsiTheme="minorHAnsi" w:cstheme="minorHAnsi"/>
        </w:rPr>
        <w:t>plazo</w:t>
      </w:r>
      <w:r w:rsidRPr="00260C07">
        <w:rPr>
          <w:rFonts w:asciiTheme="minorHAnsi" w:hAnsiTheme="minorHAnsi" w:cstheme="minorHAnsi"/>
          <w:spacing w:val="-1"/>
        </w:rPr>
        <w:t xml:space="preserve"> </w:t>
      </w:r>
      <w:r w:rsidRPr="00260C07">
        <w:rPr>
          <w:rFonts w:asciiTheme="minorHAnsi" w:hAnsiTheme="minorHAnsi" w:cstheme="minorHAnsi"/>
        </w:rPr>
        <w:t>del</w:t>
      </w:r>
      <w:r w:rsidRPr="00260C07">
        <w:rPr>
          <w:rFonts w:asciiTheme="minorHAnsi" w:hAnsiTheme="minorHAnsi" w:cstheme="minorHAnsi"/>
          <w:spacing w:val="-2"/>
        </w:rPr>
        <w:t xml:space="preserve"> </w:t>
      </w:r>
      <w:r w:rsidRPr="00260C07">
        <w:rPr>
          <w:rFonts w:asciiTheme="minorHAnsi" w:hAnsiTheme="minorHAnsi" w:cstheme="minorHAnsi"/>
        </w:rPr>
        <w:t>balance final</w:t>
      </w:r>
      <w:r w:rsidRPr="00260C07">
        <w:rPr>
          <w:rFonts w:asciiTheme="minorHAnsi" w:hAnsiTheme="minorHAnsi" w:cstheme="minorHAnsi"/>
          <w:spacing w:val="-2"/>
        </w:rPr>
        <w:t xml:space="preserve"> </w:t>
      </w:r>
      <w:r w:rsidRPr="00260C07">
        <w:rPr>
          <w:rFonts w:asciiTheme="minorHAnsi" w:hAnsiTheme="minorHAnsi" w:cstheme="minorHAnsi"/>
        </w:rPr>
        <w:t>del</w:t>
      </w:r>
      <w:r w:rsidRPr="00260C07">
        <w:rPr>
          <w:rFonts w:asciiTheme="minorHAnsi" w:hAnsiTheme="minorHAnsi" w:cstheme="minorHAnsi"/>
          <w:spacing w:val="-2"/>
        </w:rPr>
        <w:t xml:space="preserve"> </w:t>
      </w:r>
      <w:r w:rsidRPr="00260C07">
        <w:rPr>
          <w:rFonts w:asciiTheme="minorHAnsi" w:hAnsiTheme="minorHAnsi" w:cstheme="minorHAnsi"/>
        </w:rPr>
        <w:t>Contrato,</w:t>
      </w:r>
      <w:r w:rsidRPr="00260C07">
        <w:rPr>
          <w:rFonts w:asciiTheme="minorHAnsi" w:hAnsiTheme="minorHAnsi" w:cstheme="minorHAnsi"/>
          <w:spacing w:val="-2"/>
        </w:rPr>
        <w:t xml:space="preserve"> </w:t>
      </w:r>
      <w:r w:rsidRPr="00260C07">
        <w:rPr>
          <w:rFonts w:asciiTheme="minorHAnsi" w:hAnsiTheme="minorHAnsi" w:cstheme="minorHAnsi"/>
        </w:rPr>
        <w:t xml:space="preserve">el </w:t>
      </w:r>
      <w:r w:rsidRPr="00260C07">
        <w:rPr>
          <w:rFonts w:asciiTheme="minorHAnsi" w:hAnsiTheme="minorHAnsi" w:cstheme="minorHAnsi"/>
          <w:b/>
        </w:rPr>
        <w:t xml:space="preserve">CONTRATISTA </w:t>
      </w:r>
      <w:r w:rsidRPr="00260C07">
        <w:rPr>
          <w:rFonts w:asciiTheme="minorHAnsi" w:hAnsiTheme="minorHAnsi" w:cstheme="minorHAnsi"/>
        </w:rPr>
        <w:t>asume</w:t>
      </w:r>
      <w:r w:rsidRPr="00260C07">
        <w:rPr>
          <w:rFonts w:asciiTheme="minorHAnsi" w:hAnsiTheme="minorHAnsi" w:cstheme="minorHAnsi"/>
          <w:spacing w:val="-2"/>
        </w:rPr>
        <w:t xml:space="preserve"> </w:t>
      </w:r>
      <w:r w:rsidRPr="00260C07">
        <w:rPr>
          <w:rFonts w:asciiTheme="minorHAnsi" w:hAnsiTheme="minorHAnsi" w:cstheme="minorHAnsi"/>
        </w:rPr>
        <w:t>la</w:t>
      </w:r>
      <w:r w:rsidRPr="00260C07">
        <w:rPr>
          <w:rFonts w:asciiTheme="minorHAnsi" w:hAnsiTheme="minorHAnsi" w:cstheme="minorHAnsi"/>
          <w:spacing w:val="-3"/>
        </w:rPr>
        <w:t xml:space="preserve"> </w:t>
      </w:r>
      <w:r w:rsidRPr="00260C07">
        <w:rPr>
          <w:rFonts w:asciiTheme="minorHAnsi" w:hAnsiTheme="minorHAnsi" w:cstheme="minorHAnsi"/>
        </w:rPr>
        <w:t>obligación de</w:t>
      </w:r>
      <w:r w:rsidRPr="00260C07">
        <w:rPr>
          <w:rFonts w:asciiTheme="minorHAnsi" w:hAnsiTheme="minorHAnsi" w:cstheme="minorHAnsi"/>
          <w:spacing w:val="-2"/>
        </w:rPr>
        <w:t xml:space="preserve"> </w:t>
      </w:r>
      <w:r w:rsidRPr="00260C07">
        <w:rPr>
          <w:rFonts w:asciiTheme="minorHAnsi" w:hAnsiTheme="minorHAnsi" w:cstheme="minorHAnsi"/>
        </w:rPr>
        <w:t xml:space="preserve">devolver a la </w:t>
      </w:r>
      <w:r w:rsidRPr="00260C07">
        <w:rPr>
          <w:rFonts w:asciiTheme="minorHAnsi" w:hAnsiTheme="minorHAnsi" w:cstheme="minorHAnsi"/>
          <w:b/>
        </w:rPr>
        <w:t xml:space="preserve">CONTRATANTE </w:t>
      </w:r>
      <w:r w:rsidRPr="00260C07">
        <w:rPr>
          <w:rFonts w:asciiTheme="minorHAnsi" w:hAnsiTheme="minorHAnsi" w:cstheme="minorHAnsi"/>
        </w:rPr>
        <w:t xml:space="preserve">toda la Información Confidencial en su poder, de lo cual se dejará expresa </w:t>
      </w:r>
      <w:r w:rsidRPr="00260C07">
        <w:rPr>
          <w:rFonts w:asciiTheme="minorHAnsi" w:hAnsiTheme="minorHAnsi" w:cstheme="minorHAnsi"/>
          <w:spacing w:val="-2"/>
        </w:rPr>
        <w:t>constancia.</w:t>
      </w:r>
    </w:p>
    <w:p w14:paraId="60C03D98" w14:textId="77777777" w:rsidR="00983757" w:rsidRPr="00260C07" w:rsidRDefault="00983757" w:rsidP="00B45BFB">
      <w:pPr>
        <w:pStyle w:val="Textoindependiente"/>
        <w:spacing w:before="121" w:line="276" w:lineRule="auto"/>
        <w:ind w:right="-3"/>
        <w:rPr>
          <w:rFonts w:asciiTheme="minorHAnsi" w:hAnsiTheme="minorHAnsi" w:cstheme="minorHAnsi"/>
        </w:rPr>
      </w:pPr>
    </w:p>
    <w:p w14:paraId="4A07EC60" w14:textId="77777777" w:rsidR="00983757" w:rsidRPr="00260C07" w:rsidRDefault="00000000" w:rsidP="00B45BFB">
      <w:pPr>
        <w:pStyle w:val="Ttulo1"/>
        <w:tabs>
          <w:tab w:val="left" w:pos="1763"/>
        </w:tabs>
        <w:spacing w:line="276" w:lineRule="auto"/>
        <w:ind w:right="-3"/>
        <w:rPr>
          <w:rFonts w:asciiTheme="minorHAnsi" w:hAnsiTheme="minorHAnsi" w:cstheme="minorHAnsi"/>
          <w:u w:val="none"/>
        </w:rPr>
      </w:pPr>
      <w:r w:rsidRPr="00260C07">
        <w:rPr>
          <w:rFonts w:asciiTheme="minorHAnsi" w:hAnsiTheme="minorHAnsi" w:cstheme="minorHAnsi"/>
        </w:rPr>
        <w:t>CLÁUSULA</w:t>
      </w:r>
      <w:r w:rsidRPr="00260C07">
        <w:rPr>
          <w:rFonts w:asciiTheme="minorHAnsi" w:hAnsiTheme="minorHAnsi" w:cstheme="minorHAnsi"/>
          <w:spacing w:val="-8"/>
        </w:rPr>
        <w:t xml:space="preserve"> </w:t>
      </w:r>
      <w:r w:rsidRPr="00260C07">
        <w:rPr>
          <w:rFonts w:asciiTheme="minorHAnsi" w:hAnsiTheme="minorHAnsi" w:cstheme="minorHAnsi"/>
          <w:spacing w:val="-4"/>
        </w:rPr>
        <w:t>XIV.</w:t>
      </w:r>
      <w:r w:rsidRPr="00260C07">
        <w:rPr>
          <w:rFonts w:asciiTheme="minorHAnsi" w:hAnsiTheme="minorHAnsi" w:cstheme="minorHAnsi"/>
          <w:u w:val="none"/>
        </w:rPr>
        <w:tab/>
      </w:r>
      <w:r w:rsidRPr="00260C07">
        <w:rPr>
          <w:rFonts w:asciiTheme="minorHAnsi" w:hAnsiTheme="minorHAnsi" w:cstheme="minorHAnsi"/>
        </w:rPr>
        <w:t>PROPIEDAD</w:t>
      </w:r>
      <w:r w:rsidRPr="00260C07">
        <w:rPr>
          <w:rFonts w:asciiTheme="minorHAnsi" w:hAnsiTheme="minorHAnsi" w:cstheme="minorHAnsi"/>
          <w:spacing w:val="-4"/>
        </w:rPr>
        <w:t xml:space="preserve"> </w:t>
      </w:r>
      <w:r w:rsidRPr="00260C07">
        <w:rPr>
          <w:rFonts w:asciiTheme="minorHAnsi" w:hAnsiTheme="minorHAnsi" w:cstheme="minorHAnsi"/>
          <w:spacing w:val="-2"/>
        </w:rPr>
        <w:t>INTELECTUAL</w:t>
      </w:r>
    </w:p>
    <w:p w14:paraId="0000CE68" w14:textId="77777777" w:rsidR="00FA3CAC" w:rsidRDefault="00FA3CAC" w:rsidP="00B45BFB">
      <w:pPr>
        <w:pStyle w:val="Textoindependiente"/>
        <w:spacing w:before="60" w:line="276" w:lineRule="auto"/>
        <w:ind w:left="282" w:right="-3"/>
        <w:rPr>
          <w:rFonts w:asciiTheme="minorHAnsi" w:hAnsiTheme="minorHAnsi" w:cstheme="minorHAnsi"/>
        </w:rPr>
      </w:pPr>
    </w:p>
    <w:p w14:paraId="031462C4" w14:textId="09B50155" w:rsidR="00983757" w:rsidRDefault="00000000" w:rsidP="00B45BFB">
      <w:pPr>
        <w:pStyle w:val="Textoindependiente"/>
        <w:spacing w:before="60" w:line="276" w:lineRule="auto"/>
        <w:ind w:left="282" w:right="-3"/>
        <w:rPr>
          <w:rFonts w:asciiTheme="minorHAnsi" w:hAnsiTheme="minorHAnsi" w:cstheme="minorHAnsi"/>
          <w:spacing w:val="-5"/>
        </w:rPr>
      </w:pPr>
      <w:r w:rsidRPr="00260C07">
        <w:rPr>
          <w:rFonts w:asciiTheme="minorHAnsi" w:hAnsiTheme="minorHAnsi" w:cstheme="minorHAnsi"/>
        </w:rPr>
        <w:t>Las</w:t>
      </w:r>
      <w:r w:rsidRPr="00260C07">
        <w:rPr>
          <w:rFonts w:asciiTheme="minorHAnsi" w:hAnsiTheme="minorHAnsi" w:cstheme="minorHAnsi"/>
          <w:spacing w:val="-4"/>
        </w:rPr>
        <w:t xml:space="preserve"> </w:t>
      </w:r>
      <w:r w:rsidRPr="00260C07">
        <w:rPr>
          <w:rFonts w:asciiTheme="minorHAnsi" w:hAnsiTheme="minorHAnsi" w:cstheme="minorHAnsi"/>
        </w:rPr>
        <w:t>Partes</w:t>
      </w:r>
      <w:r w:rsidRPr="00260C07">
        <w:rPr>
          <w:rFonts w:asciiTheme="minorHAnsi" w:hAnsiTheme="minorHAnsi" w:cstheme="minorHAnsi"/>
          <w:spacing w:val="-2"/>
        </w:rPr>
        <w:t xml:space="preserve"> </w:t>
      </w:r>
      <w:r w:rsidRPr="00260C07">
        <w:rPr>
          <w:rFonts w:asciiTheme="minorHAnsi" w:hAnsiTheme="minorHAnsi" w:cstheme="minorHAnsi"/>
        </w:rPr>
        <w:t>se</w:t>
      </w:r>
      <w:r w:rsidRPr="00260C07">
        <w:rPr>
          <w:rFonts w:asciiTheme="minorHAnsi" w:hAnsiTheme="minorHAnsi" w:cstheme="minorHAnsi"/>
          <w:spacing w:val="-3"/>
        </w:rPr>
        <w:t xml:space="preserve"> </w:t>
      </w:r>
      <w:r w:rsidRPr="00260C07">
        <w:rPr>
          <w:rFonts w:asciiTheme="minorHAnsi" w:hAnsiTheme="minorHAnsi" w:cstheme="minorHAnsi"/>
        </w:rPr>
        <w:t>obligan</w:t>
      </w:r>
      <w:r w:rsidRPr="00260C07">
        <w:rPr>
          <w:rFonts w:asciiTheme="minorHAnsi" w:hAnsiTheme="minorHAnsi" w:cstheme="minorHAnsi"/>
          <w:spacing w:val="-2"/>
        </w:rPr>
        <w:t xml:space="preserve"> </w:t>
      </w:r>
      <w:r w:rsidRPr="00260C07">
        <w:rPr>
          <w:rFonts w:asciiTheme="minorHAnsi" w:hAnsiTheme="minorHAnsi" w:cstheme="minorHAnsi"/>
          <w:spacing w:val="-5"/>
        </w:rPr>
        <w:t>a:</w:t>
      </w:r>
    </w:p>
    <w:p w14:paraId="73D0C2CA" w14:textId="77777777" w:rsidR="00FA3CAC" w:rsidRPr="00260C07" w:rsidRDefault="00FA3CAC" w:rsidP="00B45BFB">
      <w:pPr>
        <w:pStyle w:val="Textoindependiente"/>
        <w:spacing w:before="60" w:line="276" w:lineRule="auto"/>
        <w:ind w:left="282" w:right="-3"/>
        <w:rPr>
          <w:rFonts w:asciiTheme="minorHAnsi" w:hAnsiTheme="minorHAnsi" w:cstheme="minorHAnsi"/>
        </w:rPr>
      </w:pPr>
    </w:p>
    <w:p w14:paraId="2089E5FD" w14:textId="1F1CE82C" w:rsidR="00983757" w:rsidRPr="00FA3CAC" w:rsidRDefault="00000000" w:rsidP="00B45BFB">
      <w:pPr>
        <w:pStyle w:val="Prrafodelista"/>
        <w:numPr>
          <w:ilvl w:val="0"/>
          <w:numId w:val="10"/>
        </w:numPr>
        <w:tabs>
          <w:tab w:val="left" w:pos="999"/>
          <w:tab w:val="left" w:pos="1001"/>
        </w:tabs>
        <w:spacing w:before="41" w:line="276" w:lineRule="auto"/>
        <w:ind w:right="-3"/>
        <w:jc w:val="both"/>
        <w:rPr>
          <w:rFonts w:asciiTheme="minorHAnsi" w:hAnsiTheme="minorHAnsi" w:cstheme="minorHAnsi"/>
        </w:rPr>
      </w:pPr>
      <w:r w:rsidRPr="00FA3CAC">
        <w:rPr>
          <w:rFonts w:asciiTheme="minorHAnsi" w:hAnsiTheme="minorHAnsi" w:cstheme="minorHAnsi"/>
        </w:rPr>
        <w:t>Cumplir las obligaciones emanadas del presente CONTRATO respetando los derechos de propiedad intelectual e industrial cuyo titular es la otra parte, especialmente aquellos que con</w:t>
      </w:r>
      <w:r w:rsidRPr="00FA3CAC">
        <w:rPr>
          <w:rFonts w:asciiTheme="minorHAnsi" w:hAnsiTheme="minorHAnsi" w:cstheme="minorHAnsi"/>
          <w:spacing w:val="-10"/>
        </w:rPr>
        <w:t xml:space="preserve"> </w:t>
      </w:r>
      <w:r w:rsidRPr="00FA3CAC">
        <w:rPr>
          <w:rFonts w:asciiTheme="minorHAnsi" w:hAnsiTheme="minorHAnsi" w:cstheme="minorHAnsi"/>
        </w:rPr>
        <w:t>ocasión</w:t>
      </w:r>
      <w:r w:rsidRPr="00FA3CAC">
        <w:rPr>
          <w:rFonts w:asciiTheme="minorHAnsi" w:hAnsiTheme="minorHAnsi" w:cstheme="minorHAnsi"/>
          <w:spacing w:val="-7"/>
        </w:rPr>
        <w:t xml:space="preserve"> </w:t>
      </w:r>
      <w:r w:rsidRPr="00FA3CAC">
        <w:rPr>
          <w:rFonts w:asciiTheme="minorHAnsi" w:hAnsiTheme="minorHAnsi" w:cstheme="minorHAnsi"/>
        </w:rPr>
        <w:t>de</w:t>
      </w:r>
      <w:r w:rsidRPr="00FA3CAC">
        <w:rPr>
          <w:rFonts w:asciiTheme="minorHAnsi" w:hAnsiTheme="minorHAnsi" w:cstheme="minorHAnsi"/>
          <w:spacing w:val="-6"/>
        </w:rPr>
        <w:t xml:space="preserve"> </w:t>
      </w:r>
      <w:r w:rsidRPr="00FA3CAC">
        <w:rPr>
          <w:rFonts w:asciiTheme="minorHAnsi" w:hAnsiTheme="minorHAnsi" w:cstheme="minorHAnsi"/>
        </w:rPr>
        <w:t>la</w:t>
      </w:r>
      <w:r w:rsidRPr="00FA3CAC">
        <w:rPr>
          <w:rFonts w:asciiTheme="minorHAnsi" w:hAnsiTheme="minorHAnsi" w:cstheme="minorHAnsi"/>
          <w:spacing w:val="-9"/>
        </w:rPr>
        <w:t xml:space="preserve"> </w:t>
      </w:r>
      <w:r w:rsidRPr="00FA3CAC">
        <w:rPr>
          <w:rFonts w:asciiTheme="minorHAnsi" w:hAnsiTheme="minorHAnsi" w:cstheme="minorHAnsi"/>
        </w:rPr>
        <w:t>ejecución</w:t>
      </w:r>
      <w:r w:rsidRPr="00FA3CAC">
        <w:rPr>
          <w:rFonts w:asciiTheme="minorHAnsi" w:hAnsiTheme="minorHAnsi" w:cstheme="minorHAnsi"/>
          <w:spacing w:val="-7"/>
        </w:rPr>
        <w:t xml:space="preserve"> </w:t>
      </w:r>
      <w:r w:rsidRPr="00FA3CAC">
        <w:rPr>
          <w:rFonts w:asciiTheme="minorHAnsi" w:hAnsiTheme="minorHAnsi" w:cstheme="minorHAnsi"/>
        </w:rPr>
        <w:t>del</w:t>
      </w:r>
      <w:r w:rsidRPr="00FA3CAC">
        <w:rPr>
          <w:rFonts w:asciiTheme="minorHAnsi" w:hAnsiTheme="minorHAnsi" w:cstheme="minorHAnsi"/>
          <w:spacing w:val="-9"/>
        </w:rPr>
        <w:t xml:space="preserve"> </w:t>
      </w:r>
      <w:r w:rsidRPr="00FA3CAC">
        <w:rPr>
          <w:rFonts w:asciiTheme="minorHAnsi" w:hAnsiTheme="minorHAnsi" w:cstheme="minorHAnsi"/>
        </w:rPr>
        <w:t>objeto</w:t>
      </w:r>
      <w:r w:rsidRPr="00FA3CAC">
        <w:rPr>
          <w:rFonts w:asciiTheme="minorHAnsi" w:hAnsiTheme="minorHAnsi" w:cstheme="minorHAnsi"/>
          <w:spacing w:val="-7"/>
        </w:rPr>
        <w:t xml:space="preserve"> </w:t>
      </w:r>
      <w:r w:rsidRPr="00FA3CAC">
        <w:rPr>
          <w:rFonts w:asciiTheme="minorHAnsi" w:hAnsiTheme="minorHAnsi" w:cstheme="minorHAnsi"/>
        </w:rPr>
        <w:t>del</w:t>
      </w:r>
      <w:r w:rsidRPr="00FA3CAC">
        <w:rPr>
          <w:rFonts w:asciiTheme="minorHAnsi" w:hAnsiTheme="minorHAnsi" w:cstheme="minorHAnsi"/>
          <w:spacing w:val="-9"/>
        </w:rPr>
        <w:t xml:space="preserve"> </w:t>
      </w:r>
      <w:r w:rsidRPr="00FA3CAC">
        <w:rPr>
          <w:rFonts w:asciiTheme="minorHAnsi" w:hAnsiTheme="minorHAnsi" w:cstheme="minorHAnsi"/>
        </w:rPr>
        <w:t>CONTRATO</w:t>
      </w:r>
      <w:r w:rsidRPr="00FA3CAC">
        <w:rPr>
          <w:rFonts w:asciiTheme="minorHAnsi" w:hAnsiTheme="minorHAnsi" w:cstheme="minorHAnsi"/>
          <w:spacing w:val="-9"/>
        </w:rPr>
        <w:t xml:space="preserve"> </w:t>
      </w:r>
      <w:r w:rsidRPr="00FA3CAC">
        <w:rPr>
          <w:rFonts w:asciiTheme="minorHAnsi" w:hAnsiTheme="minorHAnsi" w:cstheme="minorHAnsi"/>
        </w:rPr>
        <w:t>conozca</w:t>
      </w:r>
      <w:r w:rsidRPr="00FA3CAC">
        <w:rPr>
          <w:rFonts w:asciiTheme="minorHAnsi" w:hAnsiTheme="minorHAnsi" w:cstheme="minorHAnsi"/>
          <w:spacing w:val="-11"/>
        </w:rPr>
        <w:t xml:space="preserve"> </w:t>
      </w:r>
      <w:r w:rsidRPr="00FA3CAC">
        <w:rPr>
          <w:rFonts w:asciiTheme="minorHAnsi" w:hAnsiTheme="minorHAnsi" w:cstheme="minorHAnsi"/>
        </w:rPr>
        <w:t>o</w:t>
      </w:r>
      <w:r w:rsidRPr="00FA3CAC">
        <w:rPr>
          <w:rFonts w:asciiTheme="minorHAnsi" w:hAnsiTheme="minorHAnsi" w:cstheme="minorHAnsi"/>
          <w:spacing w:val="-5"/>
        </w:rPr>
        <w:t xml:space="preserve"> </w:t>
      </w:r>
      <w:r w:rsidRPr="00FA3CAC">
        <w:rPr>
          <w:rFonts w:asciiTheme="minorHAnsi" w:hAnsiTheme="minorHAnsi" w:cstheme="minorHAnsi"/>
        </w:rPr>
        <w:t>utilice</w:t>
      </w:r>
      <w:r w:rsidRPr="00FA3CAC">
        <w:rPr>
          <w:rFonts w:asciiTheme="minorHAnsi" w:hAnsiTheme="minorHAnsi" w:cstheme="minorHAnsi"/>
          <w:spacing w:val="-8"/>
        </w:rPr>
        <w:t xml:space="preserve"> </w:t>
      </w:r>
      <w:r w:rsidRPr="00FA3CAC">
        <w:rPr>
          <w:rFonts w:asciiTheme="minorHAnsi" w:hAnsiTheme="minorHAnsi" w:cstheme="minorHAnsi"/>
        </w:rPr>
        <w:t>con</w:t>
      </w:r>
      <w:r w:rsidRPr="00FA3CAC">
        <w:rPr>
          <w:rFonts w:asciiTheme="minorHAnsi" w:hAnsiTheme="minorHAnsi" w:cstheme="minorHAnsi"/>
          <w:spacing w:val="-10"/>
        </w:rPr>
        <w:t xml:space="preserve"> </w:t>
      </w:r>
      <w:r w:rsidRPr="00FA3CAC">
        <w:rPr>
          <w:rFonts w:asciiTheme="minorHAnsi" w:hAnsiTheme="minorHAnsi" w:cstheme="minorHAnsi"/>
        </w:rPr>
        <w:t>previa</w:t>
      </w:r>
      <w:r w:rsidRPr="00FA3CAC">
        <w:rPr>
          <w:rFonts w:asciiTheme="minorHAnsi" w:hAnsiTheme="minorHAnsi" w:cstheme="minorHAnsi"/>
          <w:spacing w:val="-9"/>
        </w:rPr>
        <w:t xml:space="preserve"> </w:t>
      </w:r>
      <w:r w:rsidRPr="00FA3CAC">
        <w:rPr>
          <w:rFonts w:asciiTheme="minorHAnsi" w:hAnsiTheme="minorHAnsi" w:cstheme="minorHAnsi"/>
        </w:rPr>
        <w:t>y</w:t>
      </w:r>
      <w:r w:rsidRPr="00FA3CAC">
        <w:rPr>
          <w:rFonts w:asciiTheme="minorHAnsi" w:hAnsiTheme="minorHAnsi" w:cstheme="minorHAnsi"/>
          <w:spacing w:val="-8"/>
        </w:rPr>
        <w:t xml:space="preserve"> </w:t>
      </w:r>
      <w:r w:rsidRPr="00FA3CAC">
        <w:rPr>
          <w:rFonts w:asciiTheme="minorHAnsi" w:hAnsiTheme="minorHAnsi" w:cstheme="minorHAnsi"/>
        </w:rPr>
        <w:t xml:space="preserve">expresa </w:t>
      </w:r>
      <w:r w:rsidRPr="00FA3CAC">
        <w:rPr>
          <w:rFonts w:asciiTheme="minorHAnsi" w:hAnsiTheme="minorHAnsi" w:cstheme="minorHAnsi"/>
          <w:spacing w:val="-2"/>
        </w:rPr>
        <w:t>autorización.</w:t>
      </w:r>
    </w:p>
    <w:p w14:paraId="6548EB28" w14:textId="77777777" w:rsidR="00983757" w:rsidRPr="00260C07" w:rsidRDefault="00000000" w:rsidP="00B45BFB">
      <w:pPr>
        <w:pStyle w:val="Prrafodelista"/>
        <w:numPr>
          <w:ilvl w:val="0"/>
          <w:numId w:val="10"/>
        </w:numPr>
        <w:tabs>
          <w:tab w:val="left" w:pos="999"/>
          <w:tab w:val="left" w:pos="1001"/>
        </w:tabs>
        <w:spacing w:line="276" w:lineRule="auto"/>
        <w:ind w:left="1001" w:right="-3"/>
        <w:jc w:val="both"/>
        <w:rPr>
          <w:rFonts w:asciiTheme="minorHAnsi" w:hAnsiTheme="minorHAnsi" w:cstheme="minorHAnsi"/>
        </w:rPr>
      </w:pPr>
      <w:r w:rsidRPr="00260C07">
        <w:rPr>
          <w:rFonts w:asciiTheme="minorHAnsi" w:hAnsiTheme="minorHAnsi" w:cstheme="minorHAnsi"/>
        </w:rPr>
        <w:t>Cumplir las obligaciones emanadas del presente CONTRATO sin infringir o violar, por obtención</w:t>
      </w:r>
      <w:r w:rsidRPr="00260C07">
        <w:rPr>
          <w:rFonts w:asciiTheme="minorHAnsi" w:hAnsiTheme="minorHAnsi" w:cstheme="minorHAnsi"/>
          <w:spacing w:val="-11"/>
        </w:rPr>
        <w:t xml:space="preserve"> </w:t>
      </w:r>
      <w:r w:rsidRPr="00260C07">
        <w:rPr>
          <w:rFonts w:asciiTheme="minorHAnsi" w:hAnsiTheme="minorHAnsi" w:cstheme="minorHAnsi"/>
        </w:rPr>
        <w:t>ilegal,</w:t>
      </w:r>
      <w:r w:rsidRPr="00260C07">
        <w:rPr>
          <w:rFonts w:asciiTheme="minorHAnsi" w:hAnsiTheme="minorHAnsi" w:cstheme="minorHAnsi"/>
          <w:spacing w:val="-10"/>
        </w:rPr>
        <w:t xml:space="preserve"> </w:t>
      </w:r>
      <w:r w:rsidRPr="00260C07">
        <w:rPr>
          <w:rFonts w:asciiTheme="minorHAnsi" w:hAnsiTheme="minorHAnsi" w:cstheme="minorHAnsi"/>
        </w:rPr>
        <w:t>derechos</w:t>
      </w:r>
      <w:r w:rsidRPr="00260C07">
        <w:rPr>
          <w:rFonts w:asciiTheme="minorHAnsi" w:hAnsiTheme="minorHAnsi" w:cstheme="minorHAnsi"/>
          <w:spacing w:val="-12"/>
        </w:rPr>
        <w:t xml:space="preserve"> </w:t>
      </w:r>
      <w:r w:rsidRPr="00260C07">
        <w:rPr>
          <w:rFonts w:asciiTheme="minorHAnsi" w:hAnsiTheme="minorHAnsi" w:cstheme="minorHAnsi"/>
        </w:rPr>
        <w:t>de</w:t>
      </w:r>
      <w:r w:rsidRPr="00260C07">
        <w:rPr>
          <w:rFonts w:asciiTheme="minorHAnsi" w:hAnsiTheme="minorHAnsi" w:cstheme="minorHAnsi"/>
          <w:spacing w:val="-9"/>
        </w:rPr>
        <w:t xml:space="preserve"> </w:t>
      </w:r>
      <w:r w:rsidRPr="00260C07">
        <w:rPr>
          <w:rFonts w:asciiTheme="minorHAnsi" w:hAnsiTheme="minorHAnsi" w:cstheme="minorHAnsi"/>
        </w:rPr>
        <w:t>patentes,</w:t>
      </w:r>
      <w:r w:rsidRPr="00260C07">
        <w:rPr>
          <w:rFonts w:asciiTheme="minorHAnsi" w:hAnsiTheme="minorHAnsi" w:cstheme="minorHAnsi"/>
          <w:spacing w:val="-10"/>
        </w:rPr>
        <w:t xml:space="preserve"> </w:t>
      </w:r>
      <w:r w:rsidRPr="00260C07">
        <w:rPr>
          <w:rFonts w:asciiTheme="minorHAnsi" w:hAnsiTheme="minorHAnsi" w:cstheme="minorHAnsi"/>
        </w:rPr>
        <w:t>secretos</w:t>
      </w:r>
      <w:r w:rsidRPr="00260C07">
        <w:rPr>
          <w:rFonts w:asciiTheme="minorHAnsi" w:hAnsiTheme="minorHAnsi" w:cstheme="minorHAnsi"/>
          <w:spacing w:val="-10"/>
        </w:rPr>
        <w:t xml:space="preserve"> </w:t>
      </w:r>
      <w:r w:rsidRPr="00260C07">
        <w:rPr>
          <w:rFonts w:asciiTheme="minorHAnsi" w:hAnsiTheme="minorHAnsi" w:cstheme="minorHAnsi"/>
        </w:rPr>
        <w:t>industriales,</w:t>
      </w:r>
      <w:r w:rsidRPr="00260C07">
        <w:rPr>
          <w:rFonts w:asciiTheme="minorHAnsi" w:hAnsiTheme="minorHAnsi" w:cstheme="minorHAnsi"/>
          <w:spacing w:val="-9"/>
        </w:rPr>
        <w:t xml:space="preserve"> </w:t>
      </w:r>
      <w:r w:rsidRPr="00260C07">
        <w:rPr>
          <w:rFonts w:asciiTheme="minorHAnsi" w:hAnsiTheme="minorHAnsi" w:cstheme="minorHAnsi"/>
        </w:rPr>
        <w:t>derechos</w:t>
      </w:r>
      <w:r w:rsidRPr="00260C07">
        <w:rPr>
          <w:rFonts w:asciiTheme="minorHAnsi" w:hAnsiTheme="minorHAnsi" w:cstheme="minorHAnsi"/>
          <w:spacing w:val="-10"/>
        </w:rPr>
        <w:t xml:space="preserve"> </w:t>
      </w:r>
      <w:r w:rsidRPr="00260C07">
        <w:rPr>
          <w:rFonts w:asciiTheme="minorHAnsi" w:hAnsiTheme="minorHAnsi" w:cstheme="minorHAnsi"/>
        </w:rPr>
        <w:t>de</w:t>
      </w:r>
      <w:r w:rsidRPr="00260C07">
        <w:rPr>
          <w:rFonts w:asciiTheme="minorHAnsi" w:hAnsiTheme="minorHAnsi" w:cstheme="minorHAnsi"/>
          <w:spacing w:val="-9"/>
        </w:rPr>
        <w:t xml:space="preserve"> </w:t>
      </w:r>
      <w:r w:rsidRPr="00260C07">
        <w:rPr>
          <w:rFonts w:asciiTheme="minorHAnsi" w:hAnsiTheme="minorHAnsi" w:cstheme="minorHAnsi"/>
        </w:rPr>
        <w:t>autor</w:t>
      </w:r>
      <w:r w:rsidRPr="00260C07">
        <w:rPr>
          <w:rFonts w:asciiTheme="minorHAnsi" w:hAnsiTheme="minorHAnsi" w:cstheme="minorHAnsi"/>
          <w:spacing w:val="-13"/>
        </w:rPr>
        <w:t xml:space="preserve"> </w:t>
      </w:r>
      <w:r w:rsidRPr="00260C07">
        <w:rPr>
          <w:rFonts w:asciiTheme="minorHAnsi" w:hAnsiTheme="minorHAnsi" w:cstheme="minorHAnsi"/>
        </w:rPr>
        <w:t>o</w:t>
      </w:r>
      <w:r w:rsidRPr="00260C07">
        <w:rPr>
          <w:rFonts w:asciiTheme="minorHAnsi" w:hAnsiTheme="minorHAnsi" w:cstheme="minorHAnsi"/>
          <w:spacing w:val="-11"/>
        </w:rPr>
        <w:t xml:space="preserve"> </w:t>
      </w:r>
      <w:r w:rsidRPr="00260C07">
        <w:rPr>
          <w:rFonts w:asciiTheme="minorHAnsi" w:hAnsiTheme="minorHAnsi" w:cstheme="minorHAnsi"/>
        </w:rPr>
        <w:t>cualquier otro derecho de propiedad de terceros.</w:t>
      </w:r>
    </w:p>
    <w:p w14:paraId="39724BFA" w14:textId="77777777" w:rsidR="00983757" w:rsidRPr="00260C07" w:rsidRDefault="00000000" w:rsidP="00B45BFB">
      <w:pPr>
        <w:pStyle w:val="Prrafodelista"/>
        <w:numPr>
          <w:ilvl w:val="0"/>
          <w:numId w:val="10"/>
        </w:numPr>
        <w:tabs>
          <w:tab w:val="left" w:pos="999"/>
          <w:tab w:val="left" w:pos="1001"/>
        </w:tabs>
        <w:spacing w:line="276" w:lineRule="auto"/>
        <w:ind w:left="1001" w:right="-3"/>
        <w:jc w:val="both"/>
        <w:rPr>
          <w:rFonts w:asciiTheme="minorHAnsi" w:hAnsiTheme="minorHAnsi" w:cstheme="minorHAnsi"/>
        </w:rPr>
      </w:pPr>
      <w:r w:rsidRPr="00260C07">
        <w:rPr>
          <w:rFonts w:asciiTheme="minorHAnsi" w:hAnsiTheme="minorHAnsi" w:cstheme="minorHAnsi"/>
        </w:rPr>
        <w:t>Las</w:t>
      </w:r>
      <w:r w:rsidRPr="00260C07">
        <w:rPr>
          <w:rFonts w:asciiTheme="minorHAnsi" w:hAnsiTheme="minorHAnsi" w:cstheme="minorHAnsi"/>
          <w:spacing w:val="-8"/>
        </w:rPr>
        <w:t xml:space="preserve"> </w:t>
      </w:r>
      <w:r w:rsidRPr="00260C07">
        <w:rPr>
          <w:rFonts w:asciiTheme="minorHAnsi" w:hAnsiTheme="minorHAnsi" w:cstheme="minorHAnsi"/>
        </w:rPr>
        <w:t>marcas,</w:t>
      </w:r>
      <w:r w:rsidRPr="00260C07">
        <w:rPr>
          <w:rFonts w:asciiTheme="minorHAnsi" w:hAnsiTheme="minorHAnsi" w:cstheme="minorHAnsi"/>
          <w:spacing w:val="-8"/>
        </w:rPr>
        <w:t xml:space="preserve"> </w:t>
      </w:r>
      <w:r w:rsidRPr="00260C07">
        <w:rPr>
          <w:rFonts w:asciiTheme="minorHAnsi" w:hAnsiTheme="minorHAnsi" w:cstheme="minorHAnsi"/>
        </w:rPr>
        <w:t>nombres</w:t>
      </w:r>
      <w:r w:rsidRPr="00260C07">
        <w:rPr>
          <w:rFonts w:asciiTheme="minorHAnsi" w:hAnsiTheme="minorHAnsi" w:cstheme="minorHAnsi"/>
          <w:spacing w:val="-7"/>
        </w:rPr>
        <w:t xml:space="preserve"> </w:t>
      </w:r>
      <w:r w:rsidRPr="00260C07">
        <w:rPr>
          <w:rFonts w:asciiTheme="minorHAnsi" w:hAnsiTheme="minorHAnsi" w:cstheme="minorHAnsi"/>
        </w:rPr>
        <w:t>comerciales</w:t>
      </w:r>
      <w:r w:rsidRPr="00260C07">
        <w:rPr>
          <w:rFonts w:asciiTheme="minorHAnsi" w:hAnsiTheme="minorHAnsi" w:cstheme="minorHAnsi"/>
          <w:spacing w:val="-7"/>
        </w:rPr>
        <w:t xml:space="preserve"> </w:t>
      </w:r>
      <w:r w:rsidRPr="00260C07">
        <w:rPr>
          <w:rFonts w:asciiTheme="minorHAnsi" w:hAnsiTheme="minorHAnsi" w:cstheme="minorHAnsi"/>
        </w:rPr>
        <w:t>y</w:t>
      </w:r>
      <w:r w:rsidRPr="00260C07">
        <w:rPr>
          <w:rFonts w:asciiTheme="minorHAnsi" w:hAnsiTheme="minorHAnsi" w:cstheme="minorHAnsi"/>
          <w:spacing w:val="-7"/>
        </w:rPr>
        <w:t xml:space="preserve"> </w:t>
      </w:r>
      <w:r w:rsidRPr="00260C07">
        <w:rPr>
          <w:rFonts w:asciiTheme="minorHAnsi" w:hAnsiTheme="minorHAnsi" w:cstheme="minorHAnsi"/>
        </w:rPr>
        <w:t>demás</w:t>
      </w:r>
      <w:r w:rsidRPr="00260C07">
        <w:rPr>
          <w:rFonts w:asciiTheme="minorHAnsi" w:hAnsiTheme="minorHAnsi" w:cstheme="minorHAnsi"/>
          <w:spacing w:val="-8"/>
        </w:rPr>
        <w:t xml:space="preserve"> </w:t>
      </w:r>
      <w:r w:rsidRPr="00260C07">
        <w:rPr>
          <w:rFonts w:asciiTheme="minorHAnsi" w:hAnsiTheme="minorHAnsi" w:cstheme="minorHAnsi"/>
        </w:rPr>
        <w:t>propiedad</w:t>
      </w:r>
      <w:r w:rsidRPr="00260C07">
        <w:rPr>
          <w:rFonts w:asciiTheme="minorHAnsi" w:hAnsiTheme="minorHAnsi" w:cstheme="minorHAnsi"/>
          <w:spacing w:val="-8"/>
        </w:rPr>
        <w:t xml:space="preserve"> </w:t>
      </w:r>
      <w:r w:rsidRPr="00260C07">
        <w:rPr>
          <w:rFonts w:asciiTheme="minorHAnsi" w:hAnsiTheme="minorHAnsi" w:cstheme="minorHAnsi"/>
        </w:rPr>
        <w:t>industrial,</w:t>
      </w:r>
      <w:r w:rsidRPr="00260C07">
        <w:rPr>
          <w:rFonts w:asciiTheme="minorHAnsi" w:hAnsiTheme="minorHAnsi" w:cstheme="minorHAnsi"/>
          <w:spacing w:val="-7"/>
        </w:rPr>
        <w:t xml:space="preserve"> </w:t>
      </w:r>
      <w:r w:rsidRPr="00260C07">
        <w:rPr>
          <w:rFonts w:asciiTheme="minorHAnsi" w:hAnsiTheme="minorHAnsi" w:cstheme="minorHAnsi"/>
        </w:rPr>
        <w:t>son</w:t>
      </w:r>
      <w:r w:rsidRPr="00260C07">
        <w:rPr>
          <w:rFonts w:asciiTheme="minorHAnsi" w:hAnsiTheme="minorHAnsi" w:cstheme="minorHAnsi"/>
          <w:spacing w:val="-8"/>
        </w:rPr>
        <w:t xml:space="preserve"> </w:t>
      </w:r>
      <w:r w:rsidRPr="00260C07">
        <w:rPr>
          <w:rFonts w:asciiTheme="minorHAnsi" w:hAnsiTheme="minorHAnsi" w:cstheme="minorHAnsi"/>
        </w:rPr>
        <w:t>de</w:t>
      </w:r>
      <w:r w:rsidRPr="00260C07">
        <w:rPr>
          <w:rFonts w:asciiTheme="minorHAnsi" w:hAnsiTheme="minorHAnsi" w:cstheme="minorHAnsi"/>
          <w:spacing w:val="-7"/>
        </w:rPr>
        <w:t xml:space="preserve"> </w:t>
      </w:r>
      <w:r w:rsidRPr="00260C07">
        <w:rPr>
          <w:rFonts w:asciiTheme="minorHAnsi" w:hAnsiTheme="minorHAnsi" w:cstheme="minorHAnsi"/>
        </w:rPr>
        <w:t>exclusiva</w:t>
      </w:r>
      <w:r w:rsidRPr="00260C07">
        <w:rPr>
          <w:rFonts w:asciiTheme="minorHAnsi" w:hAnsiTheme="minorHAnsi" w:cstheme="minorHAnsi"/>
          <w:spacing w:val="-10"/>
        </w:rPr>
        <w:t xml:space="preserve"> </w:t>
      </w:r>
      <w:r w:rsidRPr="00260C07">
        <w:rPr>
          <w:rFonts w:asciiTheme="minorHAnsi" w:hAnsiTheme="minorHAnsi" w:cstheme="minorHAnsi"/>
        </w:rPr>
        <w:t xml:space="preserve">propiedad de su titular; mientras esté vigente este Contrato, la parte titular podrá permitir el uso de esta a la otra </w:t>
      </w:r>
      <w:r w:rsidRPr="00260C07">
        <w:rPr>
          <w:rFonts w:asciiTheme="minorHAnsi" w:hAnsiTheme="minorHAnsi" w:cstheme="minorHAnsi"/>
        </w:rPr>
        <w:lastRenderedPageBreak/>
        <w:t>parte previa autorización expresa para tal efecto, y bajo las limitaciones y condiciones indicadas por aquella. Cualquier uso que no esté previa y expresamente autorizado</w:t>
      </w:r>
      <w:r w:rsidRPr="00260C07">
        <w:rPr>
          <w:rFonts w:asciiTheme="minorHAnsi" w:hAnsiTheme="minorHAnsi" w:cstheme="minorHAnsi"/>
          <w:spacing w:val="-7"/>
        </w:rPr>
        <w:t xml:space="preserve"> </w:t>
      </w:r>
      <w:r w:rsidRPr="00260C07">
        <w:rPr>
          <w:rFonts w:asciiTheme="minorHAnsi" w:hAnsiTheme="minorHAnsi" w:cstheme="minorHAnsi"/>
        </w:rPr>
        <w:t>implicará</w:t>
      </w:r>
      <w:r w:rsidRPr="00260C07">
        <w:rPr>
          <w:rFonts w:asciiTheme="minorHAnsi" w:hAnsiTheme="minorHAnsi" w:cstheme="minorHAnsi"/>
          <w:spacing w:val="-10"/>
        </w:rPr>
        <w:t xml:space="preserve"> </w:t>
      </w:r>
      <w:r w:rsidRPr="00260C07">
        <w:rPr>
          <w:rFonts w:asciiTheme="minorHAnsi" w:hAnsiTheme="minorHAnsi" w:cstheme="minorHAnsi"/>
        </w:rPr>
        <w:t>el</w:t>
      </w:r>
      <w:r w:rsidRPr="00260C07">
        <w:rPr>
          <w:rFonts w:asciiTheme="minorHAnsi" w:hAnsiTheme="minorHAnsi" w:cstheme="minorHAnsi"/>
          <w:spacing w:val="-8"/>
        </w:rPr>
        <w:t xml:space="preserve"> </w:t>
      </w:r>
      <w:r w:rsidRPr="00260C07">
        <w:rPr>
          <w:rFonts w:asciiTheme="minorHAnsi" w:hAnsiTheme="minorHAnsi" w:cstheme="minorHAnsi"/>
        </w:rPr>
        <w:t>incumplimiento</w:t>
      </w:r>
      <w:r w:rsidRPr="00260C07">
        <w:rPr>
          <w:rFonts w:asciiTheme="minorHAnsi" w:hAnsiTheme="minorHAnsi" w:cstheme="minorHAnsi"/>
          <w:spacing w:val="-9"/>
        </w:rPr>
        <w:t xml:space="preserve"> </w:t>
      </w:r>
      <w:r w:rsidRPr="00260C07">
        <w:rPr>
          <w:rFonts w:asciiTheme="minorHAnsi" w:hAnsiTheme="minorHAnsi" w:cstheme="minorHAnsi"/>
        </w:rPr>
        <w:t>del</w:t>
      </w:r>
      <w:r w:rsidRPr="00260C07">
        <w:rPr>
          <w:rFonts w:asciiTheme="minorHAnsi" w:hAnsiTheme="minorHAnsi" w:cstheme="minorHAnsi"/>
          <w:spacing w:val="-8"/>
        </w:rPr>
        <w:t xml:space="preserve"> </w:t>
      </w:r>
      <w:r w:rsidRPr="00260C07">
        <w:rPr>
          <w:rFonts w:asciiTheme="minorHAnsi" w:hAnsiTheme="minorHAnsi" w:cstheme="minorHAnsi"/>
        </w:rPr>
        <w:t>presente</w:t>
      </w:r>
      <w:r w:rsidRPr="00260C07">
        <w:rPr>
          <w:rFonts w:asciiTheme="minorHAnsi" w:hAnsiTheme="minorHAnsi" w:cstheme="minorHAnsi"/>
          <w:spacing w:val="-8"/>
        </w:rPr>
        <w:t xml:space="preserve"> </w:t>
      </w:r>
      <w:r w:rsidRPr="00260C07">
        <w:rPr>
          <w:rFonts w:asciiTheme="minorHAnsi" w:hAnsiTheme="minorHAnsi" w:cstheme="minorHAnsi"/>
        </w:rPr>
        <w:t>Contrato.</w:t>
      </w:r>
      <w:r w:rsidRPr="00260C07">
        <w:rPr>
          <w:rFonts w:asciiTheme="minorHAnsi" w:hAnsiTheme="minorHAnsi" w:cstheme="minorHAnsi"/>
          <w:spacing w:val="-8"/>
        </w:rPr>
        <w:t xml:space="preserve"> </w:t>
      </w:r>
      <w:r w:rsidRPr="00260C07">
        <w:rPr>
          <w:rFonts w:asciiTheme="minorHAnsi" w:hAnsiTheme="minorHAnsi" w:cstheme="minorHAnsi"/>
        </w:rPr>
        <w:t>En</w:t>
      </w:r>
      <w:r w:rsidRPr="00260C07">
        <w:rPr>
          <w:rFonts w:asciiTheme="minorHAnsi" w:hAnsiTheme="minorHAnsi" w:cstheme="minorHAnsi"/>
          <w:spacing w:val="-8"/>
        </w:rPr>
        <w:t xml:space="preserve"> </w:t>
      </w:r>
      <w:r w:rsidRPr="00260C07">
        <w:rPr>
          <w:rFonts w:asciiTheme="minorHAnsi" w:hAnsiTheme="minorHAnsi" w:cstheme="minorHAnsi"/>
        </w:rPr>
        <w:t>especial</w:t>
      </w:r>
      <w:r w:rsidRPr="00260C07">
        <w:rPr>
          <w:rFonts w:asciiTheme="minorHAnsi" w:hAnsiTheme="minorHAnsi" w:cstheme="minorHAnsi"/>
          <w:spacing w:val="-8"/>
        </w:rPr>
        <w:t xml:space="preserve"> </w:t>
      </w:r>
      <w:r w:rsidRPr="00260C07">
        <w:rPr>
          <w:rFonts w:asciiTheme="minorHAnsi" w:hAnsiTheme="minorHAnsi" w:cstheme="minorHAnsi"/>
        </w:rPr>
        <w:t>El</w:t>
      </w:r>
      <w:r w:rsidRPr="00260C07">
        <w:rPr>
          <w:rFonts w:asciiTheme="minorHAnsi" w:hAnsiTheme="minorHAnsi" w:cstheme="minorHAnsi"/>
          <w:spacing w:val="-8"/>
        </w:rPr>
        <w:t xml:space="preserve"> </w:t>
      </w:r>
      <w:r w:rsidRPr="00260C07">
        <w:rPr>
          <w:rFonts w:asciiTheme="minorHAnsi" w:hAnsiTheme="minorHAnsi" w:cstheme="minorHAnsi"/>
          <w:b/>
        </w:rPr>
        <w:t xml:space="preserve">CONTRATISTA </w:t>
      </w:r>
      <w:r w:rsidRPr="00260C07">
        <w:rPr>
          <w:rFonts w:asciiTheme="minorHAnsi" w:hAnsiTheme="minorHAnsi" w:cstheme="minorHAnsi"/>
        </w:rPr>
        <w:t>se</w:t>
      </w:r>
      <w:r w:rsidRPr="00260C07">
        <w:rPr>
          <w:rFonts w:asciiTheme="minorHAnsi" w:hAnsiTheme="minorHAnsi" w:cstheme="minorHAnsi"/>
          <w:spacing w:val="-9"/>
        </w:rPr>
        <w:t xml:space="preserve"> </w:t>
      </w:r>
      <w:r w:rsidRPr="00260C07">
        <w:rPr>
          <w:rFonts w:asciiTheme="minorHAnsi" w:hAnsiTheme="minorHAnsi" w:cstheme="minorHAnsi"/>
        </w:rPr>
        <w:t>hace</w:t>
      </w:r>
      <w:r w:rsidRPr="00260C07">
        <w:rPr>
          <w:rFonts w:asciiTheme="minorHAnsi" w:hAnsiTheme="minorHAnsi" w:cstheme="minorHAnsi"/>
          <w:spacing w:val="-11"/>
        </w:rPr>
        <w:t xml:space="preserve"> </w:t>
      </w:r>
      <w:r w:rsidRPr="00260C07">
        <w:rPr>
          <w:rFonts w:asciiTheme="minorHAnsi" w:hAnsiTheme="minorHAnsi" w:cstheme="minorHAnsi"/>
        </w:rPr>
        <w:t>responsable</w:t>
      </w:r>
      <w:r w:rsidRPr="00260C07">
        <w:rPr>
          <w:rFonts w:asciiTheme="minorHAnsi" w:hAnsiTheme="minorHAnsi" w:cstheme="minorHAnsi"/>
          <w:spacing w:val="-10"/>
        </w:rPr>
        <w:t xml:space="preserve"> </w:t>
      </w:r>
      <w:r w:rsidRPr="00260C07">
        <w:rPr>
          <w:rFonts w:asciiTheme="minorHAnsi" w:hAnsiTheme="minorHAnsi" w:cstheme="minorHAnsi"/>
        </w:rPr>
        <w:t>por</w:t>
      </w:r>
      <w:r w:rsidRPr="00260C07">
        <w:rPr>
          <w:rFonts w:asciiTheme="minorHAnsi" w:hAnsiTheme="minorHAnsi" w:cstheme="minorHAnsi"/>
          <w:spacing w:val="-12"/>
        </w:rPr>
        <w:t xml:space="preserve"> </w:t>
      </w:r>
      <w:r w:rsidRPr="00260C07">
        <w:rPr>
          <w:rFonts w:asciiTheme="minorHAnsi" w:hAnsiTheme="minorHAnsi" w:cstheme="minorHAnsi"/>
        </w:rPr>
        <w:t>el</w:t>
      </w:r>
      <w:r w:rsidRPr="00260C07">
        <w:rPr>
          <w:rFonts w:asciiTheme="minorHAnsi" w:hAnsiTheme="minorHAnsi" w:cstheme="minorHAnsi"/>
          <w:spacing w:val="-11"/>
        </w:rPr>
        <w:t xml:space="preserve"> </w:t>
      </w:r>
      <w:r w:rsidRPr="00260C07">
        <w:rPr>
          <w:rFonts w:asciiTheme="minorHAnsi" w:hAnsiTheme="minorHAnsi" w:cstheme="minorHAnsi"/>
        </w:rPr>
        <w:t>uso</w:t>
      </w:r>
      <w:r w:rsidRPr="00260C07">
        <w:rPr>
          <w:rFonts w:asciiTheme="minorHAnsi" w:hAnsiTheme="minorHAnsi" w:cstheme="minorHAnsi"/>
          <w:spacing w:val="-9"/>
        </w:rPr>
        <w:t xml:space="preserve"> </w:t>
      </w:r>
      <w:r w:rsidRPr="00260C07">
        <w:rPr>
          <w:rFonts w:asciiTheme="minorHAnsi" w:hAnsiTheme="minorHAnsi" w:cstheme="minorHAnsi"/>
        </w:rPr>
        <w:t>no</w:t>
      </w:r>
      <w:r w:rsidRPr="00260C07">
        <w:rPr>
          <w:rFonts w:asciiTheme="minorHAnsi" w:hAnsiTheme="minorHAnsi" w:cstheme="minorHAnsi"/>
          <w:spacing w:val="-10"/>
        </w:rPr>
        <w:t xml:space="preserve"> </w:t>
      </w:r>
      <w:r w:rsidRPr="00260C07">
        <w:rPr>
          <w:rFonts w:asciiTheme="minorHAnsi" w:hAnsiTheme="minorHAnsi" w:cstheme="minorHAnsi"/>
        </w:rPr>
        <w:t>autorizado,</w:t>
      </w:r>
      <w:r w:rsidRPr="00260C07">
        <w:rPr>
          <w:rFonts w:asciiTheme="minorHAnsi" w:hAnsiTheme="minorHAnsi" w:cstheme="minorHAnsi"/>
          <w:spacing w:val="-10"/>
        </w:rPr>
        <w:t xml:space="preserve"> </w:t>
      </w:r>
      <w:r w:rsidRPr="00260C07">
        <w:rPr>
          <w:rFonts w:asciiTheme="minorHAnsi" w:hAnsiTheme="minorHAnsi" w:cstheme="minorHAnsi"/>
        </w:rPr>
        <w:t>indebido</w:t>
      </w:r>
      <w:r w:rsidRPr="00260C07">
        <w:rPr>
          <w:rFonts w:asciiTheme="minorHAnsi" w:hAnsiTheme="minorHAnsi" w:cstheme="minorHAnsi"/>
          <w:spacing w:val="-10"/>
        </w:rPr>
        <w:t xml:space="preserve"> </w:t>
      </w:r>
      <w:r w:rsidRPr="00260C07">
        <w:rPr>
          <w:rFonts w:asciiTheme="minorHAnsi" w:hAnsiTheme="minorHAnsi" w:cstheme="minorHAnsi"/>
        </w:rPr>
        <w:t>o</w:t>
      </w:r>
      <w:r w:rsidRPr="00260C07">
        <w:rPr>
          <w:rFonts w:asciiTheme="minorHAnsi" w:hAnsiTheme="minorHAnsi" w:cstheme="minorHAnsi"/>
          <w:spacing w:val="-9"/>
        </w:rPr>
        <w:t xml:space="preserve"> </w:t>
      </w:r>
      <w:r w:rsidRPr="00260C07">
        <w:rPr>
          <w:rFonts w:asciiTheme="minorHAnsi" w:hAnsiTheme="minorHAnsi" w:cstheme="minorHAnsi"/>
        </w:rPr>
        <w:t>incorrecto</w:t>
      </w:r>
      <w:r w:rsidRPr="00260C07">
        <w:rPr>
          <w:rFonts w:asciiTheme="minorHAnsi" w:hAnsiTheme="minorHAnsi" w:cstheme="minorHAnsi"/>
          <w:spacing w:val="-10"/>
        </w:rPr>
        <w:t xml:space="preserve"> </w:t>
      </w:r>
      <w:r w:rsidRPr="00260C07">
        <w:rPr>
          <w:rFonts w:asciiTheme="minorHAnsi" w:hAnsiTheme="minorHAnsi" w:cstheme="minorHAnsi"/>
        </w:rPr>
        <w:t>de</w:t>
      </w:r>
      <w:r w:rsidRPr="00260C07">
        <w:rPr>
          <w:rFonts w:asciiTheme="minorHAnsi" w:hAnsiTheme="minorHAnsi" w:cstheme="minorHAnsi"/>
          <w:spacing w:val="-9"/>
        </w:rPr>
        <w:t xml:space="preserve"> </w:t>
      </w:r>
      <w:r w:rsidRPr="00260C07">
        <w:rPr>
          <w:rFonts w:asciiTheme="minorHAnsi" w:hAnsiTheme="minorHAnsi" w:cstheme="minorHAnsi"/>
        </w:rPr>
        <w:t>las</w:t>
      </w:r>
      <w:r w:rsidRPr="00260C07">
        <w:rPr>
          <w:rFonts w:asciiTheme="minorHAnsi" w:hAnsiTheme="minorHAnsi" w:cstheme="minorHAnsi"/>
          <w:spacing w:val="-12"/>
        </w:rPr>
        <w:t xml:space="preserve"> </w:t>
      </w:r>
      <w:r w:rsidRPr="00260C07">
        <w:rPr>
          <w:rFonts w:asciiTheme="minorHAnsi" w:hAnsiTheme="minorHAnsi" w:cstheme="minorHAnsi"/>
        </w:rPr>
        <w:t>marcas,</w:t>
      </w:r>
      <w:r w:rsidRPr="00260C07">
        <w:rPr>
          <w:rFonts w:asciiTheme="minorHAnsi" w:hAnsiTheme="minorHAnsi" w:cstheme="minorHAnsi"/>
          <w:spacing w:val="-10"/>
        </w:rPr>
        <w:t xml:space="preserve"> </w:t>
      </w:r>
      <w:r w:rsidRPr="00260C07">
        <w:rPr>
          <w:rFonts w:asciiTheme="minorHAnsi" w:hAnsiTheme="minorHAnsi" w:cstheme="minorHAnsi"/>
        </w:rPr>
        <w:t xml:space="preserve">nombres comerciales y emblemas del </w:t>
      </w:r>
      <w:r w:rsidRPr="00260C07">
        <w:rPr>
          <w:rFonts w:asciiTheme="minorHAnsi" w:hAnsiTheme="minorHAnsi" w:cstheme="minorHAnsi"/>
          <w:b/>
        </w:rPr>
        <w:t xml:space="preserve">CONTRATANTE </w:t>
      </w:r>
      <w:r w:rsidRPr="00260C07">
        <w:rPr>
          <w:rFonts w:asciiTheme="minorHAnsi" w:hAnsiTheme="minorHAnsi" w:cstheme="minorHAnsi"/>
        </w:rPr>
        <w:t>frente a terceros, especialmente a las comunidades</w:t>
      </w:r>
      <w:r w:rsidRPr="00260C07">
        <w:rPr>
          <w:rFonts w:asciiTheme="minorHAnsi" w:hAnsiTheme="minorHAnsi" w:cstheme="minorHAnsi"/>
          <w:spacing w:val="-13"/>
        </w:rPr>
        <w:t xml:space="preserve"> </w:t>
      </w:r>
      <w:r w:rsidRPr="00260C07">
        <w:rPr>
          <w:rFonts w:asciiTheme="minorHAnsi" w:hAnsiTheme="minorHAnsi" w:cstheme="minorHAnsi"/>
        </w:rPr>
        <w:t>correspondientes</w:t>
      </w:r>
      <w:r w:rsidRPr="00260C07">
        <w:rPr>
          <w:rFonts w:asciiTheme="minorHAnsi" w:hAnsiTheme="minorHAnsi" w:cstheme="minorHAnsi"/>
          <w:spacing w:val="-12"/>
        </w:rPr>
        <w:t xml:space="preserve"> </w:t>
      </w:r>
      <w:r w:rsidRPr="00260C07">
        <w:rPr>
          <w:rFonts w:asciiTheme="minorHAnsi" w:hAnsiTheme="minorHAnsi" w:cstheme="minorHAnsi"/>
        </w:rPr>
        <w:t>a</w:t>
      </w:r>
      <w:r w:rsidRPr="00260C07">
        <w:rPr>
          <w:rFonts w:asciiTheme="minorHAnsi" w:hAnsiTheme="minorHAnsi" w:cstheme="minorHAnsi"/>
          <w:spacing w:val="-13"/>
        </w:rPr>
        <w:t xml:space="preserve"> </w:t>
      </w:r>
      <w:r w:rsidRPr="00260C07">
        <w:rPr>
          <w:rFonts w:asciiTheme="minorHAnsi" w:hAnsiTheme="minorHAnsi" w:cstheme="minorHAnsi"/>
        </w:rPr>
        <w:t>su</w:t>
      </w:r>
      <w:r w:rsidRPr="00260C07">
        <w:rPr>
          <w:rFonts w:asciiTheme="minorHAnsi" w:hAnsiTheme="minorHAnsi" w:cstheme="minorHAnsi"/>
          <w:spacing w:val="-12"/>
        </w:rPr>
        <w:t xml:space="preserve"> </w:t>
      </w:r>
      <w:r w:rsidRPr="00260C07">
        <w:rPr>
          <w:rFonts w:asciiTheme="minorHAnsi" w:hAnsiTheme="minorHAnsi" w:cstheme="minorHAnsi"/>
        </w:rPr>
        <w:t>intervención</w:t>
      </w:r>
      <w:r w:rsidRPr="00260C07">
        <w:rPr>
          <w:rFonts w:asciiTheme="minorHAnsi" w:hAnsiTheme="minorHAnsi" w:cstheme="minorHAnsi"/>
          <w:spacing w:val="-13"/>
        </w:rPr>
        <w:t xml:space="preserve"> </w:t>
      </w:r>
      <w:r w:rsidRPr="00260C07">
        <w:rPr>
          <w:rFonts w:asciiTheme="minorHAnsi" w:hAnsiTheme="minorHAnsi" w:cstheme="minorHAnsi"/>
        </w:rPr>
        <w:t>para</w:t>
      </w:r>
      <w:r w:rsidRPr="00260C07">
        <w:rPr>
          <w:rFonts w:asciiTheme="minorHAnsi" w:hAnsiTheme="minorHAnsi" w:cstheme="minorHAnsi"/>
          <w:spacing w:val="-12"/>
        </w:rPr>
        <w:t xml:space="preserve"> </w:t>
      </w:r>
      <w:r w:rsidRPr="00260C07">
        <w:rPr>
          <w:rFonts w:asciiTheme="minorHAnsi" w:hAnsiTheme="minorHAnsi" w:cstheme="minorHAnsi"/>
        </w:rPr>
        <w:t>así</w:t>
      </w:r>
      <w:r w:rsidRPr="00260C07">
        <w:rPr>
          <w:rFonts w:asciiTheme="minorHAnsi" w:hAnsiTheme="minorHAnsi" w:cstheme="minorHAnsi"/>
          <w:spacing w:val="-13"/>
        </w:rPr>
        <w:t xml:space="preserve"> </w:t>
      </w:r>
      <w:r w:rsidRPr="00260C07">
        <w:rPr>
          <w:rFonts w:asciiTheme="minorHAnsi" w:hAnsiTheme="minorHAnsi" w:cstheme="minorHAnsi"/>
        </w:rPr>
        <w:t>no</w:t>
      </w:r>
      <w:r w:rsidRPr="00260C07">
        <w:rPr>
          <w:rFonts w:asciiTheme="minorHAnsi" w:hAnsiTheme="minorHAnsi" w:cstheme="minorHAnsi"/>
          <w:spacing w:val="-12"/>
        </w:rPr>
        <w:t xml:space="preserve"> </w:t>
      </w:r>
      <w:r w:rsidRPr="00260C07">
        <w:rPr>
          <w:rFonts w:asciiTheme="minorHAnsi" w:hAnsiTheme="minorHAnsi" w:cstheme="minorHAnsi"/>
        </w:rPr>
        <w:t>afectar</w:t>
      </w:r>
      <w:r w:rsidRPr="00260C07">
        <w:rPr>
          <w:rFonts w:asciiTheme="minorHAnsi" w:hAnsiTheme="minorHAnsi" w:cstheme="minorHAnsi"/>
          <w:spacing w:val="-12"/>
        </w:rPr>
        <w:t xml:space="preserve"> </w:t>
      </w:r>
      <w:r w:rsidRPr="00260C07">
        <w:rPr>
          <w:rFonts w:asciiTheme="minorHAnsi" w:hAnsiTheme="minorHAnsi" w:cstheme="minorHAnsi"/>
        </w:rPr>
        <w:t>el</w:t>
      </w:r>
      <w:r w:rsidRPr="00260C07">
        <w:rPr>
          <w:rFonts w:asciiTheme="minorHAnsi" w:hAnsiTheme="minorHAnsi" w:cstheme="minorHAnsi"/>
          <w:spacing w:val="-13"/>
        </w:rPr>
        <w:t xml:space="preserve"> </w:t>
      </w:r>
      <w:r w:rsidRPr="00260C07">
        <w:rPr>
          <w:rFonts w:asciiTheme="minorHAnsi" w:hAnsiTheme="minorHAnsi" w:cstheme="minorHAnsi"/>
        </w:rPr>
        <w:t>valor</w:t>
      </w:r>
      <w:r w:rsidRPr="00260C07">
        <w:rPr>
          <w:rFonts w:asciiTheme="minorHAnsi" w:hAnsiTheme="minorHAnsi" w:cstheme="minorHAnsi"/>
          <w:spacing w:val="-12"/>
        </w:rPr>
        <w:t xml:space="preserve"> </w:t>
      </w:r>
      <w:r w:rsidRPr="00260C07">
        <w:rPr>
          <w:rFonts w:asciiTheme="minorHAnsi" w:hAnsiTheme="minorHAnsi" w:cstheme="minorHAnsi"/>
        </w:rPr>
        <w:t>de</w:t>
      </w:r>
      <w:r w:rsidRPr="00260C07">
        <w:rPr>
          <w:rFonts w:asciiTheme="minorHAnsi" w:hAnsiTheme="minorHAnsi" w:cstheme="minorHAnsi"/>
          <w:spacing w:val="-13"/>
        </w:rPr>
        <w:t xml:space="preserve"> </w:t>
      </w:r>
      <w:r w:rsidRPr="00260C07">
        <w:rPr>
          <w:rFonts w:asciiTheme="minorHAnsi" w:hAnsiTheme="minorHAnsi" w:cstheme="minorHAnsi"/>
        </w:rPr>
        <w:t>la</w:t>
      </w:r>
      <w:r w:rsidRPr="00260C07">
        <w:rPr>
          <w:rFonts w:asciiTheme="minorHAnsi" w:hAnsiTheme="minorHAnsi" w:cstheme="minorHAnsi"/>
          <w:spacing w:val="-12"/>
        </w:rPr>
        <w:t xml:space="preserve"> </w:t>
      </w:r>
      <w:r w:rsidRPr="00260C07">
        <w:rPr>
          <w:rFonts w:asciiTheme="minorHAnsi" w:hAnsiTheme="minorHAnsi" w:cstheme="minorHAnsi"/>
        </w:rPr>
        <w:t xml:space="preserve">propiedad industrial del </w:t>
      </w:r>
      <w:r w:rsidRPr="00260C07">
        <w:rPr>
          <w:rFonts w:asciiTheme="minorHAnsi" w:hAnsiTheme="minorHAnsi" w:cstheme="minorHAnsi"/>
          <w:b/>
        </w:rPr>
        <w:t xml:space="preserve">CONTRATANTE </w:t>
      </w:r>
      <w:r w:rsidRPr="00260C07">
        <w:rPr>
          <w:rFonts w:asciiTheme="minorHAnsi" w:hAnsiTheme="minorHAnsi" w:cstheme="minorHAnsi"/>
        </w:rPr>
        <w:t>ni su buen nombre comercial, siendo directamente responsable si ello ocurre.</w:t>
      </w:r>
    </w:p>
    <w:p w14:paraId="70D9859E" w14:textId="77777777" w:rsidR="00983757" w:rsidRPr="00260C07" w:rsidRDefault="00983757" w:rsidP="00B45BFB">
      <w:pPr>
        <w:pStyle w:val="Textoindependiente"/>
        <w:spacing w:line="276" w:lineRule="auto"/>
        <w:ind w:right="-3"/>
        <w:rPr>
          <w:rFonts w:asciiTheme="minorHAnsi" w:hAnsiTheme="minorHAnsi" w:cstheme="minorHAnsi"/>
        </w:rPr>
      </w:pPr>
    </w:p>
    <w:p w14:paraId="63E7E965" w14:textId="77777777" w:rsidR="00983757" w:rsidRPr="00260C07" w:rsidRDefault="00000000"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rPr>
        <w:t>La violación de la presente Cláusula no sólo producirá incumplimiento contractual que podrá dar lugar</w:t>
      </w:r>
      <w:r w:rsidRPr="00260C07">
        <w:rPr>
          <w:rFonts w:asciiTheme="minorHAnsi" w:hAnsiTheme="minorHAnsi" w:cstheme="minorHAnsi"/>
          <w:spacing w:val="-6"/>
        </w:rPr>
        <w:t xml:space="preserve"> </w:t>
      </w:r>
      <w:r w:rsidRPr="00260C07">
        <w:rPr>
          <w:rFonts w:asciiTheme="minorHAnsi" w:hAnsiTheme="minorHAnsi" w:cstheme="minorHAnsi"/>
        </w:rPr>
        <w:t>a</w:t>
      </w:r>
      <w:r w:rsidRPr="00260C07">
        <w:rPr>
          <w:rFonts w:asciiTheme="minorHAnsi" w:hAnsiTheme="minorHAnsi" w:cstheme="minorHAnsi"/>
          <w:spacing w:val="-5"/>
        </w:rPr>
        <w:t xml:space="preserve"> </w:t>
      </w:r>
      <w:r w:rsidRPr="00260C07">
        <w:rPr>
          <w:rFonts w:asciiTheme="minorHAnsi" w:hAnsiTheme="minorHAnsi" w:cstheme="minorHAnsi"/>
        </w:rPr>
        <w:t>la</w:t>
      </w:r>
      <w:r w:rsidRPr="00260C07">
        <w:rPr>
          <w:rFonts w:asciiTheme="minorHAnsi" w:hAnsiTheme="minorHAnsi" w:cstheme="minorHAnsi"/>
          <w:spacing w:val="-6"/>
        </w:rPr>
        <w:t xml:space="preserve"> </w:t>
      </w:r>
      <w:r w:rsidRPr="00260C07">
        <w:rPr>
          <w:rFonts w:asciiTheme="minorHAnsi" w:hAnsiTheme="minorHAnsi" w:cstheme="minorHAnsi"/>
        </w:rPr>
        <w:t>terminación</w:t>
      </w:r>
      <w:r w:rsidRPr="00260C07">
        <w:rPr>
          <w:rFonts w:asciiTheme="minorHAnsi" w:hAnsiTheme="minorHAnsi" w:cstheme="minorHAnsi"/>
          <w:spacing w:val="-6"/>
        </w:rPr>
        <w:t xml:space="preserve"> </w:t>
      </w:r>
      <w:r w:rsidRPr="00260C07">
        <w:rPr>
          <w:rFonts w:asciiTheme="minorHAnsi" w:hAnsiTheme="minorHAnsi" w:cstheme="minorHAnsi"/>
        </w:rPr>
        <w:t>anticipada</w:t>
      </w:r>
      <w:r w:rsidRPr="00260C07">
        <w:rPr>
          <w:rFonts w:asciiTheme="minorHAnsi" w:hAnsiTheme="minorHAnsi" w:cstheme="minorHAnsi"/>
          <w:spacing w:val="-5"/>
        </w:rPr>
        <w:t xml:space="preserve"> </w:t>
      </w:r>
      <w:r w:rsidRPr="00260C07">
        <w:rPr>
          <w:rFonts w:asciiTheme="minorHAnsi" w:hAnsiTheme="minorHAnsi" w:cstheme="minorHAnsi"/>
        </w:rPr>
        <w:t>del</w:t>
      </w:r>
      <w:r w:rsidRPr="00260C07">
        <w:rPr>
          <w:rFonts w:asciiTheme="minorHAnsi" w:hAnsiTheme="minorHAnsi" w:cstheme="minorHAnsi"/>
          <w:spacing w:val="-5"/>
        </w:rPr>
        <w:t xml:space="preserve"> </w:t>
      </w:r>
      <w:r w:rsidRPr="00260C07">
        <w:rPr>
          <w:rFonts w:asciiTheme="minorHAnsi" w:hAnsiTheme="minorHAnsi" w:cstheme="minorHAnsi"/>
        </w:rPr>
        <w:t>Contrato,</w:t>
      </w:r>
      <w:r w:rsidRPr="00260C07">
        <w:rPr>
          <w:rFonts w:asciiTheme="minorHAnsi" w:hAnsiTheme="minorHAnsi" w:cstheme="minorHAnsi"/>
          <w:spacing w:val="-5"/>
        </w:rPr>
        <w:t xml:space="preserve"> </w:t>
      </w:r>
      <w:r w:rsidRPr="00260C07">
        <w:rPr>
          <w:rFonts w:asciiTheme="minorHAnsi" w:hAnsiTheme="minorHAnsi" w:cstheme="minorHAnsi"/>
        </w:rPr>
        <w:t>y</w:t>
      </w:r>
      <w:r w:rsidRPr="00260C07">
        <w:rPr>
          <w:rFonts w:asciiTheme="minorHAnsi" w:hAnsiTheme="minorHAnsi" w:cstheme="minorHAnsi"/>
          <w:spacing w:val="-7"/>
        </w:rPr>
        <w:t xml:space="preserve"> </w:t>
      </w:r>
      <w:r w:rsidRPr="00260C07">
        <w:rPr>
          <w:rFonts w:asciiTheme="minorHAnsi" w:hAnsiTheme="minorHAnsi" w:cstheme="minorHAnsi"/>
        </w:rPr>
        <w:t>a</w:t>
      </w:r>
      <w:r w:rsidRPr="00260C07">
        <w:rPr>
          <w:rFonts w:asciiTheme="minorHAnsi" w:hAnsiTheme="minorHAnsi" w:cstheme="minorHAnsi"/>
          <w:spacing w:val="-5"/>
        </w:rPr>
        <w:t xml:space="preserve"> </w:t>
      </w:r>
      <w:r w:rsidRPr="00260C07">
        <w:rPr>
          <w:rFonts w:asciiTheme="minorHAnsi" w:hAnsiTheme="minorHAnsi" w:cstheme="minorHAnsi"/>
        </w:rPr>
        <w:t>la</w:t>
      </w:r>
      <w:r w:rsidRPr="00260C07">
        <w:rPr>
          <w:rFonts w:asciiTheme="minorHAnsi" w:hAnsiTheme="minorHAnsi" w:cstheme="minorHAnsi"/>
          <w:spacing w:val="-6"/>
        </w:rPr>
        <w:t xml:space="preserve"> </w:t>
      </w:r>
      <w:r w:rsidRPr="00260C07">
        <w:rPr>
          <w:rFonts w:asciiTheme="minorHAnsi" w:hAnsiTheme="minorHAnsi" w:cstheme="minorHAnsi"/>
        </w:rPr>
        <w:t>indemnización</w:t>
      </w:r>
      <w:r w:rsidRPr="00260C07">
        <w:rPr>
          <w:rFonts w:asciiTheme="minorHAnsi" w:hAnsiTheme="minorHAnsi" w:cstheme="minorHAnsi"/>
          <w:spacing w:val="-6"/>
        </w:rPr>
        <w:t xml:space="preserve"> </w:t>
      </w:r>
      <w:r w:rsidRPr="00260C07">
        <w:rPr>
          <w:rFonts w:asciiTheme="minorHAnsi" w:hAnsiTheme="minorHAnsi" w:cstheme="minorHAnsi"/>
        </w:rPr>
        <w:t>de</w:t>
      </w:r>
      <w:r w:rsidRPr="00260C07">
        <w:rPr>
          <w:rFonts w:asciiTheme="minorHAnsi" w:hAnsiTheme="minorHAnsi" w:cstheme="minorHAnsi"/>
          <w:spacing w:val="-5"/>
        </w:rPr>
        <w:t xml:space="preserve"> </w:t>
      </w:r>
      <w:r w:rsidRPr="00260C07">
        <w:rPr>
          <w:rFonts w:asciiTheme="minorHAnsi" w:hAnsiTheme="minorHAnsi" w:cstheme="minorHAnsi"/>
        </w:rPr>
        <w:t>perjuicios</w:t>
      </w:r>
      <w:r w:rsidRPr="00260C07">
        <w:rPr>
          <w:rFonts w:asciiTheme="minorHAnsi" w:hAnsiTheme="minorHAnsi" w:cstheme="minorHAnsi"/>
          <w:spacing w:val="-10"/>
        </w:rPr>
        <w:t xml:space="preserve"> </w:t>
      </w:r>
      <w:r w:rsidRPr="00260C07">
        <w:rPr>
          <w:rFonts w:asciiTheme="minorHAnsi" w:hAnsiTheme="minorHAnsi" w:cstheme="minorHAnsi"/>
        </w:rPr>
        <w:t>correspondientes, sino la base de reclamos ante las autoridades competentes por violación de los derechos de propiedad intelectual o actos contrarios a la libre competencia y concurrencia del mercado.</w:t>
      </w:r>
    </w:p>
    <w:p w14:paraId="52F1B037" w14:textId="77777777" w:rsidR="00983757" w:rsidRPr="00260C07" w:rsidRDefault="00983757" w:rsidP="00B45BFB">
      <w:pPr>
        <w:pStyle w:val="Textoindependiente"/>
        <w:spacing w:before="119" w:line="276" w:lineRule="auto"/>
        <w:ind w:right="-3"/>
        <w:rPr>
          <w:rFonts w:asciiTheme="minorHAnsi" w:hAnsiTheme="minorHAnsi" w:cstheme="minorHAnsi"/>
        </w:rPr>
      </w:pPr>
    </w:p>
    <w:p w14:paraId="1D0216BC" w14:textId="77777777" w:rsidR="00983757" w:rsidRPr="00260C07" w:rsidRDefault="00000000"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b/>
          <w:u w:val="single"/>
        </w:rPr>
        <w:t>PARÁGRAFO.</w:t>
      </w:r>
      <w:r w:rsidRPr="00260C07">
        <w:rPr>
          <w:rFonts w:asciiTheme="minorHAnsi" w:hAnsiTheme="minorHAnsi" w:cstheme="minorHAnsi"/>
          <w:b/>
          <w:spacing w:val="-1"/>
          <w:u w:val="single"/>
        </w:rPr>
        <w:t xml:space="preserve"> </w:t>
      </w:r>
      <w:r w:rsidRPr="00260C07">
        <w:rPr>
          <w:rFonts w:asciiTheme="minorHAnsi" w:hAnsiTheme="minorHAnsi" w:cstheme="minorHAnsi"/>
          <w:u w:val="single"/>
        </w:rPr>
        <w:t>La propiedad</w:t>
      </w:r>
      <w:r w:rsidRPr="00260C07">
        <w:rPr>
          <w:rFonts w:asciiTheme="minorHAnsi" w:hAnsiTheme="minorHAnsi" w:cstheme="minorHAnsi"/>
          <w:spacing w:val="-3"/>
          <w:u w:val="single"/>
        </w:rPr>
        <w:t xml:space="preserve"> </w:t>
      </w:r>
      <w:r w:rsidRPr="00260C07">
        <w:rPr>
          <w:rFonts w:asciiTheme="minorHAnsi" w:hAnsiTheme="minorHAnsi" w:cstheme="minorHAnsi"/>
          <w:u w:val="single"/>
        </w:rPr>
        <w:t>de los</w:t>
      </w:r>
      <w:r w:rsidRPr="00260C07">
        <w:rPr>
          <w:rFonts w:asciiTheme="minorHAnsi" w:hAnsiTheme="minorHAnsi" w:cstheme="minorHAnsi"/>
          <w:spacing w:val="-2"/>
          <w:u w:val="single"/>
        </w:rPr>
        <w:t xml:space="preserve"> </w:t>
      </w:r>
      <w:r w:rsidRPr="00260C07">
        <w:rPr>
          <w:rFonts w:asciiTheme="minorHAnsi" w:hAnsiTheme="minorHAnsi" w:cstheme="minorHAnsi"/>
          <w:u w:val="single"/>
        </w:rPr>
        <w:t>resultados, informes y documentos que surjan</w:t>
      </w:r>
      <w:r w:rsidRPr="00260C07">
        <w:rPr>
          <w:rFonts w:asciiTheme="minorHAnsi" w:hAnsiTheme="minorHAnsi" w:cstheme="minorHAnsi"/>
          <w:spacing w:val="-3"/>
          <w:u w:val="single"/>
        </w:rPr>
        <w:t xml:space="preserve"> </w:t>
      </w:r>
      <w:r w:rsidRPr="00260C07">
        <w:rPr>
          <w:rFonts w:asciiTheme="minorHAnsi" w:hAnsiTheme="minorHAnsi" w:cstheme="minorHAnsi"/>
          <w:u w:val="single"/>
        </w:rPr>
        <w:t>del desarrollo del</w:t>
      </w:r>
      <w:r w:rsidRPr="00260C07">
        <w:rPr>
          <w:rFonts w:asciiTheme="minorHAnsi" w:hAnsiTheme="minorHAnsi" w:cstheme="minorHAnsi"/>
        </w:rPr>
        <w:t xml:space="preserve"> </w:t>
      </w:r>
      <w:r w:rsidRPr="00260C07">
        <w:rPr>
          <w:rFonts w:asciiTheme="minorHAnsi" w:hAnsiTheme="minorHAnsi" w:cstheme="minorHAnsi"/>
          <w:u w:val="single"/>
        </w:rPr>
        <w:t>presente</w:t>
      </w:r>
      <w:r w:rsidRPr="00260C07">
        <w:rPr>
          <w:rFonts w:asciiTheme="minorHAnsi" w:hAnsiTheme="minorHAnsi" w:cstheme="minorHAnsi"/>
          <w:spacing w:val="-9"/>
          <w:u w:val="single"/>
        </w:rPr>
        <w:t xml:space="preserve"> </w:t>
      </w:r>
      <w:r w:rsidRPr="00260C07">
        <w:rPr>
          <w:rFonts w:asciiTheme="minorHAnsi" w:hAnsiTheme="minorHAnsi" w:cstheme="minorHAnsi"/>
          <w:u w:val="single"/>
        </w:rPr>
        <w:t>clausulado</w:t>
      </w:r>
      <w:r w:rsidRPr="00260C07">
        <w:rPr>
          <w:rFonts w:asciiTheme="minorHAnsi" w:hAnsiTheme="minorHAnsi" w:cstheme="minorHAnsi"/>
          <w:spacing w:val="-9"/>
          <w:u w:val="single"/>
        </w:rPr>
        <w:t xml:space="preserve"> </w:t>
      </w:r>
      <w:r w:rsidRPr="00260C07">
        <w:rPr>
          <w:rFonts w:asciiTheme="minorHAnsi" w:hAnsiTheme="minorHAnsi" w:cstheme="minorHAnsi"/>
          <w:u w:val="single"/>
        </w:rPr>
        <w:t>y</w:t>
      </w:r>
      <w:r w:rsidRPr="00260C07">
        <w:rPr>
          <w:rFonts w:asciiTheme="minorHAnsi" w:hAnsiTheme="minorHAnsi" w:cstheme="minorHAnsi"/>
          <w:spacing w:val="-9"/>
          <w:u w:val="single"/>
        </w:rPr>
        <w:t xml:space="preserve"> </w:t>
      </w:r>
      <w:r w:rsidRPr="00260C07">
        <w:rPr>
          <w:rFonts w:asciiTheme="minorHAnsi" w:hAnsiTheme="minorHAnsi" w:cstheme="minorHAnsi"/>
          <w:u w:val="single"/>
        </w:rPr>
        <w:t>contrato</w:t>
      </w:r>
      <w:r w:rsidRPr="00260C07">
        <w:rPr>
          <w:rFonts w:asciiTheme="minorHAnsi" w:hAnsiTheme="minorHAnsi" w:cstheme="minorHAnsi"/>
          <w:spacing w:val="-9"/>
          <w:u w:val="single"/>
        </w:rPr>
        <w:t xml:space="preserve"> </w:t>
      </w:r>
      <w:r w:rsidRPr="00260C07">
        <w:rPr>
          <w:rFonts w:asciiTheme="minorHAnsi" w:hAnsiTheme="minorHAnsi" w:cstheme="minorHAnsi"/>
          <w:u w:val="single"/>
        </w:rPr>
        <w:t>es</w:t>
      </w:r>
      <w:r w:rsidRPr="00260C07">
        <w:rPr>
          <w:rFonts w:asciiTheme="minorHAnsi" w:hAnsiTheme="minorHAnsi" w:cstheme="minorHAnsi"/>
          <w:spacing w:val="-12"/>
          <w:u w:val="single"/>
        </w:rPr>
        <w:t xml:space="preserve"> </w:t>
      </w:r>
      <w:r w:rsidRPr="00260C07">
        <w:rPr>
          <w:rFonts w:asciiTheme="minorHAnsi" w:hAnsiTheme="minorHAnsi" w:cstheme="minorHAnsi"/>
          <w:u w:val="single"/>
        </w:rPr>
        <w:t>exclusiva</w:t>
      </w:r>
      <w:r w:rsidRPr="00260C07">
        <w:rPr>
          <w:rFonts w:asciiTheme="minorHAnsi" w:hAnsiTheme="minorHAnsi" w:cstheme="minorHAnsi"/>
          <w:spacing w:val="-10"/>
          <w:u w:val="single"/>
        </w:rPr>
        <w:t xml:space="preserve"> </w:t>
      </w:r>
      <w:r w:rsidRPr="00260C07">
        <w:rPr>
          <w:rFonts w:asciiTheme="minorHAnsi" w:hAnsiTheme="minorHAnsi" w:cstheme="minorHAnsi"/>
          <w:u w:val="single"/>
        </w:rPr>
        <w:t>del</w:t>
      </w:r>
      <w:r w:rsidRPr="00260C07">
        <w:rPr>
          <w:rFonts w:asciiTheme="minorHAnsi" w:hAnsiTheme="minorHAnsi" w:cstheme="minorHAnsi"/>
          <w:spacing w:val="-10"/>
          <w:u w:val="single"/>
        </w:rPr>
        <w:t xml:space="preserve"> </w:t>
      </w:r>
      <w:r w:rsidRPr="00260C07">
        <w:rPr>
          <w:rFonts w:asciiTheme="minorHAnsi" w:hAnsiTheme="minorHAnsi" w:cstheme="minorHAnsi"/>
          <w:u w:val="single"/>
        </w:rPr>
        <w:t>Patrimonio</w:t>
      </w:r>
      <w:r w:rsidRPr="00260C07">
        <w:rPr>
          <w:rFonts w:asciiTheme="minorHAnsi" w:hAnsiTheme="minorHAnsi" w:cstheme="minorHAnsi"/>
          <w:spacing w:val="-9"/>
          <w:u w:val="single"/>
        </w:rPr>
        <w:t xml:space="preserve"> </w:t>
      </w:r>
      <w:r w:rsidRPr="00260C07">
        <w:rPr>
          <w:rFonts w:asciiTheme="minorHAnsi" w:hAnsiTheme="minorHAnsi" w:cstheme="minorHAnsi"/>
          <w:u w:val="single"/>
        </w:rPr>
        <w:t>Autónomo</w:t>
      </w:r>
      <w:r w:rsidRPr="00260C07">
        <w:rPr>
          <w:rFonts w:asciiTheme="minorHAnsi" w:hAnsiTheme="minorHAnsi" w:cstheme="minorHAnsi"/>
          <w:spacing w:val="-9"/>
          <w:u w:val="single"/>
        </w:rPr>
        <w:t xml:space="preserve"> </w:t>
      </w:r>
      <w:r w:rsidRPr="00260C07">
        <w:rPr>
          <w:rFonts w:asciiTheme="minorHAnsi" w:hAnsiTheme="minorHAnsi" w:cstheme="minorHAnsi"/>
          <w:u w:val="single"/>
        </w:rPr>
        <w:t>y</w:t>
      </w:r>
      <w:r w:rsidRPr="00260C07">
        <w:rPr>
          <w:rFonts w:asciiTheme="minorHAnsi" w:hAnsiTheme="minorHAnsi" w:cstheme="minorHAnsi"/>
          <w:spacing w:val="-9"/>
          <w:u w:val="single"/>
        </w:rPr>
        <w:t xml:space="preserve"> </w:t>
      </w:r>
      <w:r w:rsidRPr="00260C07">
        <w:rPr>
          <w:rFonts w:asciiTheme="minorHAnsi" w:hAnsiTheme="minorHAnsi" w:cstheme="minorHAnsi"/>
          <w:u w:val="single"/>
        </w:rPr>
        <w:t>del</w:t>
      </w:r>
      <w:r w:rsidRPr="00260C07">
        <w:rPr>
          <w:rFonts w:asciiTheme="minorHAnsi" w:hAnsiTheme="minorHAnsi" w:cstheme="minorHAnsi"/>
          <w:spacing w:val="-10"/>
          <w:u w:val="single"/>
        </w:rPr>
        <w:t xml:space="preserve"> </w:t>
      </w:r>
      <w:r w:rsidRPr="00260C07">
        <w:rPr>
          <w:rFonts w:asciiTheme="minorHAnsi" w:hAnsiTheme="minorHAnsi" w:cstheme="minorHAnsi"/>
          <w:u w:val="single"/>
        </w:rPr>
        <w:t>FIDEICOMITENTE,</w:t>
      </w:r>
      <w:r w:rsidRPr="00260C07">
        <w:rPr>
          <w:rFonts w:asciiTheme="minorHAnsi" w:hAnsiTheme="minorHAnsi" w:cstheme="minorHAnsi"/>
          <w:spacing w:val="-10"/>
          <w:u w:val="single"/>
        </w:rPr>
        <w:t xml:space="preserve"> </w:t>
      </w:r>
      <w:r w:rsidRPr="00260C07">
        <w:rPr>
          <w:rFonts w:asciiTheme="minorHAnsi" w:hAnsiTheme="minorHAnsi" w:cstheme="minorHAnsi"/>
          <w:u w:val="single"/>
        </w:rPr>
        <w:t>quien</w:t>
      </w:r>
      <w:r w:rsidRPr="00260C07">
        <w:rPr>
          <w:rFonts w:asciiTheme="minorHAnsi" w:hAnsiTheme="minorHAnsi" w:cstheme="minorHAnsi"/>
        </w:rPr>
        <w:t xml:space="preserve"> </w:t>
      </w:r>
      <w:r w:rsidRPr="00260C07">
        <w:rPr>
          <w:rFonts w:asciiTheme="minorHAnsi" w:hAnsiTheme="minorHAnsi" w:cstheme="minorHAnsi"/>
          <w:u w:val="single"/>
        </w:rPr>
        <w:t>podrá utilizarlos exclusivamente en los términos del presente contrato. No obstante, las obras</w:t>
      </w:r>
      <w:r w:rsidRPr="00260C07">
        <w:rPr>
          <w:rFonts w:asciiTheme="minorHAnsi" w:hAnsiTheme="minorHAnsi" w:cstheme="minorHAnsi"/>
        </w:rPr>
        <w:t xml:space="preserve"> </w:t>
      </w:r>
      <w:r w:rsidRPr="00260C07">
        <w:rPr>
          <w:rFonts w:asciiTheme="minorHAnsi" w:hAnsiTheme="minorHAnsi" w:cstheme="minorHAnsi"/>
          <w:u w:val="single"/>
        </w:rPr>
        <w:t>proseguibles</w:t>
      </w:r>
      <w:r w:rsidRPr="00260C07">
        <w:rPr>
          <w:rFonts w:asciiTheme="minorHAnsi" w:hAnsiTheme="minorHAnsi" w:cstheme="minorHAnsi"/>
          <w:spacing w:val="-2"/>
          <w:u w:val="single"/>
        </w:rPr>
        <w:t xml:space="preserve"> </w:t>
      </w:r>
      <w:r w:rsidRPr="00260C07">
        <w:rPr>
          <w:rFonts w:asciiTheme="minorHAnsi" w:hAnsiTheme="minorHAnsi" w:cstheme="minorHAnsi"/>
          <w:u w:val="single"/>
        </w:rPr>
        <w:t>por</w:t>
      </w:r>
      <w:r w:rsidRPr="00260C07">
        <w:rPr>
          <w:rFonts w:asciiTheme="minorHAnsi" w:hAnsiTheme="minorHAnsi" w:cstheme="minorHAnsi"/>
          <w:spacing w:val="-2"/>
          <w:u w:val="single"/>
        </w:rPr>
        <w:t xml:space="preserve"> </w:t>
      </w:r>
      <w:r w:rsidRPr="00260C07">
        <w:rPr>
          <w:rFonts w:asciiTheme="minorHAnsi" w:hAnsiTheme="minorHAnsi" w:cstheme="minorHAnsi"/>
          <w:u w:val="single"/>
        </w:rPr>
        <w:t>derecho</w:t>
      </w:r>
      <w:r w:rsidRPr="00260C07">
        <w:rPr>
          <w:rFonts w:asciiTheme="minorHAnsi" w:hAnsiTheme="minorHAnsi" w:cstheme="minorHAnsi"/>
          <w:spacing w:val="-1"/>
          <w:u w:val="single"/>
        </w:rPr>
        <w:t xml:space="preserve"> </w:t>
      </w:r>
      <w:r w:rsidRPr="00260C07">
        <w:rPr>
          <w:rFonts w:asciiTheme="minorHAnsi" w:hAnsiTheme="minorHAnsi" w:cstheme="minorHAnsi"/>
          <w:u w:val="single"/>
        </w:rPr>
        <w:t>de</w:t>
      </w:r>
      <w:r w:rsidRPr="00260C07">
        <w:rPr>
          <w:rFonts w:asciiTheme="minorHAnsi" w:hAnsiTheme="minorHAnsi" w:cstheme="minorHAnsi"/>
          <w:spacing w:val="-2"/>
          <w:u w:val="single"/>
        </w:rPr>
        <w:t xml:space="preserve"> </w:t>
      </w:r>
      <w:r w:rsidRPr="00260C07">
        <w:rPr>
          <w:rFonts w:asciiTheme="minorHAnsi" w:hAnsiTheme="minorHAnsi" w:cstheme="minorHAnsi"/>
          <w:u w:val="single"/>
        </w:rPr>
        <w:t>autor,</w:t>
      </w:r>
      <w:r w:rsidRPr="00260C07">
        <w:rPr>
          <w:rFonts w:asciiTheme="minorHAnsi" w:hAnsiTheme="minorHAnsi" w:cstheme="minorHAnsi"/>
          <w:spacing w:val="-2"/>
          <w:u w:val="single"/>
        </w:rPr>
        <w:t xml:space="preserve"> </w:t>
      </w:r>
      <w:r w:rsidRPr="00260C07">
        <w:rPr>
          <w:rFonts w:asciiTheme="minorHAnsi" w:hAnsiTheme="minorHAnsi" w:cstheme="minorHAnsi"/>
          <w:u w:val="single"/>
        </w:rPr>
        <w:t>los</w:t>
      </w:r>
      <w:r w:rsidRPr="00260C07">
        <w:rPr>
          <w:rFonts w:asciiTheme="minorHAnsi" w:hAnsiTheme="minorHAnsi" w:cstheme="minorHAnsi"/>
          <w:spacing w:val="-4"/>
          <w:u w:val="single"/>
        </w:rPr>
        <w:t xml:space="preserve"> </w:t>
      </w:r>
      <w:r w:rsidRPr="00260C07">
        <w:rPr>
          <w:rFonts w:asciiTheme="minorHAnsi" w:hAnsiTheme="minorHAnsi" w:cstheme="minorHAnsi"/>
          <w:u w:val="single"/>
        </w:rPr>
        <w:t>objetos,</w:t>
      </w:r>
      <w:r w:rsidRPr="00260C07">
        <w:rPr>
          <w:rFonts w:asciiTheme="minorHAnsi" w:hAnsiTheme="minorHAnsi" w:cstheme="minorHAnsi"/>
          <w:spacing w:val="-2"/>
          <w:u w:val="single"/>
        </w:rPr>
        <w:t xml:space="preserve"> </w:t>
      </w:r>
      <w:r w:rsidRPr="00260C07">
        <w:rPr>
          <w:rFonts w:asciiTheme="minorHAnsi" w:hAnsiTheme="minorHAnsi" w:cstheme="minorHAnsi"/>
          <w:u w:val="single"/>
        </w:rPr>
        <w:t>procedimientos</w:t>
      </w:r>
      <w:r w:rsidRPr="00260C07">
        <w:rPr>
          <w:rFonts w:asciiTheme="minorHAnsi" w:hAnsiTheme="minorHAnsi" w:cstheme="minorHAnsi"/>
          <w:spacing w:val="-2"/>
          <w:u w:val="single"/>
        </w:rPr>
        <w:t xml:space="preserve"> </w:t>
      </w:r>
      <w:r w:rsidRPr="00260C07">
        <w:rPr>
          <w:rFonts w:asciiTheme="minorHAnsi" w:hAnsiTheme="minorHAnsi" w:cstheme="minorHAnsi"/>
          <w:u w:val="single"/>
        </w:rPr>
        <w:t>que</w:t>
      </w:r>
      <w:r w:rsidRPr="00260C07">
        <w:rPr>
          <w:rFonts w:asciiTheme="minorHAnsi" w:hAnsiTheme="minorHAnsi" w:cstheme="minorHAnsi"/>
          <w:spacing w:val="-2"/>
          <w:u w:val="single"/>
        </w:rPr>
        <w:t xml:space="preserve"> </w:t>
      </w:r>
      <w:r w:rsidRPr="00260C07">
        <w:rPr>
          <w:rFonts w:asciiTheme="minorHAnsi" w:hAnsiTheme="minorHAnsi" w:cstheme="minorHAnsi"/>
          <w:u w:val="single"/>
        </w:rPr>
        <w:t>sean</w:t>
      </w:r>
      <w:r w:rsidRPr="00260C07">
        <w:rPr>
          <w:rFonts w:asciiTheme="minorHAnsi" w:hAnsiTheme="minorHAnsi" w:cstheme="minorHAnsi"/>
          <w:spacing w:val="-2"/>
          <w:u w:val="single"/>
        </w:rPr>
        <w:t xml:space="preserve"> </w:t>
      </w:r>
      <w:r w:rsidRPr="00260C07">
        <w:rPr>
          <w:rFonts w:asciiTheme="minorHAnsi" w:hAnsiTheme="minorHAnsi" w:cstheme="minorHAnsi"/>
          <w:u w:val="single"/>
        </w:rPr>
        <w:t>creados</w:t>
      </w:r>
      <w:r w:rsidRPr="00260C07">
        <w:rPr>
          <w:rFonts w:asciiTheme="minorHAnsi" w:hAnsiTheme="minorHAnsi" w:cstheme="minorHAnsi"/>
          <w:spacing w:val="-2"/>
          <w:u w:val="single"/>
        </w:rPr>
        <w:t xml:space="preserve"> </w:t>
      </w:r>
      <w:r w:rsidRPr="00260C07">
        <w:rPr>
          <w:rFonts w:asciiTheme="minorHAnsi" w:hAnsiTheme="minorHAnsi" w:cstheme="minorHAnsi"/>
          <w:u w:val="single"/>
        </w:rPr>
        <w:t>por</w:t>
      </w:r>
      <w:r w:rsidRPr="00260C07">
        <w:rPr>
          <w:rFonts w:asciiTheme="minorHAnsi" w:hAnsiTheme="minorHAnsi" w:cstheme="minorHAnsi"/>
          <w:spacing w:val="-2"/>
          <w:u w:val="single"/>
        </w:rPr>
        <w:t xml:space="preserve"> </w:t>
      </w:r>
      <w:r w:rsidRPr="00260C07">
        <w:rPr>
          <w:rFonts w:asciiTheme="minorHAnsi" w:hAnsiTheme="minorHAnsi" w:cstheme="minorHAnsi"/>
          <w:u w:val="single"/>
        </w:rPr>
        <w:t>las</w:t>
      </w:r>
      <w:r w:rsidRPr="00260C07">
        <w:rPr>
          <w:rFonts w:asciiTheme="minorHAnsi" w:hAnsiTheme="minorHAnsi" w:cstheme="minorHAnsi"/>
          <w:spacing w:val="-2"/>
          <w:u w:val="single"/>
        </w:rPr>
        <w:t xml:space="preserve"> </w:t>
      </w:r>
      <w:r w:rsidRPr="00260C07">
        <w:rPr>
          <w:rFonts w:asciiTheme="minorHAnsi" w:hAnsiTheme="minorHAnsi" w:cstheme="minorHAnsi"/>
          <w:u w:val="single"/>
        </w:rPr>
        <w:t>partes</w:t>
      </w:r>
      <w:r w:rsidRPr="00260C07">
        <w:rPr>
          <w:rFonts w:asciiTheme="minorHAnsi" w:hAnsiTheme="minorHAnsi" w:cstheme="minorHAnsi"/>
          <w:spacing w:val="-4"/>
          <w:u w:val="single"/>
        </w:rPr>
        <w:t xml:space="preserve"> </w:t>
      </w:r>
      <w:r w:rsidRPr="00260C07">
        <w:rPr>
          <w:rFonts w:asciiTheme="minorHAnsi" w:hAnsiTheme="minorHAnsi" w:cstheme="minorHAnsi"/>
          <w:u w:val="single"/>
        </w:rPr>
        <w:t>en</w:t>
      </w:r>
      <w:r w:rsidRPr="00260C07">
        <w:rPr>
          <w:rFonts w:asciiTheme="minorHAnsi" w:hAnsiTheme="minorHAnsi" w:cstheme="minorHAnsi"/>
        </w:rPr>
        <w:t xml:space="preserve"> </w:t>
      </w:r>
      <w:r w:rsidRPr="00260C07">
        <w:rPr>
          <w:rFonts w:asciiTheme="minorHAnsi" w:hAnsiTheme="minorHAnsi" w:cstheme="minorHAnsi"/>
          <w:u w:val="single"/>
        </w:rPr>
        <w:t>cumplimiento del objeto del contrato, tendrán el reconocimiento de los derechos morales a favor</w:t>
      </w:r>
      <w:r w:rsidRPr="00260C07">
        <w:rPr>
          <w:rFonts w:asciiTheme="minorHAnsi" w:hAnsiTheme="minorHAnsi" w:cstheme="minorHAnsi"/>
        </w:rPr>
        <w:t xml:space="preserve"> </w:t>
      </w:r>
      <w:r w:rsidRPr="00260C07">
        <w:rPr>
          <w:rFonts w:asciiTheme="minorHAnsi" w:hAnsiTheme="minorHAnsi" w:cstheme="minorHAnsi"/>
          <w:u w:val="single"/>
        </w:rPr>
        <w:t>del autor-creador, de acuerdo con las disposiciones legales. El Patrimonio Autónomo podrá</w:t>
      </w:r>
      <w:r w:rsidRPr="00260C07">
        <w:rPr>
          <w:rFonts w:asciiTheme="minorHAnsi" w:hAnsiTheme="minorHAnsi" w:cstheme="minorHAnsi"/>
        </w:rPr>
        <w:t xml:space="preserve"> </w:t>
      </w:r>
      <w:r w:rsidRPr="00260C07">
        <w:rPr>
          <w:rFonts w:asciiTheme="minorHAnsi" w:hAnsiTheme="minorHAnsi" w:cstheme="minorHAnsi"/>
          <w:u w:val="single"/>
        </w:rPr>
        <w:t>conservar una copia de los resultados, informes y documentos producidos.</w:t>
      </w:r>
    </w:p>
    <w:p w14:paraId="742EDB39" w14:textId="77777777" w:rsidR="00983757" w:rsidRPr="00260C07" w:rsidRDefault="00983757" w:rsidP="00B45BFB">
      <w:pPr>
        <w:pStyle w:val="Textoindependiente"/>
        <w:spacing w:before="122" w:line="276" w:lineRule="auto"/>
        <w:ind w:right="-3"/>
        <w:rPr>
          <w:rFonts w:asciiTheme="minorHAnsi" w:hAnsiTheme="minorHAnsi" w:cstheme="minorHAnsi"/>
        </w:rPr>
      </w:pPr>
    </w:p>
    <w:p w14:paraId="449D0B00" w14:textId="77777777" w:rsidR="00983757" w:rsidRPr="00260C07" w:rsidRDefault="00000000" w:rsidP="00B45BFB">
      <w:pPr>
        <w:pStyle w:val="Ttulo1"/>
        <w:tabs>
          <w:tab w:val="left" w:pos="1764"/>
        </w:tabs>
        <w:spacing w:line="276" w:lineRule="auto"/>
        <w:ind w:right="-3"/>
        <w:rPr>
          <w:rFonts w:asciiTheme="minorHAnsi" w:hAnsiTheme="minorHAnsi" w:cstheme="minorHAnsi"/>
          <w:u w:val="none"/>
        </w:rPr>
      </w:pPr>
      <w:r w:rsidRPr="00260C07">
        <w:rPr>
          <w:rFonts w:asciiTheme="minorHAnsi" w:hAnsiTheme="minorHAnsi" w:cstheme="minorHAnsi"/>
        </w:rPr>
        <w:t>CLÁUSULA</w:t>
      </w:r>
      <w:r w:rsidRPr="00260C07">
        <w:rPr>
          <w:rFonts w:asciiTheme="minorHAnsi" w:hAnsiTheme="minorHAnsi" w:cstheme="minorHAnsi"/>
          <w:spacing w:val="-8"/>
        </w:rPr>
        <w:t xml:space="preserve"> </w:t>
      </w:r>
      <w:r w:rsidRPr="00260C07">
        <w:rPr>
          <w:rFonts w:asciiTheme="minorHAnsi" w:hAnsiTheme="minorHAnsi" w:cstheme="minorHAnsi"/>
          <w:spacing w:val="-5"/>
        </w:rPr>
        <w:t>XV.</w:t>
      </w:r>
      <w:r w:rsidRPr="00260C07">
        <w:rPr>
          <w:rFonts w:asciiTheme="minorHAnsi" w:hAnsiTheme="minorHAnsi" w:cstheme="minorHAnsi"/>
          <w:u w:val="none"/>
        </w:rPr>
        <w:tab/>
      </w:r>
      <w:r w:rsidRPr="00260C07">
        <w:rPr>
          <w:rFonts w:asciiTheme="minorHAnsi" w:hAnsiTheme="minorHAnsi" w:cstheme="minorHAnsi"/>
          <w:spacing w:val="-2"/>
        </w:rPr>
        <w:t>INDEMNIDAD</w:t>
      </w:r>
    </w:p>
    <w:p w14:paraId="57BBCB0D" w14:textId="77777777" w:rsidR="00983757" w:rsidRPr="00260C07" w:rsidRDefault="00983757" w:rsidP="00B45BFB">
      <w:pPr>
        <w:pStyle w:val="Textoindependiente"/>
        <w:spacing w:before="58" w:line="276" w:lineRule="auto"/>
        <w:ind w:right="-3"/>
        <w:rPr>
          <w:rFonts w:asciiTheme="minorHAnsi" w:hAnsiTheme="minorHAnsi" w:cstheme="minorHAnsi"/>
          <w:b/>
        </w:rPr>
      </w:pPr>
    </w:p>
    <w:p w14:paraId="6B7F0644" w14:textId="56674A1C" w:rsidR="00983757" w:rsidRPr="00260C07" w:rsidRDefault="00000000" w:rsidP="00B45BFB">
      <w:pPr>
        <w:pStyle w:val="Textoindependiente"/>
        <w:spacing w:before="1" w:line="276" w:lineRule="auto"/>
        <w:ind w:left="282" w:right="-3"/>
        <w:jc w:val="both"/>
        <w:rPr>
          <w:rFonts w:asciiTheme="minorHAnsi" w:hAnsiTheme="minorHAnsi" w:cstheme="minorHAnsi"/>
        </w:rPr>
      </w:pPr>
      <w:r w:rsidRPr="00260C07">
        <w:rPr>
          <w:rFonts w:asciiTheme="minorHAnsi" w:hAnsiTheme="minorHAnsi" w:cstheme="minorHAnsi"/>
        </w:rPr>
        <w:t>El</w:t>
      </w:r>
      <w:r w:rsidRPr="00260C07">
        <w:rPr>
          <w:rFonts w:asciiTheme="minorHAnsi" w:hAnsiTheme="minorHAnsi" w:cstheme="minorHAnsi"/>
          <w:spacing w:val="-8"/>
        </w:rPr>
        <w:t xml:space="preserve"> </w:t>
      </w:r>
      <w:r w:rsidRPr="00260C07">
        <w:rPr>
          <w:rFonts w:asciiTheme="minorHAnsi" w:hAnsiTheme="minorHAnsi" w:cstheme="minorHAnsi"/>
          <w:b/>
        </w:rPr>
        <w:t>CONTRATISTA</w:t>
      </w:r>
      <w:r w:rsidRPr="00260C07">
        <w:rPr>
          <w:rFonts w:asciiTheme="minorHAnsi" w:hAnsiTheme="minorHAnsi" w:cstheme="minorHAnsi"/>
          <w:b/>
          <w:spacing w:val="-9"/>
        </w:rPr>
        <w:t xml:space="preserve"> </w:t>
      </w:r>
      <w:r w:rsidRPr="00260C07">
        <w:rPr>
          <w:rFonts w:asciiTheme="minorHAnsi" w:hAnsiTheme="minorHAnsi" w:cstheme="minorHAnsi"/>
        </w:rPr>
        <w:t>mantendrá</w:t>
      </w:r>
      <w:r w:rsidRPr="00260C07">
        <w:rPr>
          <w:rFonts w:asciiTheme="minorHAnsi" w:hAnsiTheme="minorHAnsi" w:cstheme="minorHAnsi"/>
          <w:spacing w:val="-8"/>
        </w:rPr>
        <w:t xml:space="preserve"> </w:t>
      </w:r>
      <w:r w:rsidRPr="00260C07">
        <w:rPr>
          <w:rFonts w:asciiTheme="minorHAnsi" w:hAnsiTheme="minorHAnsi" w:cstheme="minorHAnsi"/>
        </w:rPr>
        <w:t>indemne</w:t>
      </w:r>
      <w:r w:rsidRPr="00260C07">
        <w:rPr>
          <w:rFonts w:asciiTheme="minorHAnsi" w:hAnsiTheme="minorHAnsi" w:cstheme="minorHAnsi"/>
          <w:spacing w:val="-7"/>
        </w:rPr>
        <w:t xml:space="preserve"> </w:t>
      </w:r>
      <w:r w:rsidRPr="00260C07">
        <w:rPr>
          <w:rFonts w:asciiTheme="minorHAnsi" w:hAnsiTheme="minorHAnsi" w:cstheme="minorHAnsi"/>
        </w:rPr>
        <w:t>al</w:t>
      </w:r>
      <w:r w:rsidRPr="00260C07">
        <w:rPr>
          <w:rFonts w:asciiTheme="minorHAnsi" w:hAnsiTheme="minorHAnsi" w:cstheme="minorHAnsi"/>
          <w:spacing w:val="-9"/>
        </w:rPr>
        <w:t xml:space="preserve"> </w:t>
      </w:r>
      <w:r w:rsidRPr="00260C07">
        <w:rPr>
          <w:rFonts w:asciiTheme="minorHAnsi" w:hAnsiTheme="minorHAnsi" w:cstheme="minorHAnsi"/>
          <w:b/>
        </w:rPr>
        <w:t>CONTRATANTE</w:t>
      </w:r>
      <w:r w:rsidRPr="00260C07">
        <w:rPr>
          <w:rFonts w:asciiTheme="minorHAnsi" w:hAnsiTheme="minorHAnsi" w:cstheme="minorHAnsi"/>
        </w:rPr>
        <w:t>,</w:t>
      </w:r>
      <w:r w:rsidRPr="00260C07">
        <w:rPr>
          <w:rFonts w:asciiTheme="minorHAnsi" w:hAnsiTheme="minorHAnsi" w:cstheme="minorHAnsi"/>
          <w:spacing w:val="-7"/>
        </w:rPr>
        <w:t xml:space="preserve"> </w:t>
      </w:r>
      <w:r w:rsidRPr="00260C07">
        <w:rPr>
          <w:rFonts w:asciiTheme="minorHAnsi" w:hAnsiTheme="minorHAnsi" w:cstheme="minorHAnsi"/>
        </w:rPr>
        <w:t>de</w:t>
      </w:r>
      <w:r w:rsidRPr="00260C07">
        <w:rPr>
          <w:rFonts w:asciiTheme="minorHAnsi" w:hAnsiTheme="minorHAnsi" w:cstheme="minorHAnsi"/>
          <w:spacing w:val="-7"/>
        </w:rPr>
        <w:t xml:space="preserve"> </w:t>
      </w:r>
      <w:r w:rsidRPr="00260C07">
        <w:rPr>
          <w:rFonts w:asciiTheme="minorHAnsi" w:hAnsiTheme="minorHAnsi" w:cstheme="minorHAnsi"/>
        </w:rPr>
        <w:t>cualquier</w:t>
      </w:r>
      <w:r w:rsidRPr="00260C07">
        <w:rPr>
          <w:rFonts w:asciiTheme="minorHAnsi" w:hAnsiTheme="minorHAnsi" w:cstheme="minorHAnsi"/>
          <w:spacing w:val="-10"/>
        </w:rPr>
        <w:t xml:space="preserve"> </w:t>
      </w:r>
      <w:r w:rsidRPr="00260C07">
        <w:rPr>
          <w:rFonts w:asciiTheme="minorHAnsi" w:hAnsiTheme="minorHAnsi" w:cstheme="minorHAnsi"/>
        </w:rPr>
        <w:t>daño</w:t>
      </w:r>
      <w:r w:rsidRPr="00260C07">
        <w:rPr>
          <w:rFonts w:asciiTheme="minorHAnsi" w:hAnsiTheme="minorHAnsi" w:cstheme="minorHAnsi"/>
          <w:spacing w:val="-9"/>
        </w:rPr>
        <w:t xml:space="preserve"> </w:t>
      </w:r>
      <w:r w:rsidRPr="00260C07">
        <w:rPr>
          <w:rFonts w:asciiTheme="minorHAnsi" w:hAnsiTheme="minorHAnsi" w:cstheme="minorHAnsi"/>
        </w:rPr>
        <w:t>o</w:t>
      </w:r>
      <w:r w:rsidRPr="00260C07">
        <w:rPr>
          <w:rFonts w:asciiTheme="minorHAnsi" w:hAnsiTheme="minorHAnsi" w:cstheme="minorHAnsi"/>
          <w:spacing w:val="-9"/>
        </w:rPr>
        <w:t xml:space="preserve"> </w:t>
      </w:r>
      <w:r w:rsidRPr="00260C07">
        <w:rPr>
          <w:rFonts w:asciiTheme="minorHAnsi" w:hAnsiTheme="minorHAnsi" w:cstheme="minorHAnsi"/>
        </w:rPr>
        <w:t>perjuicio</w:t>
      </w:r>
      <w:r w:rsidRPr="00260C07">
        <w:rPr>
          <w:rFonts w:asciiTheme="minorHAnsi" w:hAnsiTheme="minorHAnsi" w:cstheme="minorHAnsi"/>
          <w:spacing w:val="-10"/>
        </w:rPr>
        <w:t xml:space="preserve"> </w:t>
      </w:r>
      <w:r w:rsidRPr="00260C07">
        <w:rPr>
          <w:rFonts w:asciiTheme="minorHAnsi" w:hAnsiTheme="minorHAnsi" w:cstheme="minorHAnsi"/>
        </w:rPr>
        <w:t>originado</w:t>
      </w:r>
      <w:r w:rsidRPr="00260C07">
        <w:rPr>
          <w:rFonts w:asciiTheme="minorHAnsi" w:hAnsiTheme="minorHAnsi" w:cstheme="minorHAnsi"/>
          <w:spacing w:val="-9"/>
        </w:rPr>
        <w:t xml:space="preserve"> </w:t>
      </w:r>
      <w:r w:rsidRPr="00260C07">
        <w:rPr>
          <w:rFonts w:asciiTheme="minorHAnsi" w:hAnsiTheme="minorHAnsi" w:cstheme="minorHAnsi"/>
        </w:rPr>
        <w:t>en reclamaciones, demandas o acciones legales por daños o lesiones a personas o propiedades de terceros,</w:t>
      </w:r>
      <w:r w:rsidRPr="00260C07">
        <w:rPr>
          <w:rFonts w:asciiTheme="minorHAnsi" w:hAnsiTheme="minorHAnsi" w:cstheme="minorHAnsi"/>
          <w:spacing w:val="-9"/>
        </w:rPr>
        <w:t xml:space="preserve"> </w:t>
      </w:r>
      <w:r w:rsidRPr="00260C07">
        <w:rPr>
          <w:rFonts w:asciiTheme="minorHAnsi" w:hAnsiTheme="minorHAnsi" w:cstheme="minorHAnsi"/>
        </w:rPr>
        <w:t>durante</w:t>
      </w:r>
      <w:r w:rsidRPr="00260C07">
        <w:rPr>
          <w:rFonts w:asciiTheme="minorHAnsi" w:hAnsiTheme="minorHAnsi" w:cstheme="minorHAnsi"/>
          <w:spacing w:val="-8"/>
        </w:rPr>
        <w:t xml:space="preserve"> </w:t>
      </w:r>
      <w:r w:rsidRPr="00260C07">
        <w:rPr>
          <w:rFonts w:asciiTheme="minorHAnsi" w:hAnsiTheme="minorHAnsi" w:cstheme="minorHAnsi"/>
        </w:rPr>
        <w:t>la</w:t>
      </w:r>
      <w:r w:rsidRPr="00260C07">
        <w:rPr>
          <w:rFonts w:asciiTheme="minorHAnsi" w:hAnsiTheme="minorHAnsi" w:cstheme="minorHAnsi"/>
          <w:spacing w:val="-10"/>
        </w:rPr>
        <w:t xml:space="preserve"> </w:t>
      </w:r>
      <w:r w:rsidRPr="00260C07">
        <w:rPr>
          <w:rFonts w:asciiTheme="minorHAnsi" w:hAnsiTheme="minorHAnsi" w:cstheme="minorHAnsi"/>
        </w:rPr>
        <w:t>ejecución</w:t>
      </w:r>
      <w:r w:rsidRPr="00260C07">
        <w:rPr>
          <w:rFonts w:asciiTheme="minorHAnsi" w:hAnsiTheme="minorHAnsi" w:cstheme="minorHAnsi"/>
          <w:spacing w:val="-7"/>
        </w:rPr>
        <w:t xml:space="preserve"> </w:t>
      </w:r>
      <w:r w:rsidRPr="00260C07">
        <w:rPr>
          <w:rFonts w:asciiTheme="minorHAnsi" w:hAnsiTheme="minorHAnsi" w:cstheme="minorHAnsi"/>
        </w:rPr>
        <w:t>del</w:t>
      </w:r>
      <w:r w:rsidRPr="00260C07">
        <w:rPr>
          <w:rFonts w:asciiTheme="minorHAnsi" w:hAnsiTheme="minorHAnsi" w:cstheme="minorHAnsi"/>
          <w:spacing w:val="-9"/>
        </w:rPr>
        <w:t xml:space="preserve"> </w:t>
      </w:r>
      <w:r w:rsidRPr="00260C07">
        <w:rPr>
          <w:rFonts w:asciiTheme="minorHAnsi" w:hAnsiTheme="minorHAnsi" w:cstheme="minorHAnsi"/>
        </w:rPr>
        <w:t>Contrato,</w:t>
      </w:r>
      <w:r w:rsidRPr="00260C07">
        <w:rPr>
          <w:rFonts w:asciiTheme="minorHAnsi" w:hAnsiTheme="minorHAnsi" w:cstheme="minorHAnsi"/>
          <w:spacing w:val="-9"/>
        </w:rPr>
        <w:t xml:space="preserve"> </w:t>
      </w:r>
      <w:r w:rsidRPr="00260C07">
        <w:rPr>
          <w:rFonts w:asciiTheme="minorHAnsi" w:hAnsiTheme="minorHAnsi" w:cstheme="minorHAnsi"/>
        </w:rPr>
        <w:t>y</w:t>
      </w:r>
      <w:r w:rsidRPr="00260C07">
        <w:rPr>
          <w:rFonts w:asciiTheme="minorHAnsi" w:hAnsiTheme="minorHAnsi" w:cstheme="minorHAnsi"/>
          <w:spacing w:val="-8"/>
        </w:rPr>
        <w:t xml:space="preserve"> </w:t>
      </w:r>
      <w:r w:rsidRPr="00260C07">
        <w:rPr>
          <w:rFonts w:asciiTheme="minorHAnsi" w:hAnsiTheme="minorHAnsi" w:cstheme="minorHAnsi"/>
        </w:rPr>
        <w:t>hasta</w:t>
      </w:r>
      <w:r w:rsidRPr="00260C07">
        <w:rPr>
          <w:rFonts w:asciiTheme="minorHAnsi" w:hAnsiTheme="minorHAnsi" w:cstheme="minorHAnsi"/>
          <w:spacing w:val="-9"/>
        </w:rPr>
        <w:t xml:space="preserve"> </w:t>
      </w:r>
      <w:r w:rsidRPr="00260C07">
        <w:rPr>
          <w:rFonts w:asciiTheme="minorHAnsi" w:hAnsiTheme="minorHAnsi" w:cstheme="minorHAnsi"/>
        </w:rPr>
        <w:t>la</w:t>
      </w:r>
      <w:r w:rsidRPr="00260C07">
        <w:rPr>
          <w:rFonts w:asciiTheme="minorHAnsi" w:hAnsiTheme="minorHAnsi" w:cstheme="minorHAnsi"/>
          <w:spacing w:val="-7"/>
        </w:rPr>
        <w:t xml:space="preserve"> </w:t>
      </w:r>
      <w:r w:rsidRPr="00260C07">
        <w:rPr>
          <w:rFonts w:asciiTheme="minorHAnsi" w:hAnsiTheme="minorHAnsi" w:cstheme="minorHAnsi"/>
        </w:rPr>
        <w:t>liquidación</w:t>
      </w:r>
      <w:r w:rsidRPr="00260C07">
        <w:rPr>
          <w:rFonts w:asciiTheme="minorHAnsi" w:hAnsiTheme="minorHAnsi" w:cstheme="minorHAnsi"/>
          <w:spacing w:val="-7"/>
        </w:rPr>
        <w:t xml:space="preserve"> </w:t>
      </w:r>
      <w:r w:rsidRPr="00260C07">
        <w:rPr>
          <w:rFonts w:asciiTheme="minorHAnsi" w:hAnsiTheme="minorHAnsi" w:cstheme="minorHAnsi"/>
        </w:rPr>
        <w:t>definitiva</w:t>
      </w:r>
      <w:r w:rsidRPr="00260C07">
        <w:rPr>
          <w:rFonts w:asciiTheme="minorHAnsi" w:hAnsiTheme="minorHAnsi" w:cstheme="minorHAnsi"/>
          <w:spacing w:val="-7"/>
        </w:rPr>
        <w:t xml:space="preserve"> </w:t>
      </w:r>
      <w:r w:rsidRPr="00260C07">
        <w:rPr>
          <w:rFonts w:asciiTheme="minorHAnsi" w:hAnsiTheme="minorHAnsi" w:cstheme="minorHAnsi"/>
        </w:rPr>
        <w:t>del</w:t>
      </w:r>
      <w:r w:rsidRPr="00260C07">
        <w:rPr>
          <w:rFonts w:asciiTheme="minorHAnsi" w:hAnsiTheme="minorHAnsi" w:cstheme="minorHAnsi"/>
          <w:spacing w:val="-6"/>
        </w:rPr>
        <w:t xml:space="preserve"> </w:t>
      </w:r>
      <w:r w:rsidRPr="00260C07">
        <w:rPr>
          <w:rFonts w:asciiTheme="minorHAnsi" w:hAnsiTheme="minorHAnsi" w:cstheme="minorHAnsi"/>
        </w:rPr>
        <w:t>Contrato.</w:t>
      </w:r>
      <w:r w:rsidRPr="00260C07">
        <w:rPr>
          <w:rFonts w:asciiTheme="minorHAnsi" w:hAnsiTheme="minorHAnsi" w:cstheme="minorHAnsi"/>
          <w:spacing w:val="-9"/>
        </w:rPr>
        <w:t xml:space="preserve"> </w:t>
      </w:r>
      <w:r w:rsidRPr="00260C07">
        <w:rPr>
          <w:rFonts w:asciiTheme="minorHAnsi" w:hAnsiTheme="minorHAnsi" w:cstheme="minorHAnsi"/>
        </w:rPr>
        <w:t>En</w:t>
      </w:r>
      <w:r w:rsidRPr="00260C07">
        <w:rPr>
          <w:rFonts w:asciiTheme="minorHAnsi" w:hAnsiTheme="minorHAnsi" w:cstheme="minorHAnsi"/>
          <w:spacing w:val="-9"/>
        </w:rPr>
        <w:t xml:space="preserve"> </w:t>
      </w:r>
      <w:r w:rsidRPr="00260C07">
        <w:rPr>
          <w:rFonts w:asciiTheme="minorHAnsi" w:hAnsiTheme="minorHAnsi" w:cstheme="minorHAnsi"/>
        </w:rPr>
        <w:t>caso</w:t>
      </w:r>
      <w:r w:rsidRPr="00260C07">
        <w:rPr>
          <w:rFonts w:asciiTheme="minorHAnsi" w:hAnsiTheme="minorHAnsi" w:cstheme="minorHAnsi"/>
          <w:spacing w:val="-8"/>
        </w:rPr>
        <w:t xml:space="preserve"> </w:t>
      </w:r>
      <w:r w:rsidRPr="00260C07">
        <w:rPr>
          <w:rFonts w:asciiTheme="minorHAnsi" w:hAnsiTheme="minorHAnsi" w:cstheme="minorHAnsi"/>
        </w:rPr>
        <w:t>de que</w:t>
      </w:r>
      <w:r w:rsidRPr="00260C07">
        <w:rPr>
          <w:rFonts w:asciiTheme="minorHAnsi" w:hAnsiTheme="minorHAnsi" w:cstheme="minorHAnsi"/>
          <w:spacing w:val="-2"/>
        </w:rPr>
        <w:t xml:space="preserve"> </w:t>
      </w:r>
      <w:r w:rsidRPr="00260C07">
        <w:rPr>
          <w:rFonts w:asciiTheme="minorHAnsi" w:hAnsiTheme="minorHAnsi" w:cstheme="minorHAnsi"/>
        </w:rPr>
        <w:t>se</w:t>
      </w:r>
      <w:r w:rsidRPr="00260C07">
        <w:rPr>
          <w:rFonts w:asciiTheme="minorHAnsi" w:hAnsiTheme="minorHAnsi" w:cstheme="minorHAnsi"/>
          <w:spacing w:val="-3"/>
        </w:rPr>
        <w:t xml:space="preserve"> </w:t>
      </w:r>
      <w:r w:rsidRPr="00260C07">
        <w:rPr>
          <w:rFonts w:asciiTheme="minorHAnsi" w:hAnsiTheme="minorHAnsi" w:cstheme="minorHAnsi"/>
        </w:rPr>
        <w:t>entable</w:t>
      </w:r>
      <w:r w:rsidRPr="00260C07">
        <w:rPr>
          <w:rFonts w:asciiTheme="minorHAnsi" w:hAnsiTheme="minorHAnsi" w:cstheme="minorHAnsi"/>
          <w:spacing w:val="-1"/>
        </w:rPr>
        <w:t xml:space="preserve"> </w:t>
      </w:r>
      <w:r w:rsidRPr="00260C07">
        <w:rPr>
          <w:rFonts w:asciiTheme="minorHAnsi" w:hAnsiTheme="minorHAnsi" w:cstheme="minorHAnsi"/>
        </w:rPr>
        <w:t>un</w:t>
      </w:r>
      <w:r w:rsidRPr="00260C07">
        <w:rPr>
          <w:rFonts w:asciiTheme="minorHAnsi" w:hAnsiTheme="minorHAnsi" w:cstheme="minorHAnsi"/>
          <w:spacing w:val="-4"/>
        </w:rPr>
        <w:t xml:space="preserve"> </w:t>
      </w:r>
      <w:r w:rsidRPr="00260C07">
        <w:rPr>
          <w:rFonts w:asciiTheme="minorHAnsi" w:hAnsiTheme="minorHAnsi" w:cstheme="minorHAnsi"/>
        </w:rPr>
        <w:t>reclamo,</w:t>
      </w:r>
      <w:r w:rsidRPr="00260C07">
        <w:rPr>
          <w:rFonts w:asciiTheme="minorHAnsi" w:hAnsiTheme="minorHAnsi" w:cstheme="minorHAnsi"/>
          <w:spacing w:val="-4"/>
        </w:rPr>
        <w:t xml:space="preserve"> </w:t>
      </w:r>
      <w:r w:rsidRPr="00260C07">
        <w:rPr>
          <w:rFonts w:asciiTheme="minorHAnsi" w:hAnsiTheme="minorHAnsi" w:cstheme="minorHAnsi"/>
        </w:rPr>
        <w:t>demanda</w:t>
      </w:r>
      <w:r w:rsidRPr="00260C07">
        <w:rPr>
          <w:rFonts w:asciiTheme="minorHAnsi" w:hAnsiTheme="minorHAnsi" w:cstheme="minorHAnsi"/>
          <w:spacing w:val="-4"/>
        </w:rPr>
        <w:t xml:space="preserve"> </w:t>
      </w:r>
      <w:r w:rsidRPr="00260C07">
        <w:rPr>
          <w:rFonts w:asciiTheme="minorHAnsi" w:hAnsiTheme="minorHAnsi" w:cstheme="minorHAnsi"/>
        </w:rPr>
        <w:t>o</w:t>
      </w:r>
      <w:r w:rsidRPr="00260C07">
        <w:rPr>
          <w:rFonts w:asciiTheme="minorHAnsi" w:hAnsiTheme="minorHAnsi" w:cstheme="minorHAnsi"/>
          <w:spacing w:val="-3"/>
        </w:rPr>
        <w:t xml:space="preserve"> </w:t>
      </w:r>
      <w:r w:rsidRPr="00260C07">
        <w:rPr>
          <w:rFonts w:asciiTheme="minorHAnsi" w:hAnsiTheme="minorHAnsi" w:cstheme="minorHAnsi"/>
        </w:rPr>
        <w:t>acción</w:t>
      </w:r>
      <w:r w:rsidRPr="00260C07">
        <w:rPr>
          <w:rFonts w:asciiTheme="minorHAnsi" w:hAnsiTheme="minorHAnsi" w:cstheme="minorHAnsi"/>
          <w:spacing w:val="-3"/>
        </w:rPr>
        <w:t xml:space="preserve"> </w:t>
      </w:r>
      <w:r w:rsidRPr="00260C07">
        <w:rPr>
          <w:rFonts w:asciiTheme="minorHAnsi" w:hAnsiTheme="minorHAnsi" w:cstheme="minorHAnsi"/>
        </w:rPr>
        <w:t>legal</w:t>
      </w:r>
      <w:r w:rsidRPr="00260C07">
        <w:rPr>
          <w:rFonts w:asciiTheme="minorHAnsi" w:hAnsiTheme="minorHAnsi" w:cstheme="minorHAnsi"/>
          <w:spacing w:val="-4"/>
        </w:rPr>
        <w:t xml:space="preserve"> </w:t>
      </w:r>
      <w:r w:rsidRPr="00260C07">
        <w:rPr>
          <w:rFonts w:asciiTheme="minorHAnsi" w:hAnsiTheme="minorHAnsi" w:cstheme="minorHAnsi"/>
        </w:rPr>
        <w:t>contra</w:t>
      </w:r>
      <w:r w:rsidRPr="00260C07">
        <w:rPr>
          <w:rFonts w:asciiTheme="minorHAnsi" w:hAnsiTheme="minorHAnsi" w:cstheme="minorHAnsi"/>
          <w:spacing w:val="-2"/>
        </w:rPr>
        <w:t xml:space="preserve"> </w:t>
      </w:r>
      <w:r w:rsidRPr="00260C07">
        <w:rPr>
          <w:rFonts w:asciiTheme="minorHAnsi" w:hAnsiTheme="minorHAnsi" w:cstheme="minorHAnsi"/>
        </w:rPr>
        <w:t>el</w:t>
      </w:r>
      <w:r w:rsidRPr="00260C07">
        <w:rPr>
          <w:rFonts w:asciiTheme="minorHAnsi" w:hAnsiTheme="minorHAnsi" w:cstheme="minorHAnsi"/>
          <w:spacing w:val="-2"/>
        </w:rPr>
        <w:t xml:space="preserve"> </w:t>
      </w:r>
      <w:r w:rsidRPr="00260C07">
        <w:rPr>
          <w:rFonts w:asciiTheme="minorHAnsi" w:hAnsiTheme="minorHAnsi" w:cstheme="minorHAnsi"/>
          <w:b/>
        </w:rPr>
        <w:t>CONTRATANTE</w:t>
      </w:r>
      <w:r w:rsidRPr="00260C07">
        <w:rPr>
          <w:rFonts w:asciiTheme="minorHAnsi" w:hAnsiTheme="minorHAnsi" w:cstheme="minorHAnsi"/>
        </w:rPr>
        <w:t>,</w:t>
      </w:r>
      <w:r w:rsidRPr="00260C07">
        <w:rPr>
          <w:rFonts w:asciiTheme="minorHAnsi" w:hAnsiTheme="minorHAnsi" w:cstheme="minorHAnsi"/>
          <w:spacing w:val="-2"/>
        </w:rPr>
        <w:t xml:space="preserve"> </w:t>
      </w:r>
      <w:r w:rsidRPr="00260C07">
        <w:rPr>
          <w:rFonts w:asciiTheme="minorHAnsi" w:hAnsiTheme="minorHAnsi" w:cstheme="minorHAnsi"/>
        </w:rPr>
        <w:t>por</w:t>
      </w:r>
      <w:r w:rsidRPr="00260C07">
        <w:rPr>
          <w:rFonts w:asciiTheme="minorHAnsi" w:hAnsiTheme="minorHAnsi" w:cstheme="minorHAnsi"/>
          <w:spacing w:val="-4"/>
        </w:rPr>
        <w:t xml:space="preserve"> </w:t>
      </w:r>
      <w:r w:rsidRPr="00260C07">
        <w:rPr>
          <w:rFonts w:asciiTheme="minorHAnsi" w:hAnsiTheme="minorHAnsi" w:cstheme="minorHAnsi"/>
        </w:rPr>
        <w:t>los</w:t>
      </w:r>
      <w:r w:rsidRPr="00260C07">
        <w:rPr>
          <w:rFonts w:asciiTheme="minorHAnsi" w:hAnsiTheme="minorHAnsi" w:cstheme="minorHAnsi"/>
          <w:spacing w:val="-3"/>
        </w:rPr>
        <w:t xml:space="preserve"> </w:t>
      </w:r>
      <w:r w:rsidRPr="00260C07">
        <w:rPr>
          <w:rFonts w:asciiTheme="minorHAnsi" w:hAnsiTheme="minorHAnsi" w:cstheme="minorHAnsi"/>
        </w:rPr>
        <w:t>citados</w:t>
      </w:r>
      <w:r w:rsidRPr="00260C07">
        <w:rPr>
          <w:rFonts w:asciiTheme="minorHAnsi" w:hAnsiTheme="minorHAnsi" w:cstheme="minorHAnsi"/>
          <w:spacing w:val="-2"/>
        </w:rPr>
        <w:t xml:space="preserve"> </w:t>
      </w:r>
      <w:r w:rsidRPr="00260C07">
        <w:rPr>
          <w:rFonts w:asciiTheme="minorHAnsi" w:hAnsiTheme="minorHAnsi" w:cstheme="minorHAnsi"/>
        </w:rPr>
        <w:t>daños o lesiones, éste será notificado, para que por su cuenta adopte oportunamente las medidas previstas</w:t>
      </w:r>
      <w:r w:rsidRPr="00260C07">
        <w:rPr>
          <w:rFonts w:asciiTheme="minorHAnsi" w:hAnsiTheme="minorHAnsi" w:cstheme="minorHAnsi"/>
          <w:spacing w:val="-13"/>
        </w:rPr>
        <w:t xml:space="preserve"> </w:t>
      </w:r>
      <w:r w:rsidRPr="00260C07">
        <w:rPr>
          <w:rFonts w:asciiTheme="minorHAnsi" w:hAnsiTheme="minorHAnsi" w:cstheme="minorHAnsi"/>
        </w:rPr>
        <w:t>por</w:t>
      </w:r>
      <w:r w:rsidRPr="00260C07">
        <w:rPr>
          <w:rFonts w:asciiTheme="minorHAnsi" w:hAnsiTheme="minorHAnsi" w:cstheme="minorHAnsi"/>
          <w:spacing w:val="-12"/>
        </w:rPr>
        <w:t xml:space="preserve"> </w:t>
      </w:r>
      <w:r w:rsidRPr="00260C07">
        <w:rPr>
          <w:rFonts w:asciiTheme="minorHAnsi" w:hAnsiTheme="minorHAnsi" w:cstheme="minorHAnsi"/>
        </w:rPr>
        <w:t>la</w:t>
      </w:r>
      <w:r w:rsidRPr="00260C07">
        <w:rPr>
          <w:rFonts w:asciiTheme="minorHAnsi" w:hAnsiTheme="minorHAnsi" w:cstheme="minorHAnsi"/>
          <w:spacing w:val="-13"/>
        </w:rPr>
        <w:t xml:space="preserve"> </w:t>
      </w:r>
      <w:r w:rsidRPr="00260C07">
        <w:rPr>
          <w:rFonts w:asciiTheme="minorHAnsi" w:hAnsiTheme="minorHAnsi" w:cstheme="minorHAnsi"/>
        </w:rPr>
        <w:t>Ley</w:t>
      </w:r>
      <w:r w:rsidRPr="00260C07">
        <w:rPr>
          <w:rFonts w:asciiTheme="minorHAnsi" w:hAnsiTheme="minorHAnsi" w:cstheme="minorHAnsi"/>
          <w:spacing w:val="-11"/>
        </w:rPr>
        <w:t xml:space="preserve"> </w:t>
      </w:r>
      <w:r w:rsidRPr="00260C07">
        <w:rPr>
          <w:rFonts w:asciiTheme="minorHAnsi" w:hAnsiTheme="minorHAnsi" w:cstheme="minorHAnsi"/>
        </w:rPr>
        <w:t>para</w:t>
      </w:r>
      <w:r w:rsidRPr="00260C07">
        <w:rPr>
          <w:rFonts w:asciiTheme="minorHAnsi" w:hAnsiTheme="minorHAnsi" w:cstheme="minorHAnsi"/>
          <w:spacing w:val="-12"/>
        </w:rPr>
        <w:t xml:space="preserve"> </w:t>
      </w:r>
      <w:r w:rsidRPr="00260C07">
        <w:rPr>
          <w:rFonts w:asciiTheme="minorHAnsi" w:hAnsiTheme="minorHAnsi" w:cstheme="minorHAnsi"/>
        </w:rPr>
        <w:t>mantener</w:t>
      </w:r>
      <w:r w:rsidRPr="00260C07">
        <w:rPr>
          <w:rFonts w:asciiTheme="minorHAnsi" w:hAnsiTheme="minorHAnsi" w:cstheme="minorHAnsi"/>
          <w:spacing w:val="-11"/>
        </w:rPr>
        <w:t xml:space="preserve"> </w:t>
      </w:r>
      <w:r w:rsidRPr="00260C07">
        <w:rPr>
          <w:rFonts w:asciiTheme="minorHAnsi" w:hAnsiTheme="minorHAnsi" w:cstheme="minorHAnsi"/>
        </w:rPr>
        <w:t>indemne</w:t>
      </w:r>
      <w:r w:rsidRPr="00260C07">
        <w:rPr>
          <w:rFonts w:asciiTheme="minorHAnsi" w:hAnsiTheme="minorHAnsi" w:cstheme="minorHAnsi"/>
          <w:spacing w:val="-11"/>
        </w:rPr>
        <w:t xml:space="preserve"> </w:t>
      </w:r>
      <w:r w:rsidRPr="00260C07">
        <w:rPr>
          <w:rFonts w:asciiTheme="minorHAnsi" w:hAnsiTheme="minorHAnsi" w:cstheme="minorHAnsi"/>
        </w:rPr>
        <w:t>al</w:t>
      </w:r>
      <w:r w:rsidRPr="00260C07">
        <w:rPr>
          <w:rFonts w:asciiTheme="minorHAnsi" w:hAnsiTheme="minorHAnsi" w:cstheme="minorHAnsi"/>
          <w:spacing w:val="-10"/>
        </w:rPr>
        <w:t xml:space="preserve"> </w:t>
      </w:r>
      <w:r w:rsidRPr="00260C07">
        <w:rPr>
          <w:rFonts w:asciiTheme="minorHAnsi" w:hAnsiTheme="minorHAnsi" w:cstheme="minorHAnsi"/>
          <w:b/>
        </w:rPr>
        <w:t>CONTRATANTE</w:t>
      </w:r>
      <w:r w:rsidRPr="00260C07">
        <w:rPr>
          <w:rFonts w:asciiTheme="minorHAnsi" w:hAnsiTheme="minorHAnsi" w:cstheme="minorHAnsi"/>
        </w:rPr>
        <w:t>.</w:t>
      </w:r>
      <w:r w:rsidRPr="00260C07">
        <w:rPr>
          <w:rFonts w:asciiTheme="minorHAnsi" w:hAnsiTheme="minorHAnsi" w:cstheme="minorHAnsi"/>
          <w:spacing w:val="-12"/>
        </w:rPr>
        <w:t xml:space="preserve"> </w:t>
      </w:r>
      <w:r w:rsidRPr="00260C07">
        <w:rPr>
          <w:rFonts w:asciiTheme="minorHAnsi" w:hAnsiTheme="minorHAnsi" w:cstheme="minorHAnsi"/>
        </w:rPr>
        <w:t>Si</w:t>
      </w:r>
      <w:r w:rsidRPr="00260C07">
        <w:rPr>
          <w:rFonts w:asciiTheme="minorHAnsi" w:hAnsiTheme="minorHAnsi" w:cstheme="minorHAnsi"/>
          <w:spacing w:val="-12"/>
        </w:rPr>
        <w:t xml:space="preserve"> </w:t>
      </w:r>
      <w:r w:rsidRPr="00260C07">
        <w:rPr>
          <w:rFonts w:asciiTheme="minorHAnsi" w:hAnsiTheme="minorHAnsi" w:cstheme="minorHAnsi"/>
        </w:rPr>
        <w:t>en</w:t>
      </w:r>
      <w:r w:rsidRPr="00260C07">
        <w:rPr>
          <w:rFonts w:asciiTheme="minorHAnsi" w:hAnsiTheme="minorHAnsi" w:cstheme="minorHAnsi"/>
          <w:spacing w:val="-12"/>
        </w:rPr>
        <w:t xml:space="preserve"> </w:t>
      </w:r>
      <w:r w:rsidRPr="00260C07">
        <w:rPr>
          <w:rFonts w:asciiTheme="minorHAnsi" w:hAnsiTheme="minorHAnsi" w:cstheme="minorHAnsi"/>
        </w:rPr>
        <w:t>cualquiera</w:t>
      </w:r>
      <w:r w:rsidRPr="00260C07">
        <w:rPr>
          <w:rFonts w:asciiTheme="minorHAnsi" w:hAnsiTheme="minorHAnsi" w:cstheme="minorHAnsi"/>
          <w:spacing w:val="-12"/>
        </w:rPr>
        <w:t xml:space="preserve"> </w:t>
      </w:r>
      <w:r w:rsidRPr="00260C07">
        <w:rPr>
          <w:rFonts w:asciiTheme="minorHAnsi" w:hAnsiTheme="minorHAnsi" w:cstheme="minorHAnsi"/>
        </w:rPr>
        <w:t>de</w:t>
      </w:r>
      <w:r w:rsidRPr="00260C07">
        <w:rPr>
          <w:rFonts w:asciiTheme="minorHAnsi" w:hAnsiTheme="minorHAnsi" w:cstheme="minorHAnsi"/>
          <w:spacing w:val="-11"/>
        </w:rPr>
        <w:t xml:space="preserve"> </w:t>
      </w:r>
      <w:r w:rsidRPr="00260C07">
        <w:rPr>
          <w:rFonts w:asciiTheme="minorHAnsi" w:hAnsiTheme="minorHAnsi" w:cstheme="minorHAnsi"/>
        </w:rPr>
        <w:t>los</w:t>
      </w:r>
      <w:r w:rsidRPr="00260C07">
        <w:rPr>
          <w:rFonts w:asciiTheme="minorHAnsi" w:hAnsiTheme="minorHAnsi" w:cstheme="minorHAnsi"/>
          <w:spacing w:val="-11"/>
        </w:rPr>
        <w:t xml:space="preserve"> </w:t>
      </w:r>
      <w:r w:rsidRPr="00260C07">
        <w:rPr>
          <w:rFonts w:asciiTheme="minorHAnsi" w:hAnsiTheme="minorHAnsi" w:cstheme="minorHAnsi"/>
        </w:rPr>
        <w:t>eventos</w:t>
      </w:r>
      <w:r w:rsidRPr="00260C07">
        <w:rPr>
          <w:rFonts w:asciiTheme="minorHAnsi" w:hAnsiTheme="minorHAnsi" w:cstheme="minorHAnsi"/>
          <w:spacing w:val="-11"/>
        </w:rPr>
        <w:t xml:space="preserve"> </w:t>
      </w:r>
      <w:r w:rsidRPr="00260C07">
        <w:rPr>
          <w:rFonts w:asciiTheme="minorHAnsi" w:hAnsiTheme="minorHAnsi" w:cstheme="minorHAnsi"/>
        </w:rPr>
        <w:t>antes previstos,</w:t>
      </w:r>
      <w:r w:rsidRPr="00260C07">
        <w:rPr>
          <w:rFonts w:asciiTheme="minorHAnsi" w:hAnsiTheme="minorHAnsi" w:cstheme="minorHAnsi"/>
          <w:spacing w:val="-3"/>
        </w:rPr>
        <w:t xml:space="preserve"> </w:t>
      </w:r>
      <w:r w:rsidRPr="00260C07">
        <w:rPr>
          <w:rFonts w:asciiTheme="minorHAnsi" w:hAnsiTheme="minorHAnsi" w:cstheme="minorHAnsi"/>
        </w:rPr>
        <w:t>el</w:t>
      </w:r>
      <w:r w:rsidRPr="00260C07">
        <w:rPr>
          <w:rFonts w:asciiTheme="minorHAnsi" w:hAnsiTheme="minorHAnsi" w:cstheme="minorHAnsi"/>
          <w:spacing w:val="-2"/>
        </w:rPr>
        <w:t xml:space="preserve"> </w:t>
      </w:r>
      <w:r w:rsidRPr="00260C07">
        <w:rPr>
          <w:rFonts w:asciiTheme="minorHAnsi" w:hAnsiTheme="minorHAnsi" w:cstheme="minorHAnsi"/>
          <w:b/>
        </w:rPr>
        <w:t>CONTRATISTA</w:t>
      </w:r>
      <w:r w:rsidRPr="00260C07">
        <w:rPr>
          <w:rFonts w:asciiTheme="minorHAnsi" w:hAnsiTheme="minorHAnsi" w:cstheme="minorHAnsi"/>
          <w:b/>
          <w:spacing w:val="-1"/>
        </w:rPr>
        <w:t xml:space="preserve"> </w:t>
      </w:r>
      <w:r w:rsidRPr="00260C07">
        <w:rPr>
          <w:rFonts w:asciiTheme="minorHAnsi" w:hAnsiTheme="minorHAnsi" w:cstheme="minorHAnsi"/>
        </w:rPr>
        <w:t>no</w:t>
      </w:r>
      <w:r w:rsidRPr="00260C07">
        <w:rPr>
          <w:rFonts w:asciiTheme="minorHAnsi" w:hAnsiTheme="minorHAnsi" w:cstheme="minorHAnsi"/>
          <w:spacing w:val="-2"/>
        </w:rPr>
        <w:t xml:space="preserve"> </w:t>
      </w:r>
      <w:r w:rsidRPr="00260C07">
        <w:rPr>
          <w:rFonts w:asciiTheme="minorHAnsi" w:hAnsiTheme="minorHAnsi" w:cstheme="minorHAnsi"/>
        </w:rPr>
        <w:t>asume debida</w:t>
      </w:r>
      <w:r w:rsidRPr="00260C07">
        <w:rPr>
          <w:rFonts w:asciiTheme="minorHAnsi" w:hAnsiTheme="minorHAnsi" w:cstheme="minorHAnsi"/>
          <w:spacing w:val="-3"/>
        </w:rPr>
        <w:t xml:space="preserve"> </w:t>
      </w:r>
      <w:r w:rsidRPr="00260C07">
        <w:rPr>
          <w:rFonts w:asciiTheme="minorHAnsi" w:hAnsiTheme="minorHAnsi" w:cstheme="minorHAnsi"/>
        </w:rPr>
        <w:t>y</w:t>
      </w:r>
      <w:r w:rsidRPr="00260C07">
        <w:rPr>
          <w:rFonts w:asciiTheme="minorHAnsi" w:hAnsiTheme="minorHAnsi" w:cstheme="minorHAnsi"/>
          <w:spacing w:val="-2"/>
        </w:rPr>
        <w:t xml:space="preserve"> </w:t>
      </w:r>
      <w:r w:rsidRPr="00260C07">
        <w:rPr>
          <w:rFonts w:asciiTheme="minorHAnsi" w:hAnsiTheme="minorHAnsi" w:cstheme="minorHAnsi"/>
        </w:rPr>
        <w:t>oportunamente la</w:t>
      </w:r>
      <w:r w:rsidRPr="00260C07">
        <w:rPr>
          <w:rFonts w:asciiTheme="minorHAnsi" w:hAnsiTheme="minorHAnsi" w:cstheme="minorHAnsi"/>
          <w:spacing w:val="-4"/>
        </w:rPr>
        <w:t xml:space="preserve"> </w:t>
      </w:r>
      <w:r w:rsidRPr="00260C07">
        <w:rPr>
          <w:rFonts w:asciiTheme="minorHAnsi" w:hAnsiTheme="minorHAnsi" w:cstheme="minorHAnsi"/>
        </w:rPr>
        <w:t>defensa</w:t>
      </w:r>
      <w:r w:rsidRPr="00260C07">
        <w:rPr>
          <w:rFonts w:asciiTheme="minorHAnsi" w:hAnsiTheme="minorHAnsi" w:cstheme="minorHAnsi"/>
          <w:spacing w:val="-1"/>
        </w:rPr>
        <w:t xml:space="preserve"> </w:t>
      </w:r>
      <w:r w:rsidRPr="00260C07">
        <w:rPr>
          <w:rFonts w:asciiTheme="minorHAnsi" w:hAnsiTheme="minorHAnsi" w:cstheme="minorHAnsi"/>
        </w:rPr>
        <w:t xml:space="preserve">del </w:t>
      </w:r>
      <w:r w:rsidRPr="00260C07">
        <w:rPr>
          <w:rFonts w:asciiTheme="minorHAnsi" w:hAnsiTheme="minorHAnsi" w:cstheme="minorHAnsi"/>
          <w:b/>
        </w:rPr>
        <w:t>CONTRATANTE</w:t>
      </w:r>
      <w:r w:rsidRPr="00260C07">
        <w:rPr>
          <w:rFonts w:asciiTheme="minorHAnsi" w:hAnsiTheme="minorHAnsi" w:cstheme="minorHAnsi"/>
        </w:rPr>
        <w:t>,</w:t>
      </w:r>
      <w:r w:rsidRPr="00260C07">
        <w:rPr>
          <w:rFonts w:asciiTheme="minorHAnsi" w:hAnsiTheme="minorHAnsi" w:cstheme="minorHAnsi"/>
          <w:spacing w:val="-3"/>
        </w:rPr>
        <w:t xml:space="preserve"> </w:t>
      </w:r>
      <w:r w:rsidRPr="00260C07">
        <w:rPr>
          <w:rFonts w:asciiTheme="minorHAnsi" w:hAnsiTheme="minorHAnsi" w:cstheme="minorHAnsi"/>
        </w:rPr>
        <w:t xml:space="preserve">ésta podrá hacerlo directamente, previa notificación escrita al </w:t>
      </w:r>
      <w:r w:rsidRPr="00260C07">
        <w:rPr>
          <w:rFonts w:asciiTheme="minorHAnsi" w:hAnsiTheme="minorHAnsi" w:cstheme="minorHAnsi"/>
          <w:b/>
        </w:rPr>
        <w:t>CONTRATISTA</w:t>
      </w:r>
      <w:r w:rsidRPr="00260C07">
        <w:rPr>
          <w:rFonts w:asciiTheme="minorHAnsi" w:hAnsiTheme="minorHAnsi" w:cstheme="minorHAnsi"/>
        </w:rPr>
        <w:t xml:space="preserve">, y éste pagará todos los gastos en que ella incurra por tal motivo. En caso de que así no lo hiciere el </w:t>
      </w:r>
      <w:r w:rsidRPr="00260C07">
        <w:rPr>
          <w:rFonts w:asciiTheme="minorHAnsi" w:hAnsiTheme="minorHAnsi" w:cstheme="minorHAnsi"/>
          <w:b/>
        </w:rPr>
        <w:t>CONTRATISTA</w:t>
      </w:r>
      <w:r w:rsidRPr="00260C07">
        <w:rPr>
          <w:rFonts w:asciiTheme="minorHAnsi" w:hAnsiTheme="minorHAnsi" w:cstheme="minorHAnsi"/>
        </w:rPr>
        <w:t xml:space="preserve">, el </w:t>
      </w:r>
      <w:r w:rsidRPr="00260C07">
        <w:rPr>
          <w:rFonts w:asciiTheme="minorHAnsi" w:hAnsiTheme="minorHAnsi" w:cstheme="minorHAnsi"/>
          <w:b/>
        </w:rPr>
        <w:t xml:space="preserve">CONTRATANTE </w:t>
      </w:r>
      <w:r w:rsidRPr="00260C07">
        <w:rPr>
          <w:rFonts w:asciiTheme="minorHAnsi" w:hAnsiTheme="minorHAnsi" w:cstheme="minorHAnsi"/>
        </w:rPr>
        <w:t>tendrá derecho a descontar el valor de tales erogaciones, de cualquier suma que</w:t>
      </w:r>
      <w:r w:rsidR="00C10051">
        <w:rPr>
          <w:rFonts w:asciiTheme="minorHAnsi" w:hAnsiTheme="minorHAnsi" w:cstheme="minorHAnsi"/>
        </w:rPr>
        <w:t xml:space="preserve"> </w:t>
      </w:r>
      <w:r w:rsidRPr="00260C07">
        <w:rPr>
          <w:rFonts w:asciiTheme="minorHAnsi" w:hAnsiTheme="minorHAnsi" w:cstheme="minorHAnsi"/>
        </w:rPr>
        <w:t xml:space="preserve">adeude al </w:t>
      </w:r>
      <w:r w:rsidRPr="00260C07">
        <w:rPr>
          <w:rFonts w:asciiTheme="minorHAnsi" w:hAnsiTheme="minorHAnsi" w:cstheme="minorHAnsi"/>
          <w:b/>
        </w:rPr>
        <w:t xml:space="preserve">CONTRATISTA </w:t>
      </w:r>
      <w:r w:rsidRPr="00260C07">
        <w:rPr>
          <w:rFonts w:asciiTheme="minorHAnsi" w:hAnsiTheme="minorHAnsi" w:cstheme="minorHAnsi"/>
        </w:rPr>
        <w:t>por razón de los trabajos motivo del Contrato, o a utilizar cualquier otro mecanismo judicial o extrajudicial que estime pertinente.</w:t>
      </w:r>
    </w:p>
    <w:p w14:paraId="032040B7" w14:textId="77777777" w:rsidR="00983757" w:rsidRPr="00260C07" w:rsidRDefault="00983757" w:rsidP="00B45BFB">
      <w:pPr>
        <w:pStyle w:val="Textoindependiente"/>
        <w:spacing w:before="118" w:line="276" w:lineRule="auto"/>
        <w:ind w:right="-3"/>
        <w:rPr>
          <w:rFonts w:asciiTheme="minorHAnsi" w:hAnsiTheme="minorHAnsi" w:cstheme="minorHAnsi"/>
        </w:rPr>
      </w:pPr>
    </w:p>
    <w:p w14:paraId="075F5013" w14:textId="77777777" w:rsidR="00983757" w:rsidRPr="00260C07" w:rsidRDefault="00000000" w:rsidP="00B45BFB">
      <w:pPr>
        <w:spacing w:line="276" w:lineRule="auto"/>
        <w:ind w:left="282" w:right="-3"/>
        <w:rPr>
          <w:rFonts w:asciiTheme="minorHAnsi" w:hAnsiTheme="minorHAnsi" w:cstheme="minorHAnsi"/>
        </w:rPr>
      </w:pPr>
      <w:r w:rsidRPr="00260C07">
        <w:rPr>
          <w:rFonts w:asciiTheme="minorHAnsi" w:hAnsiTheme="minorHAnsi" w:cstheme="minorHAnsi"/>
          <w:b/>
        </w:rPr>
        <w:t>PARÁGRAFO.</w:t>
      </w:r>
      <w:r w:rsidRPr="00260C07">
        <w:rPr>
          <w:rFonts w:asciiTheme="minorHAnsi" w:hAnsiTheme="minorHAnsi" w:cstheme="minorHAnsi"/>
          <w:b/>
          <w:spacing w:val="-6"/>
        </w:rPr>
        <w:t xml:space="preserve"> </w:t>
      </w:r>
      <w:r w:rsidRPr="00260C07">
        <w:rPr>
          <w:rFonts w:asciiTheme="minorHAnsi" w:hAnsiTheme="minorHAnsi" w:cstheme="minorHAnsi"/>
        </w:rPr>
        <w:t>Esta</w:t>
      </w:r>
      <w:r w:rsidRPr="00260C07">
        <w:rPr>
          <w:rFonts w:asciiTheme="minorHAnsi" w:hAnsiTheme="minorHAnsi" w:cstheme="minorHAnsi"/>
          <w:spacing w:val="-6"/>
        </w:rPr>
        <w:t xml:space="preserve"> </w:t>
      </w:r>
      <w:r w:rsidRPr="00260C07">
        <w:rPr>
          <w:rFonts w:asciiTheme="minorHAnsi" w:hAnsiTheme="minorHAnsi" w:cstheme="minorHAnsi"/>
        </w:rPr>
        <w:t>cláusula</w:t>
      </w:r>
      <w:r w:rsidRPr="00260C07">
        <w:rPr>
          <w:rFonts w:asciiTheme="minorHAnsi" w:hAnsiTheme="minorHAnsi" w:cstheme="minorHAnsi"/>
          <w:spacing w:val="-5"/>
        </w:rPr>
        <w:t xml:space="preserve"> </w:t>
      </w:r>
      <w:r w:rsidRPr="00260C07">
        <w:rPr>
          <w:rFonts w:asciiTheme="minorHAnsi" w:hAnsiTheme="minorHAnsi" w:cstheme="minorHAnsi"/>
        </w:rPr>
        <w:t>se</w:t>
      </w:r>
      <w:r w:rsidRPr="00260C07">
        <w:rPr>
          <w:rFonts w:asciiTheme="minorHAnsi" w:hAnsiTheme="minorHAnsi" w:cstheme="minorHAnsi"/>
          <w:spacing w:val="-2"/>
        </w:rPr>
        <w:t xml:space="preserve"> </w:t>
      </w:r>
      <w:r w:rsidRPr="00260C07">
        <w:rPr>
          <w:rFonts w:asciiTheme="minorHAnsi" w:hAnsiTheme="minorHAnsi" w:cstheme="minorHAnsi"/>
        </w:rPr>
        <w:t>hará</w:t>
      </w:r>
      <w:r w:rsidRPr="00260C07">
        <w:rPr>
          <w:rFonts w:asciiTheme="minorHAnsi" w:hAnsiTheme="minorHAnsi" w:cstheme="minorHAnsi"/>
          <w:spacing w:val="-6"/>
        </w:rPr>
        <w:t xml:space="preserve"> </w:t>
      </w:r>
      <w:r w:rsidRPr="00260C07">
        <w:rPr>
          <w:rFonts w:asciiTheme="minorHAnsi" w:hAnsiTheme="minorHAnsi" w:cstheme="minorHAnsi"/>
        </w:rPr>
        <w:t>extensiva</w:t>
      </w:r>
      <w:r w:rsidRPr="00260C07">
        <w:rPr>
          <w:rFonts w:asciiTheme="minorHAnsi" w:hAnsiTheme="minorHAnsi" w:cstheme="minorHAnsi"/>
          <w:spacing w:val="-5"/>
        </w:rPr>
        <w:t xml:space="preserve"> </w:t>
      </w:r>
      <w:r w:rsidRPr="00260C07">
        <w:rPr>
          <w:rFonts w:asciiTheme="minorHAnsi" w:hAnsiTheme="minorHAnsi" w:cstheme="minorHAnsi"/>
        </w:rPr>
        <w:t>también</w:t>
      </w:r>
      <w:r w:rsidRPr="00260C07">
        <w:rPr>
          <w:rFonts w:asciiTheme="minorHAnsi" w:hAnsiTheme="minorHAnsi" w:cstheme="minorHAnsi"/>
          <w:spacing w:val="-6"/>
        </w:rPr>
        <w:t xml:space="preserve"> </w:t>
      </w:r>
      <w:r w:rsidRPr="00260C07">
        <w:rPr>
          <w:rFonts w:asciiTheme="minorHAnsi" w:hAnsiTheme="minorHAnsi" w:cstheme="minorHAnsi"/>
        </w:rPr>
        <w:t>al</w:t>
      </w:r>
      <w:r w:rsidRPr="00260C07">
        <w:rPr>
          <w:rFonts w:asciiTheme="minorHAnsi" w:hAnsiTheme="minorHAnsi" w:cstheme="minorHAnsi"/>
          <w:spacing w:val="1"/>
        </w:rPr>
        <w:t xml:space="preserve"> </w:t>
      </w:r>
      <w:r w:rsidRPr="00260C07">
        <w:rPr>
          <w:rFonts w:asciiTheme="minorHAnsi" w:hAnsiTheme="minorHAnsi" w:cstheme="minorHAnsi"/>
          <w:b/>
          <w:spacing w:val="-2"/>
        </w:rPr>
        <w:t>FIDEICOMITENTE</w:t>
      </w:r>
      <w:r w:rsidRPr="00260C07">
        <w:rPr>
          <w:rFonts w:asciiTheme="minorHAnsi" w:hAnsiTheme="minorHAnsi" w:cstheme="minorHAnsi"/>
          <w:spacing w:val="-2"/>
        </w:rPr>
        <w:t>.</w:t>
      </w:r>
    </w:p>
    <w:p w14:paraId="6E8FA718" w14:textId="77777777" w:rsidR="00983757" w:rsidRPr="00260C07" w:rsidRDefault="00983757" w:rsidP="00B45BFB">
      <w:pPr>
        <w:pStyle w:val="Textoindependiente"/>
        <w:spacing w:before="121" w:line="276" w:lineRule="auto"/>
        <w:ind w:right="-3"/>
        <w:rPr>
          <w:rFonts w:asciiTheme="minorHAnsi" w:hAnsiTheme="minorHAnsi" w:cstheme="minorHAnsi"/>
        </w:rPr>
      </w:pPr>
    </w:p>
    <w:p w14:paraId="180A2B6A" w14:textId="77777777" w:rsidR="00983757" w:rsidRPr="00260C07" w:rsidRDefault="00000000" w:rsidP="00B45BFB">
      <w:pPr>
        <w:pStyle w:val="Ttulo1"/>
        <w:tabs>
          <w:tab w:val="left" w:pos="1763"/>
        </w:tabs>
        <w:spacing w:line="276" w:lineRule="auto"/>
        <w:ind w:right="-3"/>
        <w:rPr>
          <w:rFonts w:asciiTheme="minorHAnsi" w:hAnsiTheme="minorHAnsi" w:cstheme="minorHAnsi"/>
          <w:u w:val="none"/>
        </w:rPr>
      </w:pPr>
      <w:r w:rsidRPr="00260C07">
        <w:rPr>
          <w:rFonts w:asciiTheme="minorHAnsi" w:hAnsiTheme="minorHAnsi" w:cstheme="minorHAnsi"/>
        </w:rPr>
        <w:t>CLÁUSULA</w:t>
      </w:r>
      <w:r w:rsidRPr="00260C07">
        <w:rPr>
          <w:rFonts w:asciiTheme="minorHAnsi" w:hAnsiTheme="minorHAnsi" w:cstheme="minorHAnsi"/>
          <w:spacing w:val="-10"/>
        </w:rPr>
        <w:t xml:space="preserve"> </w:t>
      </w:r>
      <w:r w:rsidRPr="00260C07">
        <w:rPr>
          <w:rFonts w:asciiTheme="minorHAnsi" w:hAnsiTheme="minorHAnsi" w:cstheme="minorHAnsi"/>
          <w:spacing w:val="-4"/>
        </w:rPr>
        <w:t>XVI.</w:t>
      </w:r>
      <w:r w:rsidRPr="00260C07">
        <w:rPr>
          <w:rFonts w:asciiTheme="minorHAnsi" w:hAnsiTheme="minorHAnsi" w:cstheme="minorHAnsi"/>
          <w:u w:val="none"/>
        </w:rPr>
        <w:tab/>
      </w:r>
      <w:r w:rsidRPr="00260C07">
        <w:rPr>
          <w:rFonts w:asciiTheme="minorHAnsi" w:hAnsiTheme="minorHAnsi" w:cstheme="minorHAnsi"/>
        </w:rPr>
        <w:t>GARANTÍAS</w:t>
      </w:r>
      <w:r w:rsidRPr="00260C07">
        <w:rPr>
          <w:rFonts w:asciiTheme="minorHAnsi" w:hAnsiTheme="minorHAnsi" w:cstheme="minorHAnsi"/>
          <w:spacing w:val="-3"/>
        </w:rPr>
        <w:t xml:space="preserve"> </w:t>
      </w:r>
      <w:r w:rsidRPr="00260C07">
        <w:rPr>
          <w:rFonts w:asciiTheme="minorHAnsi" w:hAnsiTheme="minorHAnsi" w:cstheme="minorHAnsi"/>
        </w:rPr>
        <w:t>Y</w:t>
      </w:r>
      <w:r w:rsidRPr="00260C07">
        <w:rPr>
          <w:rFonts w:asciiTheme="minorHAnsi" w:hAnsiTheme="minorHAnsi" w:cstheme="minorHAnsi"/>
          <w:spacing w:val="-5"/>
        </w:rPr>
        <w:t xml:space="preserve"> </w:t>
      </w:r>
      <w:r w:rsidRPr="00260C07">
        <w:rPr>
          <w:rFonts w:asciiTheme="minorHAnsi" w:hAnsiTheme="minorHAnsi" w:cstheme="minorHAnsi"/>
          <w:spacing w:val="-2"/>
        </w:rPr>
        <w:t>SEGUROS</w:t>
      </w:r>
    </w:p>
    <w:p w14:paraId="593034D5" w14:textId="77777777" w:rsidR="00983757" w:rsidRPr="00260C07" w:rsidRDefault="00983757" w:rsidP="00B45BFB">
      <w:pPr>
        <w:pStyle w:val="Textoindependiente"/>
        <w:spacing w:before="120" w:line="276" w:lineRule="auto"/>
        <w:ind w:right="-3"/>
        <w:rPr>
          <w:rFonts w:asciiTheme="minorHAnsi" w:hAnsiTheme="minorHAnsi" w:cstheme="minorHAnsi"/>
          <w:b/>
        </w:rPr>
      </w:pPr>
    </w:p>
    <w:p w14:paraId="2967B97B" w14:textId="351B1C53" w:rsidR="00983757" w:rsidRDefault="00000000" w:rsidP="00B45BFB">
      <w:pPr>
        <w:spacing w:line="276" w:lineRule="auto"/>
        <w:ind w:left="282" w:right="-3"/>
        <w:jc w:val="both"/>
        <w:rPr>
          <w:rFonts w:asciiTheme="minorHAnsi" w:hAnsiTheme="minorHAnsi" w:cstheme="minorHAnsi"/>
        </w:rPr>
      </w:pPr>
      <w:r w:rsidRPr="00260C07">
        <w:rPr>
          <w:rFonts w:asciiTheme="minorHAnsi" w:hAnsiTheme="minorHAnsi" w:cstheme="minorHAnsi"/>
        </w:rPr>
        <w:t>Dentro de los</w:t>
      </w:r>
      <w:r w:rsidRPr="00260C07">
        <w:rPr>
          <w:rFonts w:asciiTheme="minorHAnsi" w:hAnsiTheme="minorHAnsi" w:cstheme="minorHAnsi"/>
          <w:spacing w:val="-2"/>
        </w:rPr>
        <w:t xml:space="preserve"> </w:t>
      </w:r>
      <w:r w:rsidRPr="00260C07">
        <w:rPr>
          <w:rFonts w:asciiTheme="minorHAnsi" w:hAnsiTheme="minorHAnsi" w:cstheme="minorHAnsi"/>
        </w:rPr>
        <w:t>tres</w:t>
      </w:r>
      <w:r w:rsidRPr="00260C07">
        <w:rPr>
          <w:rFonts w:asciiTheme="minorHAnsi" w:hAnsiTheme="minorHAnsi" w:cstheme="minorHAnsi"/>
          <w:spacing w:val="-2"/>
        </w:rPr>
        <w:t xml:space="preserve"> </w:t>
      </w:r>
      <w:r w:rsidRPr="00260C07">
        <w:rPr>
          <w:rFonts w:asciiTheme="minorHAnsi" w:hAnsiTheme="minorHAnsi" w:cstheme="minorHAnsi"/>
        </w:rPr>
        <w:t>(3)</w:t>
      </w:r>
      <w:r w:rsidRPr="00260C07">
        <w:rPr>
          <w:rFonts w:asciiTheme="minorHAnsi" w:hAnsiTheme="minorHAnsi" w:cstheme="minorHAnsi"/>
          <w:spacing w:val="-2"/>
        </w:rPr>
        <w:t xml:space="preserve"> </w:t>
      </w:r>
      <w:r w:rsidRPr="00260C07">
        <w:rPr>
          <w:rFonts w:asciiTheme="minorHAnsi" w:hAnsiTheme="minorHAnsi" w:cstheme="minorHAnsi"/>
        </w:rPr>
        <w:t>días</w:t>
      </w:r>
      <w:r w:rsidRPr="00260C07">
        <w:rPr>
          <w:rFonts w:asciiTheme="minorHAnsi" w:hAnsiTheme="minorHAnsi" w:cstheme="minorHAnsi"/>
          <w:spacing w:val="-2"/>
        </w:rPr>
        <w:t xml:space="preserve"> </w:t>
      </w:r>
      <w:r w:rsidRPr="00260C07">
        <w:rPr>
          <w:rFonts w:asciiTheme="minorHAnsi" w:hAnsiTheme="minorHAnsi" w:cstheme="minorHAnsi"/>
        </w:rPr>
        <w:t>hábiles siguientes a</w:t>
      </w:r>
      <w:r w:rsidRPr="00260C07">
        <w:rPr>
          <w:rFonts w:asciiTheme="minorHAnsi" w:hAnsiTheme="minorHAnsi" w:cstheme="minorHAnsi"/>
          <w:spacing w:val="-2"/>
        </w:rPr>
        <w:t xml:space="preserve"> </w:t>
      </w:r>
      <w:r w:rsidRPr="00260C07">
        <w:rPr>
          <w:rFonts w:asciiTheme="minorHAnsi" w:hAnsiTheme="minorHAnsi" w:cstheme="minorHAnsi"/>
        </w:rPr>
        <w:t>la suscripción del Contrato</w:t>
      </w:r>
      <w:r w:rsidRPr="00260C07">
        <w:rPr>
          <w:rFonts w:asciiTheme="minorHAnsi" w:hAnsiTheme="minorHAnsi" w:cstheme="minorHAnsi"/>
          <w:i/>
        </w:rPr>
        <w:t>,</w:t>
      </w:r>
      <w:r w:rsidRPr="00260C07">
        <w:rPr>
          <w:rFonts w:asciiTheme="minorHAnsi" w:hAnsiTheme="minorHAnsi" w:cstheme="minorHAnsi"/>
          <w:i/>
          <w:spacing w:val="-2"/>
        </w:rPr>
        <w:t xml:space="preserve"> </w:t>
      </w:r>
      <w:r w:rsidRPr="00260C07">
        <w:rPr>
          <w:rFonts w:asciiTheme="minorHAnsi" w:hAnsiTheme="minorHAnsi" w:cstheme="minorHAnsi"/>
        </w:rPr>
        <w:t xml:space="preserve">el </w:t>
      </w:r>
      <w:r w:rsidRPr="00260C07">
        <w:rPr>
          <w:rFonts w:asciiTheme="minorHAnsi" w:hAnsiTheme="minorHAnsi" w:cstheme="minorHAnsi"/>
          <w:b/>
        </w:rPr>
        <w:t xml:space="preserve">CONTRATISTA </w:t>
      </w:r>
      <w:r w:rsidRPr="00260C07">
        <w:rPr>
          <w:rFonts w:asciiTheme="minorHAnsi" w:hAnsiTheme="minorHAnsi" w:cstheme="minorHAnsi"/>
        </w:rPr>
        <w:t xml:space="preserve">deberá constituir una garantía a favor de Entidades particulares en el que el asegurado beneficiario sea: </w:t>
      </w:r>
      <w:r w:rsidRPr="00260C07">
        <w:rPr>
          <w:rFonts w:asciiTheme="minorHAnsi" w:hAnsiTheme="minorHAnsi" w:cstheme="minorHAnsi"/>
          <w:b/>
        </w:rPr>
        <w:t>PATRIMONIO</w:t>
      </w:r>
      <w:r w:rsidRPr="00260C07">
        <w:rPr>
          <w:rFonts w:asciiTheme="minorHAnsi" w:hAnsiTheme="minorHAnsi" w:cstheme="minorHAnsi"/>
          <w:b/>
          <w:spacing w:val="-3"/>
        </w:rPr>
        <w:t xml:space="preserve"> </w:t>
      </w:r>
      <w:r w:rsidRPr="00260C07">
        <w:rPr>
          <w:rFonts w:asciiTheme="minorHAnsi" w:hAnsiTheme="minorHAnsi" w:cstheme="minorHAnsi"/>
          <w:b/>
        </w:rPr>
        <w:t>AUTÓNOMO</w:t>
      </w:r>
      <w:r w:rsidRPr="00260C07">
        <w:rPr>
          <w:rFonts w:asciiTheme="minorHAnsi" w:hAnsiTheme="minorHAnsi" w:cstheme="minorHAnsi"/>
          <w:b/>
          <w:spacing w:val="1"/>
        </w:rPr>
        <w:t xml:space="preserve"> </w:t>
      </w:r>
      <w:r w:rsidR="00FF3150" w:rsidRPr="00260C07">
        <w:rPr>
          <w:rFonts w:asciiTheme="minorHAnsi" w:hAnsiTheme="minorHAnsi" w:cstheme="minorHAnsi"/>
          <w:b/>
        </w:rPr>
        <w:t xml:space="preserve">OXI RIOFRIO </w:t>
      </w:r>
      <w:r w:rsidRPr="00FA3CAC">
        <w:rPr>
          <w:rFonts w:asciiTheme="minorHAnsi" w:hAnsiTheme="minorHAnsi" w:cstheme="minorHAnsi"/>
          <w:b/>
        </w:rPr>
        <w:t>NIT</w:t>
      </w:r>
      <w:r w:rsidRPr="00FA3CAC">
        <w:rPr>
          <w:rFonts w:asciiTheme="minorHAnsi" w:hAnsiTheme="minorHAnsi" w:cstheme="minorHAnsi"/>
          <w:b/>
          <w:spacing w:val="1"/>
        </w:rPr>
        <w:t xml:space="preserve"> </w:t>
      </w:r>
      <w:r w:rsidR="00FA3CAC" w:rsidRPr="00FA3CAC">
        <w:rPr>
          <w:b/>
          <w:color w:val="000000"/>
        </w:rPr>
        <w:t>899999068</w:t>
      </w:r>
      <w:r w:rsidRPr="00FA3CAC">
        <w:rPr>
          <w:rFonts w:asciiTheme="minorHAnsi" w:hAnsiTheme="minorHAnsi" w:cstheme="minorHAnsi"/>
          <w:bCs/>
        </w:rPr>
        <w:t>,</w:t>
      </w:r>
      <w:r w:rsidRPr="00260C07">
        <w:rPr>
          <w:rFonts w:asciiTheme="minorHAnsi" w:hAnsiTheme="minorHAnsi" w:cstheme="minorHAnsi"/>
          <w:b/>
          <w:spacing w:val="1"/>
        </w:rPr>
        <w:t xml:space="preserve"> </w:t>
      </w:r>
      <w:r w:rsidRPr="00260C07">
        <w:rPr>
          <w:rFonts w:asciiTheme="minorHAnsi" w:hAnsiTheme="minorHAnsi" w:cstheme="minorHAnsi"/>
          <w:spacing w:val="-5"/>
        </w:rPr>
        <w:t>que</w:t>
      </w:r>
      <w:r w:rsidR="00FF3150" w:rsidRPr="00260C07">
        <w:rPr>
          <w:rFonts w:asciiTheme="minorHAnsi" w:hAnsiTheme="minorHAnsi" w:cstheme="minorHAnsi"/>
          <w:spacing w:val="-5"/>
        </w:rPr>
        <w:t xml:space="preserve"> </w:t>
      </w:r>
      <w:r w:rsidRPr="00260C07">
        <w:rPr>
          <w:rFonts w:asciiTheme="minorHAnsi" w:hAnsiTheme="minorHAnsi" w:cstheme="minorHAnsi"/>
        </w:rPr>
        <w:t>ampare</w:t>
      </w:r>
      <w:r w:rsidRPr="00260C07">
        <w:rPr>
          <w:rFonts w:asciiTheme="minorHAnsi" w:hAnsiTheme="minorHAnsi" w:cstheme="minorHAnsi"/>
          <w:spacing w:val="-12"/>
        </w:rPr>
        <w:t xml:space="preserve"> </w:t>
      </w:r>
      <w:r w:rsidRPr="00260C07">
        <w:rPr>
          <w:rFonts w:asciiTheme="minorHAnsi" w:hAnsiTheme="minorHAnsi" w:cstheme="minorHAnsi"/>
        </w:rPr>
        <w:t>el</w:t>
      </w:r>
      <w:r w:rsidRPr="00260C07">
        <w:rPr>
          <w:rFonts w:asciiTheme="minorHAnsi" w:hAnsiTheme="minorHAnsi" w:cstheme="minorHAnsi"/>
          <w:spacing w:val="-13"/>
        </w:rPr>
        <w:t xml:space="preserve"> </w:t>
      </w:r>
      <w:r w:rsidRPr="00260C07">
        <w:rPr>
          <w:rFonts w:asciiTheme="minorHAnsi" w:hAnsiTheme="minorHAnsi" w:cstheme="minorHAnsi"/>
        </w:rPr>
        <w:t>cumplimiento</w:t>
      </w:r>
      <w:r w:rsidRPr="00260C07">
        <w:rPr>
          <w:rFonts w:asciiTheme="minorHAnsi" w:hAnsiTheme="minorHAnsi" w:cstheme="minorHAnsi"/>
          <w:spacing w:val="-9"/>
        </w:rPr>
        <w:t xml:space="preserve"> </w:t>
      </w:r>
      <w:r w:rsidRPr="00260C07">
        <w:rPr>
          <w:rFonts w:asciiTheme="minorHAnsi" w:hAnsiTheme="minorHAnsi" w:cstheme="minorHAnsi"/>
        </w:rPr>
        <w:t>de</w:t>
      </w:r>
      <w:r w:rsidRPr="00260C07">
        <w:rPr>
          <w:rFonts w:asciiTheme="minorHAnsi" w:hAnsiTheme="minorHAnsi" w:cstheme="minorHAnsi"/>
          <w:spacing w:val="-13"/>
        </w:rPr>
        <w:t xml:space="preserve"> </w:t>
      </w:r>
      <w:r w:rsidRPr="00260C07">
        <w:rPr>
          <w:rFonts w:asciiTheme="minorHAnsi" w:hAnsiTheme="minorHAnsi" w:cstheme="minorHAnsi"/>
        </w:rPr>
        <w:t>las</w:t>
      </w:r>
      <w:r w:rsidRPr="00260C07">
        <w:rPr>
          <w:rFonts w:asciiTheme="minorHAnsi" w:hAnsiTheme="minorHAnsi" w:cstheme="minorHAnsi"/>
          <w:spacing w:val="-11"/>
        </w:rPr>
        <w:t xml:space="preserve"> </w:t>
      </w:r>
      <w:r w:rsidRPr="00260C07">
        <w:rPr>
          <w:rFonts w:asciiTheme="minorHAnsi" w:hAnsiTheme="minorHAnsi" w:cstheme="minorHAnsi"/>
        </w:rPr>
        <w:t>obligaciones</w:t>
      </w:r>
      <w:r w:rsidRPr="00260C07">
        <w:rPr>
          <w:rFonts w:asciiTheme="minorHAnsi" w:hAnsiTheme="minorHAnsi" w:cstheme="minorHAnsi"/>
          <w:spacing w:val="-11"/>
        </w:rPr>
        <w:t xml:space="preserve"> </w:t>
      </w:r>
      <w:r w:rsidRPr="00260C07">
        <w:rPr>
          <w:rFonts w:asciiTheme="minorHAnsi" w:hAnsiTheme="minorHAnsi" w:cstheme="minorHAnsi"/>
        </w:rPr>
        <w:t>contenidas</w:t>
      </w:r>
      <w:r w:rsidRPr="00260C07">
        <w:rPr>
          <w:rFonts w:asciiTheme="minorHAnsi" w:hAnsiTheme="minorHAnsi" w:cstheme="minorHAnsi"/>
          <w:spacing w:val="-11"/>
        </w:rPr>
        <w:t xml:space="preserve"> </w:t>
      </w:r>
      <w:r w:rsidRPr="00260C07">
        <w:rPr>
          <w:rFonts w:asciiTheme="minorHAnsi" w:hAnsiTheme="minorHAnsi" w:cstheme="minorHAnsi"/>
        </w:rPr>
        <w:t>en</w:t>
      </w:r>
      <w:r w:rsidRPr="00260C07">
        <w:rPr>
          <w:rFonts w:asciiTheme="minorHAnsi" w:hAnsiTheme="minorHAnsi" w:cstheme="minorHAnsi"/>
          <w:spacing w:val="-12"/>
        </w:rPr>
        <w:t xml:space="preserve"> </w:t>
      </w:r>
      <w:r w:rsidRPr="00260C07">
        <w:rPr>
          <w:rFonts w:asciiTheme="minorHAnsi" w:hAnsiTheme="minorHAnsi" w:cstheme="minorHAnsi"/>
        </w:rPr>
        <w:t>el</w:t>
      </w:r>
      <w:r w:rsidRPr="00260C07">
        <w:rPr>
          <w:rFonts w:asciiTheme="minorHAnsi" w:hAnsiTheme="minorHAnsi" w:cstheme="minorHAnsi"/>
          <w:spacing w:val="-11"/>
        </w:rPr>
        <w:t xml:space="preserve"> </w:t>
      </w:r>
      <w:r w:rsidRPr="00260C07">
        <w:rPr>
          <w:rFonts w:asciiTheme="minorHAnsi" w:hAnsiTheme="minorHAnsi" w:cstheme="minorHAnsi"/>
        </w:rPr>
        <w:lastRenderedPageBreak/>
        <w:t>Contrato,</w:t>
      </w:r>
      <w:r w:rsidRPr="00260C07">
        <w:rPr>
          <w:rFonts w:asciiTheme="minorHAnsi" w:hAnsiTheme="minorHAnsi" w:cstheme="minorHAnsi"/>
          <w:spacing w:val="-11"/>
        </w:rPr>
        <w:t xml:space="preserve"> </w:t>
      </w:r>
      <w:r w:rsidRPr="00260C07">
        <w:rPr>
          <w:rFonts w:asciiTheme="minorHAnsi" w:hAnsiTheme="minorHAnsi" w:cstheme="minorHAnsi"/>
        </w:rPr>
        <w:t>la</w:t>
      </w:r>
      <w:r w:rsidRPr="00260C07">
        <w:rPr>
          <w:rFonts w:asciiTheme="minorHAnsi" w:hAnsiTheme="minorHAnsi" w:cstheme="minorHAnsi"/>
          <w:spacing w:val="-12"/>
        </w:rPr>
        <w:t xml:space="preserve"> </w:t>
      </w:r>
      <w:r w:rsidRPr="00260C07">
        <w:rPr>
          <w:rFonts w:asciiTheme="minorHAnsi" w:hAnsiTheme="minorHAnsi" w:cstheme="minorHAnsi"/>
        </w:rPr>
        <w:t>cual</w:t>
      </w:r>
      <w:r w:rsidRPr="00260C07">
        <w:rPr>
          <w:rFonts w:asciiTheme="minorHAnsi" w:hAnsiTheme="minorHAnsi" w:cstheme="minorHAnsi"/>
          <w:spacing w:val="-12"/>
        </w:rPr>
        <w:t xml:space="preserve"> </w:t>
      </w:r>
      <w:r w:rsidRPr="00260C07">
        <w:rPr>
          <w:rFonts w:asciiTheme="minorHAnsi" w:hAnsiTheme="minorHAnsi" w:cstheme="minorHAnsi"/>
        </w:rPr>
        <w:t>consiste</w:t>
      </w:r>
      <w:r w:rsidRPr="00260C07">
        <w:rPr>
          <w:rFonts w:asciiTheme="minorHAnsi" w:hAnsiTheme="minorHAnsi" w:cstheme="minorHAnsi"/>
          <w:spacing w:val="-11"/>
        </w:rPr>
        <w:t xml:space="preserve"> </w:t>
      </w:r>
      <w:r w:rsidRPr="00260C07">
        <w:rPr>
          <w:rFonts w:asciiTheme="minorHAnsi" w:hAnsiTheme="minorHAnsi" w:cstheme="minorHAnsi"/>
        </w:rPr>
        <w:t>en</w:t>
      </w:r>
      <w:r w:rsidRPr="00260C07">
        <w:rPr>
          <w:rFonts w:asciiTheme="minorHAnsi" w:hAnsiTheme="minorHAnsi" w:cstheme="minorHAnsi"/>
          <w:spacing w:val="-12"/>
        </w:rPr>
        <w:t xml:space="preserve"> </w:t>
      </w:r>
      <w:r w:rsidRPr="00260C07">
        <w:rPr>
          <w:rFonts w:asciiTheme="minorHAnsi" w:hAnsiTheme="minorHAnsi" w:cstheme="minorHAnsi"/>
        </w:rPr>
        <w:t>una</w:t>
      </w:r>
      <w:r w:rsidRPr="00260C07">
        <w:rPr>
          <w:rFonts w:asciiTheme="minorHAnsi" w:hAnsiTheme="minorHAnsi" w:cstheme="minorHAnsi"/>
          <w:spacing w:val="-12"/>
        </w:rPr>
        <w:t xml:space="preserve"> </w:t>
      </w:r>
      <w:r w:rsidRPr="00260C07">
        <w:rPr>
          <w:rFonts w:asciiTheme="minorHAnsi" w:hAnsiTheme="minorHAnsi" w:cstheme="minorHAnsi"/>
        </w:rPr>
        <w:t xml:space="preserve">póliza de cumplimiento, la cual deberá reunir las condiciones exigidas y previamente aprobadas por el </w:t>
      </w:r>
      <w:r w:rsidRPr="00260C07">
        <w:rPr>
          <w:rFonts w:asciiTheme="minorHAnsi" w:hAnsiTheme="minorHAnsi" w:cstheme="minorHAnsi"/>
          <w:b/>
        </w:rPr>
        <w:t>CONTRATANTE</w:t>
      </w:r>
      <w:r w:rsidRPr="00260C07">
        <w:rPr>
          <w:rFonts w:asciiTheme="minorHAnsi" w:hAnsiTheme="minorHAnsi" w:cstheme="minorHAnsi"/>
          <w:b/>
          <w:spacing w:val="-13"/>
        </w:rPr>
        <w:t xml:space="preserve"> </w:t>
      </w:r>
      <w:r w:rsidRPr="00260C07">
        <w:rPr>
          <w:rFonts w:asciiTheme="minorHAnsi" w:hAnsiTheme="minorHAnsi" w:cstheme="minorHAnsi"/>
        </w:rPr>
        <w:t>en</w:t>
      </w:r>
      <w:r w:rsidRPr="00260C07">
        <w:rPr>
          <w:rFonts w:asciiTheme="minorHAnsi" w:hAnsiTheme="minorHAnsi" w:cstheme="minorHAnsi"/>
          <w:spacing w:val="-12"/>
        </w:rPr>
        <w:t xml:space="preserve"> </w:t>
      </w:r>
      <w:r w:rsidRPr="00260C07">
        <w:rPr>
          <w:rFonts w:asciiTheme="minorHAnsi" w:hAnsiTheme="minorHAnsi" w:cstheme="minorHAnsi"/>
        </w:rPr>
        <w:t>cuanto</w:t>
      </w:r>
      <w:r w:rsidRPr="00260C07">
        <w:rPr>
          <w:rFonts w:asciiTheme="minorHAnsi" w:hAnsiTheme="minorHAnsi" w:cstheme="minorHAnsi"/>
          <w:spacing w:val="-13"/>
        </w:rPr>
        <w:t xml:space="preserve"> </w:t>
      </w:r>
      <w:r w:rsidRPr="00260C07">
        <w:rPr>
          <w:rFonts w:asciiTheme="minorHAnsi" w:hAnsiTheme="minorHAnsi" w:cstheme="minorHAnsi"/>
        </w:rPr>
        <w:t>al</w:t>
      </w:r>
      <w:r w:rsidRPr="00260C07">
        <w:rPr>
          <w:rFonts w:asciiTheme="minorHAnsi" w:hAnsiTheme="minorHAnsi" w:cstheme="minorHAnsi"/>
          <w:spacing w:val="-12"/>
        </w:rPr>
        <w:t xml:space="preserve"> </w:t>
      </w:r>
      <w:r w:rsidRPr="00260C07">
        <w:rPr>
          <w:rFonts w:asciiTheme="minorHAnsi" w:hAnsiTheme="minorHAnsi" w:cstheme="minorHAnsi"/>
        </w:rPr>
        <w:t>objeto,</w:t>
      </w:r>
      <w:r w:rsidRPr="00260C07">
        <w:rPr>
          <w:rFonts w:asciiTheme="minorHAnsi" w:hAnsiTheme="minorHAnsi" w:cstheme="minorHAnsi"/>
          <w:spacing w:val="-13"/>
        </w:rPr>
        <w:t xml:space="preserve"> </w:t>
      </w:r>
      <w:r w:rsidRPr="00260C07">
        <w:rPr>
          <w:rFonts w:asciiTheme="minorHAnsi" w:hAnsiTheme="minorHAnsi" w:cstheme="minorHAnsi"/>
        </w:rPr>
        <w:t>emisor,</w:t>
      </w:r>
      <w:r w:rsidRPr="00260C07">
        <w:rPr>
          <w:rFonts w:asciiTheme="minorHAnsi" w:hAnsiTheme="minorHAnsi" w:cstheme="minorHAnsi"/>
          <w:spacing w:val="-12"/>
        </w:rPr>
        <w:t xml:space="preserve"> </w:t>
      </w:r>
      <w:r w:rsidRPr="00260C07">
        <w:rPr>
          <w:rFonts w:asciiTheme="minorHAnsi" w:hAnsiTheme="minorHAnsi" w:cstheme="minorHAnsi"/>
        </w:rPr>
        <w:t>clausulados,</w:t>
      </w:r>
      <w:r w:rsidRPr="00260C07">
        <w:rPr>
          <w:rFonts w:asciiTheme="minorHAnsi" w:hAnsiTheme="minorHAnsi" w:cstheme="minorHAnsi"/>
          <w:spacing w:val="-13"/>
        </w:rPr>
        <w:t xml:space="preserve"> </w:t>
      </w:r>
      <w:r w:rsidRPr="00260C07">
        <w:rPr>
          <w:rFonts w:asciiTheme="minorHAnsi" w:hAnsiTheme="minorHAnsi" w:cstheme="minorHAnsi"/>
        </w:rPr>
        <w:t>condiciones</w:t>
      </w:r>
      <w:r w:rsidRPr="00260C07">
        <w:rPr>
          <w:rFonts w:asciiTheme="minorHAnsi" w:hAnsiTheme="minorHAnsi" w:cstheme="minorHAnsi"/>
          <w:spacing w:val="-12"/>
        </w:rPr>
        <w:t xml:space="preserve"> </w:t>
      </w:r>
      <w:r w:rsidRPr="00260C07">
        <w:rPr>
          <w:rFonts w:asciiTheme="minorHAnsi" w:hAnsiTheme="minorHAnsi" w:cstheme="minorHAnsi"/>
        </w:rPr>
        <w:t>generales</w:t>
      </w:r>
      <w:r w:rsidRPr="00260C07">
        <w:rPr>
          <w:rFonts w:asciiTheme="minorHAnsi" w:hAnsiTheme="minorHAnsi" w:cstheme="minorHAnsi"/>
          <w:spacing w:val="-12"/>
        </w:rPr>
        <w:t xml:space="preserve"> </w:t>
      </w:r>
      <w:r w:rsidRPr="00260C07">
        <w:rPr>
          <w:rFonts w:asciiTheme="minorHAnsi" w:hAnsiTheme="minorHAnsi" w:cstheme="minorHAnsi"/>
        </w:rPr>
        <w:t>/</w:t>
      </w:r>
      <w:r w:rsidRPr="00260C07">
        <w:rPr>
          <w:rFonts w:asciiTheme="minorHAnsi" w:hAnsiTheme="minorHAnsi" w:cstheme="minorHAnsi"/>
          <w:spacing w:val="-13"/>
        </w:rPr>
        <w:t xml:space="preserve"> </w:t>
      </w:r>
      <w:r w:rsidRPr="00260C07">
        <w:rPr>
          <w:rFonts w:asciiTheme="minorHAnsi" w:hAnsiTheme="minorHAnsi" w:cstheme="minorHAnsi"/>
        </w:rPr>
        <w:t>particulares,</w:t>
      </w:r>
      <w:r w:rsidRPr="00260C07">
        <w:rPr>
          <w:rFonts w:asciiTheme="minorHAnsi" w:hAnsiTheme="minorHAnsi" w:cstheme="minorHAnsi"/>
          <w:spacing w:val="-12"/>
        </w:rPr>
        <w:t xml:space="preserve"> </w:t>
      </w:r>
      <w:r w:rsidRPr="00260C07">
        <w:rPr>
          <w:rFonts w:asciiTheme="minorHAnsi" w:hAnsiTheme="minorHAnsi" w:cstheme="minorHAnsi"/>
        </w:rPr>
        <w:t>valor, vigencias y coberturas:</w:t>
      </w:r>
    </w:p>
    <w:p w14:paraId="77093152" w14:textId="77777777" w:rsidR="00FA3CAC" w:rsidRPr="00260C07" w:rsidRDefault="00FA3CAC" w:rsidP="00B45BFB">
      <w:pPr>
        <w:spacing w:line="276" w:lineRule="auto"/>
        <w:ind w:left="282" w:right="-3"/>
        <w:jc w:val="both"/>
        <w:rPr>
          <w:rFonts w:asciiTheme="minorHAnsi" w:hAnsiTheme="minorHAnsi" w:cstheme="minorHAnsi"/>
        </w:rPr>
      </w:pPr>
    </w:p>
    <w:p w14:paraId="0B435EF5" w14:textId="77777777" w:rsidR="00983757" w:rsidRPr="00260C07" w:rsidRDefault="00000000" w:rsidP="00B45BFB">
      <w:pPr>
        <w:pStyle w:val="Prrafodelista"/>
        <w:numPr>
          <w:ilvl w:val="1"/>
          <w:numId w:val="10"/>
        </w:numPr>
        <w:tabs>
          <w:tab w:val="left" w:pos="999"/>
          <w:tab w:val="left" w:pos="1001"/>
        </w:tabs>
        <w:spacing w:line="276" w:lineRule="auto"/>
        <w:ind w:left="1001" w:right="-3"/>
        <w:jc w:val="both"/>
        <w:rPr>
          <w:rFonts w:asciiTheme="minorHAnsi" w:hAnsiTheme="minorHAnsi" w:cstheme="minorHAnsi"/>
        </w:rPr>
      </w:pPr>
      <w:r w:rsidRPr="00260C07">
        <w:rPr>
          <w:rFonts w:asciiTheme="minorHAnsi" w:hAnsiTheme="minorHAnsi" w:cstheme="minorHAnsi"/>
          <w:b/>
        </w:rPr>
        <w:t xml:space="preserve">CUMPLIMIENTO: </w:t>
      </w:r>
      <w:r w:rsidRPr="00260C07">
        <w:rPr>
          <w:rFonts w:asciiTheme="minorHAnsi" w:hAnsiTheme="minorHAnsi" w:cstheme="minorHAnsi"/>
        </w:rPr>
        <w:t>Por un monto equivalente al TREINTA POR CIENTO (30%) del valor total del presente Contrato y con una vigencia igual al plazo de ejecución del contrato y tres (3) meses más.</w:t>
      </w:r>
    </w:p>
    <w:p w14:paraId="329E841E" w14:textId="77777777" w:rsidR="00983757" w:rsidRPr="00260C07" w:rsidRDefault="00000000" w:rsidP="00B45BFB">
      <w:pPr>
        <w:pStyle w:val="Prrafodelista"/>
        <w:numPr>
          <w:ilvl w:val="1"/>
          <w:numId w:val="10"/>
        </w:numPr>
        <w:tabs>
          <w:tab w:val="left" w:pos="1001"/>
        </w:tabs>
        <w:spacing w:before="268" w:line="276" w:lineRule="auto"/>
        <w:ind w:left="1001" w:right="-3"/>
        <w:jc w:val="both"/>
        <w:rPr>
          <w:rFonts w:asciiTheme="minorHAnsi" w:hAnsiTheme="minorHAnsi" w:cstheme="minorHAnsi"/>
        </w:rPr>
      </w:pPr>
      <w:r w:rsidRPr="00260C07">
        <w:rPr>
          <w:rFonts w:asciiTheme="minorHAnsi" w:hAnsiTheme="minorHAnsi" w:cstheme="minorHAnsi"/>
          <w:b/>
        </w:rPr>
        <w:t>CALIDAD</w:t>
      </w:r>
      <w:r w:rsidRPr="00260C07">
        <w:rPr>
          <w:rFonts w:asciiTheme="minorHAnsi" w:hAnsiTheme="minorHAnsi" w:cstheme="minorHAnsi"/>
          <w:b/>
          <w:spacing w:val="-2"/>
        </w:rPr>
        <w:t xml:space="preserve"> </w:t>
      </w:r>
      <w:r w:rsidRPr="00260C07">
        <w:rPr>
          <w:rFonts w:asciiTheme="minorHAnsi" w:hAnsiTheme="minorHAnsi" w:cstheme="minorHAnsi"/>
          <w:b/>
        </w:rPr>
        <w:t>DEL</w:t>
      </w:r>
      <w:r w:rsidRPr="00260C07">
        <w:rPr>
          <w:rFonts w:asciiTheme="minorHAnsi" w:hAnsiTheme="minorHAnsi" w:cstheme="minorHAnsi"/>
          <w:b/>
          <w:spacing w:val="-4"/>
        </w:rPr>
        <w:t xml:space="preserve"> </w:t>
      </w:r>
      <w:r w:rsidRPr="00260C07">
        <w:rPr>
          <w:rFonts w:asciiTheme="minorHAnsi" w:hAnsiTheme="minorHAnsi" w:cstheme="minorHAnsi"/>
          <w:b/>
        </w:rPr>
        <w:t>SERVICIO</w:t>
      </w:r>
      <w:r w:rsidRPr="00260C07">
        <w:rPr>
          <w:rFonts w:asciiTheme="minorHAnsi" w:hAnsiTheme="minorHAnsi" w:cstheme="minorHAnsi"/>
        </w:rPr>
        <w:t>:</w:t>
      </w:r>
      <w:r w:rsidRPr="00260C07">
        <w:rPr>
          <w:rFonts w:asciiTheme="minorHAnsi" w:hAnsiTheme="minorHAnsi" w:cstheme="minorHAnsi"/>
          <w:spacing w:val="-4"/>
        </w:rPr>
        <w:t xml:space="preserve"> </w:t>
      </w:r>
      <w:r w:rsidRPr="00260C07">
        <w:rPr>
          <w:rFonts w:asciiTheme="minorHAnsi" w:hAnsiTheme="minorHAnsi" w:cstheme="minorHAnsi"/>
        </w:rPr>
        <w:t>Por</w:t>
      </w:r>
      <w:r w:rsidRPr="00260C07">
        <w:rPr>
          <w:rFonts w:asciiTheme="minorHAnsi" w:hAnsiTheme="minorHAnsi" w:cstheme="minorHAnsi"/>
          <w:spacing w:val="-2"/>
        </w:rPr>
        <w:t xml:space="preserve"> </w:t>
      </w:r>
      <w:r w:rsidRPr="00260C07">
        <w:rPr>
          <w:rFonts w:asciiTheme="minorHAnsi" w:hAnsiTheme="minorHAnsi" w:cstheme="minorHAnsi"/>
        </w:rPr>
        <w:t>un</w:t>
      </w:r>
      <w:r w:rsidRPr="00260C07">
        <w:rPr>
          <w:rFonts w:asciiTheme="minorHAnsi" w:hAnsiTheme="minorHAnsi" w:cstheme="minorHAnsi"/>
          <w:spacing w:val="-4"/>
        </w:rPr>
        <w:t xml:space="preserve"> </w:t>
      </w:r>
      <w:r w:rsidRPr="00260C07">
        <w:rPr>
          <w:rFonts w:asciiTheme="minorHAnsi" w:hAnsiTheme="minorHAnsi" w:cstheme="minorHAnsi"/>
        </w:rPr>
        <w:t>monto</w:t>
      </w:r>
      <w:r w:rsidRPr="00260C07">
        <w:rPr>
          <w:rFonts w:asciiTheme="minorHAnsi" w:hAnsiTheme="minorHAnsi" w:cstheme="minorHAnsi"/>
          <w:spacing w:val="-1"/>
        </w:rPr>
        <w:t xml:space="preserve"> </w:t>
      </w:r>
      <w:r w:rsidRPr="00260C07">
        <w:rPr>
          <w:rFonts w:asciiTheme="minorHAnsi" w:hAnsiTheme="minorHAnsi" w:cstheme="minorHAnsi"/>
        </w:rPr>
        <w:t>equivalente</w:t>
      </w:r>
      <w:r w:rsidRPr="00260C07">
        <w:rPr>
          <w:rFonts w:asciiTheme="minorHAnsi" w:hAnsiTheme="minorHAnsi" w:cstheme="minorHAnsi"/>
          <w:spacing w:val="-1"/>
        </w:rPr>
        <w:t xml:space="preserve"> </w:t>
      </w:r>
      <w:r w:rsidRPr="00260C07">
        <w:rPr>
          <w:rFonts w:asciiTheme="minorHAnsi" w:hAnsiTheme="minorHAnsi" w:cstheme="minorHAnsi"/>
        </w:rPr>
        <w:t>al</w:t>
      </w:r>
      <w:r w:rsidRPr="00260C07">
        <w:rPr>
          <w:rFonts w:asciiTheme="minorHAnsi" w:hAnsiTheme="minorHAnsi" w:cstheme="minorHAnsi"/>
          <w:spacing w:val="-4"/>
        </w:rPr>
        <w:t xml:space="preserve"> </w:t>
      </w:r>
      <w:r w:rsidRPr="00260C07">
        <w:rPr>
          <w:rFonts w:asciiTheme="minorHAnsi" w:hAnsiTheme="minorHAnsi" w:cstheme="minorHAnsi"/>
        </w:rPr>
        <w:t>TREINTA</w:t>
      </w:r>
      <w:r w:rsidRPr="00260C07">
        <w:rPr>
          <w:rFonts w:asciiTheme="minorHAnsi" w:hAnsiTheme="minorHAnsi" w:cstheme="minorHAnsi"/>
          <w:spacing w:val="-2"/>
        </w:rPr>
        <w:t xml:space="preserve"> </w:t>
      </w:r>
      <w:r w:rsidRPr="00260C07">
        <w:rPr>
          <w:rFonts w:asciiTheme="minorHAnsi" w:hAnsiTheme="minorHAnsi" w:cstheme="minorHAnsi"/>
        </w:rPr>
        <w:t>POR</w:t>
      </w:r>
      <w:r w:rsidRPr="00260C07">
        <w:rPr>
          <w:rFonts w:asciiTheme="minorHAnsi" w:hAnsiTheme="minorHAnsi" w:cstheme="minorHAnsi"/>
          <w:spacing w:val="-2"/>
        </w:rPr>
        <w:t xml:space="preserve"> </w:t>
      </w:r>
      <w:r w:rsidRPr="00260C07">
        <w:rPr>
          <w:rFonts w:asciiTheme="minorHAnsi" w:hAnsiTheme="minorHAnsi" w:cstheme="minorHAnsi"/>
        </w:rPr>
        <w:t>CIENTO</w:t>
      </w:r>
      <w:r w:rsidRPr="00260C07">
        <w:rPr>
          <w:rFonts w:asciiTheme="minorHAnsi" w:hAnsiTheme="minorHAnsi" w:cstheme="minorHAnsi"/>
          <w:spacing w:val="-4"/>
        </w:rPr>
        <w:t xml:space="preserve"> </w:t>
      </w:r>
      <w:r w:rsidRPr="00260C07">
        <w:rPr>
          <w:rFonts w:asciiTheme="minorHAnsi" w:hAnsiTheme="minorHAnsi" w:cstheme="minorHAnsi"/>
        </w:rPr>
        <w:t>(30%)</w:t>
      </w:r>
      <w:r w:rsidRPr="00260C07">
        <w:rPr>
          <w:rFonts w:asciiTheme="minorHAnsi" w:hAnsiTheme="minorHAnsi" w:cstheme="minorHAnsi"/>
          <w:spacing w:val="-2"/>
        </w:rPr>
        <w:t xml:space="preserve"> </w:t>
      </w:r>
      <w:r w:rsidRPr="00260C07">
        <w:rPr>
          <w:rFonts w:asciiTheme="minorHAnsi" w:hAnsiTheme="minorHAnsi" w:cstheme="minorHAnsi"/>
        </w:rPr>
        <w:t>del</w:t>
      </w:r>
      <w:r w:rsidRPr="00260C07">
        <w:rPr>
          <w:rFonts w:asciiTheme="minorHAnsi" w:hAnsiTheme="minorHAnsi" w:cstheme="minorHAnsi"/>
          <w:spacing w:val="-2"/>
        </w:rPr>
        <w:t xml:space="preserve"> </w:t>
      </w:r>
      <w:r w:rsidRPr="00260C07">
        <w:rPr>
          <w:rFonts w:asciiTheme="minorHAnsi" w:hAnsiTheme="minorHAnsi" w:cstheme="minorHAnsi"/>
        </w:rPr>
        <w:t>valor total</w:t>
      </w:r>
      <w:r w:rsidRPr="00260C07">
        <w:rPr>
          <w:rFonts w:asciiTheme="minorHAnsi" w:hAnsiTheme="minorHAnsi" w:cstheme="minorHAnsi"/>
          <w:spacing w:val="-11"/>
        </w:rPr>
        <w:t xml:space="preserve"> </w:t>
      </w:r>
      <w:r w:rsidRPr="00260C07">
        <w:rPr>
          <w:rFonts w:asciiTheme="minorHAnsi" w:hAnsiTheme="minorHAnsi" w:cstheme="minorHAnsi"/>
        </w:rPr>
        <w:t>del</w:t>
      </w:r>
      <w:r w:rsidRPr="00260C07">
        <w:rPr>
          <w:rFonts w:asciiTheme="minorHAnsi" w:hAnsiTheme="minorHAnsi" w:cstheme="minorHAnsi"/>
          <w:spacing w:val="-11"/>
        </w:rPr>
        <w:t xml:space="preserve"> </w:t>
      </w:r>
      <w:r w:rsidRPr="00260C07">
        <w:rPr>
          <w:rFonts w:asciiTheme="minorHAnsi" w:hAnsiTheme="minorHAnsi" w:cstheme="minorHAnsi"/>
        </w:rPr>
        <w:t>Contrato</w:t>
      </w:r>
      <w:r w:rsidRPr="00260C07">
        <w:rPr>
          <w:rFonts w:asciiTheme="minorHAnsi" w:hAnsiTheme="minorHAnsi" w:cstheme="minorHAnsi"/>
          <w:spacing w:val="-10"/>
        </w:rPr>
        <w:t xml:space="preserve"> </w:t>
      </w:r>
      <w:r w:rsidRPr="00260C07">
        <w:rPr>
          <w:rFonts w:asciiTheme="minorHAnsi" w:hAnsiTheme="minorHAnsi" w:cstheme="minorHAnsi"/>
        </w:rPr>
        <w:t>y</w:t>
      </w:r>
      <w:r w:rsidRPr="00260C07">
        <w:rPr>
          <w:rFonts w:asciiTheme="minorHAnsi" w:hAnsiTheme="minorHAnsi" w:cstheme="minorHAnsi"/>
          <w:spacing w:val="-11"/>
        </w:rPr>
        <w:t xml:space="preserve"> </w:t>
      </w:r>
      <w:r w:rsidRPr="00260C07">
        <w:rPr>
          <w:rFonts w:asciiTheme="minorHAnsi" w:hAnsiTheme="minorHAnsi" w:cstheme="minorHAnsi"/>
        </w:rPr>
        <w:t>con</w:t>
      </w:r>
      <w:r w:rsidRPr="00260C07">
        <w:rPr>
          <w:rFonts w:asciiTheme="minorHAnsi" w:hAnsiTheme="minorHAnsi" w:cstheme="minorHAnsi"/>
          <w:spacing w:val="-12"/>
        </w:rPr>
        <w:t xml:space="preserve"> </w:t>
      </w:r>
      <w:r w:rsidRPr="00260C07">
        <w:rPr>
          <w:rFonts w:asciiTheme="minorHAnsi" w:hAnsiTheme="minorHAnsi" w:cstheme="minorHAnsi"/>
        </w:rPr>
        <w:t>una</w:t>
      </w:r>
      <w:r w:rsidRPr="00260C07">
        <w:rPr>
          <w:rFonts w:asciiTheme="minorHAnsi" w:hAnsiTheme="minorHAnsi" w:cstheme="minorHAnsi"/>
          <w:spacing w:val="-12"/>
        </w:rPr>
        <w:t xml:space="preserve"> </w:t>
      </w:r>
      <w:r w:rsidRPr="00260C07">
        <w:rPr>
          <w:rFonts w:asciiTheme="minorHAnsi" w:hAnsiTheme="minorHAnsi" w:cstheme="minorHAnsi"/>
        </w:rPr>
        <w:t>vigencia</w:t>
      </w:r>
      <w:r w:rsidRPr="00260C07">
        <w:rPr>
          <w:rFonts w:asciiTheme="minorHAnsi" w:hAnsiTheme="minorHAnsi" w:cstheme="minorHAnsi"/>
          <w:spacing w:val="-12"/>
        </w:rPr>
        <w:t xml:space="preserve"> </w:t>
      </w:r>
      <w:r w:rsidRPr="00260C07">
        <w:rPr>
          <w:rFonts w:asciiTheme="minorHAnsi" w:hAnsiTheme="minorHAnsi" w:cstheme="minorHAnsi"/>
        </w:rPr>
        <w:t>igual</w:t>
      </w:r>
      <w:r w:rsidRPr="00260C07">
        <w:rPr>
          <w:rFonts w:asciiTheme="minorHAnsi" w:hAnsiTheme="minorHAnsi" w:cstheme="minorHAnsi"/>
          <w:spacing w:val="-12"/>
        </w:rPr>
        <w:t xml:space="preserve"> </w:t>
      </w:r>
      <w:r w:rsidRPr="00260C07">
        <w:rPr>
          <w:rFonts w:asciiTheme="minorHAnsi" w:hAnsiTheme="minorHAnsi" w:cstheme="minorHAnsi"/>
        </w:rPr>
        <w:t>al</w:t>
      </w:r>
      <w:r w:rsidRPr="00260C07">
        <w:rPr>
          <w:rFonts w:asciiTheme="minorHAnsi" w:hAnsiTheme="minorHAnsi" w:cstheme="minorHAnsi"/>
          <w:spacing w:val="-12"/>
        </w:rPr>
        <w:t xml:space="preserve"> </w:t>
      </w:r>
      <w:r w:rsidRPr="00260C07">
        <w:rPr>
          <w:rFonts w:asciiTheme="minorHAnsi" w:hAnsiTheme="minorHAnsi" w:cstheme="minorHAnsi"/>
        </w:rPr>
        <w:t>plazo</w:t>
      </w:r>
      <w:r w:rsidRPr="00260C07">
        <w:rPr>
          <w:rFonts w:asciiTheme="minorHAnsi" w:hAnsiTheme="minorHAnsi" w:cstheme="minorHAnsi"/>
          <w:spacing w:val="-10"/>
        </w:rPr>
        <w:t xml:space="preserve"> </w:t>
      </w:r>
      <w:r w:rsidRPr="00260C07">
        <w:rPr>
          <w:rFonts w:asciiTheme="minorHAnsi" w:hAnsiTheme="minorHAnsi" w:cstheme="minorHAnsi"/>
        </w:rPr>
        <w:t>de</w:t>
      </w:r>
      <w:r w:rsidRPr="00260C07">
        <w:rPr>
          <w:rFonts w:asciiTheme="minorHAnsi" w:hAnsiTheme="minorHAnsi" w:cstheme="minorHAnsi"/>
          <w:spacing w:val="-11"/>
        </w:rPr>
        <w:t xml:space="preserve"> </w:t>
      </w:r>
      <w:r w:rsidRPr="00260C07">
        <w:rPr>
          <w:rFonts w:asciiTheme="minorHAnsi" w:hAnsiTheme="minorHAnsi" w:cstheme="minorHAnsi"/>
        </w:rPr>
        <w:t>ejecución</w:t>
      </w:r>
      <w:r w:rsidRPr="00260C07">
        <w:rPr>
          <w:rFonts w:asciiTheme="minorHAnsi" w:hAnsiTheme="minorHAnsi" w:cstheme="minorHAnsi"/>
          <w:spacing w:val="-12"/>
        </w:rPr>
        <w:t xml:space="preserve"> </w:t>
      </w:r>
      <w:r w:rsidRPr="00260C07">
        <w:rPr>
          <w:rFonts w:asciiTheme="minorHAnsi" w:hAnsiTheme="minorHAnsi" w:cstheme="minorHAnsi"/>
        </w:rPr>
        <w:t>del</w:t>
      </w:r>
      <w:r w:rsidRPr="00260C07">
        <w:rPr>
          <w:rFonts w:asciiTheme="minorHAnsi" w:hAnsiTheme="minorHAnsi" w:cstheme="minorHAnsi"/>
          <w:spacing w:val="-11"/>
        </w:rPr>
        <w:t xml:space="preserve"> </w:t>
      </w:r>
      <w:r w:rsidRPr="00260C07">
        <w:rPr>
          <w:rFonts w:asciiTheme="minorHAnsi" w:hAnsiTheme="minorHAnsi" w:cstheme="minorHAnsi"/>
        </w:rPr>
        <w:t>contrato</w:t>
      </w:r>
      <w:r w:rsidRPr="00260C07">
        <w:rPr>
          <w:rFonts w:asciiTheme="minorHAnsi" w:hAnsiTheme="minorHAnsi" w:cstheme="minorHAnsi"/>
          <w:spacing w:val="-13"/>
        </w:rPr>
        <w:t xml:space="preserve"> </w:t>
      </w:r>
      <w:r w:rsidRPr="00260C07">
        <w:rPr>
          <w:rFonts w:asciiTheme="minorHAnsi" w:hAnsiTheme="minorHAnsi" w:cstheme="minorHAnsi"/>
        </w:rPr>
        <w:t>y</w:t>
      </w:r>
      <w:r w:rsidRPr="00260C07">
        <w:rPr>
          <w:rFonts w:asciiTheme="minorHAnsi" w:hAnsiTheme="minorHAnsi" w:cstheme="minorHAnsi"/>
          <w:spacing w:val="-10"/>
        </w:rPr>
        <w:t xml:space="preserve"> </w:t>
      </w:r>
      <w:r w:rsidRPr="00260C07">
        <w:rPr>
          <w:rFonts w:asciiTheme="minorHAnsi" w:hAnsiTheme="minorHAnsi" w:cstheme="minorHAnsi"/>
        </w:rPr>
        <w:t>tres</w:t>
      </w:r>
      <w:r w:rsidRPr="00260C07">
        <w:rPr>
          <w:rFonts w:asciiTheme="minorHAnsi" w:hAnsiTheme="minorHAnsi" w:cstheme="minorHAnsi"/>
          <w:spacing w:val="-11"/>
        </w:rPr>
        <w:t xml:space="preserve"> </w:t>
      </w:r>
      <w:r w:rsidRPr="00260C07">
        <w:rPr>
          <w:rFonts w:asciiTheme="minorHAnsi" w:hAnsiTheme="minorHAnsi" w:cstheme="minorHAnsi"/>
        </w:rPr>
        <w:t>(3)</w:t>
      </w:r>
      <w:r w:rsidRPr="00260C07">
        <w:rPr>
          <w:rFonts w:asciiTheme="minorHAnsi" w:hAnsiTheme="minorHAnsi" w:cstheme="minorHAnsi"/>
          <w:spacing w:val="-11"/>
        </w:rPr>
        <w:t xml:space="preserve"> </w:t>
      </w:r>
      <w:r w:rsidRPr="00260C07">
        <w:rPr>
          <w:rFonts w:asciiTheme="minorHAnsi" w:hAnsiTheme="minorHAnsi" w:cstheme="minorHAnsi"/>
        </w:rPr>
        <w:t xml:space="preserve">meses </w:t>
      </w:r>
      <w:r w:rsidRPr="00260C07">
        <w:rPr>
          <w:rFonts w:asciiTheme="minorHAnsi" w:hAnsiTheme="minorHAnsi" w:cstheme="minorHAnsi"/>
          <w:spacing w:val="-4"/>
        </w:rPr>
        <w:t>más.</w:t>
      </w:r>
    </w:p>
    <w:p w14:paraId="063F45B3" w14:textId="77777777" w:rsidR="00983757" w:rsidRPr="00260C07" w:rsidRDefault="00000000" w:rsidP="00B45BFB">
      <w:pPr>
        <w:pStyle w:val="Prrafodelista"/>
        <w:numPr>
          <w:ilvl w:val="1"/>
          <w:numId w:val="10"/>
        </w:numPr>
        <w:tabs>
          <w:tab w:val="left" w:pos="1001"/>
        </w:tabs>
        <w:spacing w:before="267" w:line="276" w:lineRule="auto"/>
        <w:ind w:left="1001" w:right="-3"/>
        <w:jc w:val="both"/>
        <w:rPr>
          <w:rFonts w:asciiTheme="minorHAnsi" w:hAnsiTheme="minorHAnsi" w:cstheme="minorHAnsi"/>
        </w:rPr>
      </w:pPr>
      <w:r w:rsidRPr="00260C07">
        <w:rPr>
          <w:rFonts w:asciiTheme="minorHAnsi" w:hAnsiTheme="minorHAnsi" w:cstheme="minorHAnsi"/>
          <w:b/>
        </w:rPr>
        <w:t>SALARIOS,</w:t>
      </w:r>
      <w:r w:rsidRPr="00260C07">
        <w:rPr>
          <w:rFonts w:asciiTheme="minorHAnsi" w:hAnsiTheme="minorHAnsi" w:cstheme="minorHAnsi"/>
          <w:b/>
          <w:spacing w:val="-5"/>
        </w:rPr>
        <w:t xml:space="preserve"> </w:t>
      </w:r>
      <w:r w:rsidRPr="00260C07">
        <w:rPr>
          <w:rFonts w:asciiTheme="minorHAnsi" w:hAnsiTheme="minorHAnsi" w:cstheme="minorHAnsi"/>
          <w:b/>
        </w:rPr>
        <w:t>PRESTACIONES</w:t>
      </w:r>
      <w:r w:rsidRPr="00260C07">
        <w:rPr>
          <w:rFonts w:asciiTheme="minorHAnsi" w:hAnsiTheme="minorHAnsi" w:cstheme="minorHAnsi"/>
          <w:b/>
          <w:spacing w:val="-4"/>
        </w:rPr>
        <w:t xml:space="preserve"> </w:t>
      </w:r>
      <w:r w:rsidRPr="00260C07">
        <w:rPr>
          <w:rFonts w:asciiTheme="minorHAnsi" w:hAnsiTheme="minorHAnsi" w:cstheme="minorHAnsi"/>
          <w:b/>
        </w:rPr>
        <w:t>E</w:t>
      </w:r>
      <w:r w:rsidRPr="00260C07">
        <w:rPr>
          <w:rFonts w:asciiTheme="minorHAnsi" w:hAnsiTheme="minorHAnsi" w:cstheme="minorHAnsi"/>
          <w:b/>
          <w:spacing w:val="-3"/>
        </w:rPr>
        <w:t xml:space="preserve"> </w:t>
      </w:r>
      <w:r w:rsidRPr="00260C07">
        <w:rPr>
          <w:rFonts w:asciiTheme="minorHAnsi" w:hAnsiTheme="minorHAnsi" w:cstheme="minorHAnsi"/>
          <w:b/>
        </w:rPr>
        <w:t>INDEMNIZACIONES</w:t>
      </w:r>
      <w:r w:rsidRPr="00260C07">
        <w:rPr>
          <w:rFonts w:asciiTheme="minorHAnsi" w:hAnsiTheme="minorHAnsi" w:cstheme="minorHAnsi"/>
        </w:rPr>
        <w:t>:</w:t>
      </w:r>
      <w:r w:rsidRPr="00260C07">
        <w:rPr>
          <w:rFonts w:asciiTheme="minorHAnsi" w:hAnsiTheme="minorHAnsi" w:cstheme="minorHAnsi"/>
          <w:spacing w:val="-7"/>
        </w:rPr>
        <w:t xml:space="preserve"> </w:t>
      </w:r>
      <w:r w:rsidRPr="00260C07">
        <w:rPr>
          <w:rFonts w:asciiTheme="minorHAnsi" w:hAnsiTheme="minorHAnsi" w:cstheme="minorHAnsi"/>
        </w:rPr>
        <w:t>Por</w:t>
      </w:r>
      <w:r w:rsidRPr="00260C07">
        <w:rPr>
          <w:rFonts w:asciiTheme="minorHAnsi" w:hAnsiTheme="minorHAnsi" w:cstheme="minorHAnsi"/>
          <w:spacing w:val="-8"/>
        </w:rPr>
        <w:t xml:space="preserve"> </w:t>
      </w:r>
      <w:r w:rsidRPr="00260C07">
        <w:rPr>
          <w:rFonts w:asciiTheme="minorHAnsi" w:hAnsiTheme="minorHAnsi" w:cstheme="minorHAnsi"/>
        </w:rPr>
        <w:t>un</w:t>
      </w:r>
      <w:r w:rsidRPr="00260C07">
        <w:rPr>
          <w:rFonts w:asciiTheme="minorHAnsi" w:hAnsiTheme="minorHAnsi" w:cstheme="minorHAnsi"/>
          <w:spacing w:val="-4"/>
        </w:rPr>
        <w:t xml:space="preserve"> </w:t>
      </w:r>
      <w:r w:rsidRPr="00260C07">
        <w:rPr>
          <w:rFonts w:asciiTheme="minorHAnsi" w:hAnsiTheme="minorHAnsi" w:cstheme="minorHAnsi"/>
        </w:rPr>
        <w:t>monto</w:t>
      </w:r>
      <w:r w:rsidRPr="00260C07">
        <w:rPr>
          <w:rFonts w:asciiTheme="minorHAnsi" w:hAnsiTheme="minorHAnsi" w:cstheme="minorHAnsi"/>
          <w:spacing w:val="-4"/>
        </w:rPr>
        <w:t xml:space="preserve"> </w:t>
      </w:r>
      <w:r w:rsidRPr="00260C07">
        <w:rPr>
          <w:rFonts w:asciiTheme="minorHAnsi" w:hAnsiTheme="minorHAnsi" w:cstheme="minorHAnsi"/>
        </w:rPr>
        <w:t>equivalente</w:t>
      </w:r>
      <w:r w:rsidRPr="00260C07">
        <w:rPr>
          <w:rFonts w:asciiTheme="minorHAnsi" w:hAnsiTheme="minorHAnsi" w:cstheme="minorHAnsi"/>
          <w:spacing w:val="-3"/>
        </w:rPr>
        <w:t xml:space="preserve"> </w:t>
      </w:r>
      <w:r w:rsidRPr="00260C07">
        <w:rPr>
          <w:rFonts w:asciiTheme="minorHAnsi" w:hAnsiTheme="minorHAnsi" w:cstheme="minorHAnsi"/>
        </w:rPr>
        <w:t>al</w:t>
      </w:r>
      <w:r w:rsidRPr="00260C07">
        <w:rPr>
          <w:rFonts w:asciiTheme="minorHAnsi" w:hAnsiTheme="minorHAnsi" w:cstheme="minorHAnsi"/>
          <w:spacing w:val="-6"/>
        </w:rPr>
        <w:t xml:space="preserve"> </w:t>
      </w:r>
      <w:r w:rsidRPr="00260C07">
        <w:rPr>
          <w:rFonts w:asciiTheme="minorHAnsi" w:hAnsiTheme="minorHAnsi" w:cstheme="minorHAnsi"/>
        </w:rPr>
        <w:t>VEINTE</w:t>
      </w:r>
      <w:r w:rsidRPr="00260C07">
        <w:rPr>
          <w:rFonts w:asciiTheme="minorHAnsi" w:hAnsiTheme="minorHAnsi" w:cstheme="minorHAnsi"/>
          <w:spacing w:val="-5"/>
        </w:rPr>
        <w:t xml:space="preserve"> </w:t>
      </w:r>
      <w:r w:rsidRPr="00260C07">
        <w:rPr>
          <w:rFonts w:asciiTheme="minorHAnsi" w:hAnsiTheme="minorHAnsi" w:cstheme="minorHAnsi"/>
        </w:rPr>
        <w:t>POR CIENTO</w:t>
      </w:r>
      <w:r w:rsidRPr="00260C07">
        <w:rPr>
          <w:rFonts w:asciiTheme="minorHAnsi" w:hAnsiTheme="minorHAnsi" w:cstheme="minorHAnsi"/>
          <w:spacing w:val="-2"/>
        </w:rPr>
        <w:t xml:space="preserve"> </w:t>
      </w:r>
      <w:r w:rsidRPr="00260C07">
        <w:rPr>
          <w:rFonts w:asciiTheme="minorHAnsi" w:hAnsiTheme="minorHAnsi" w:cstheme="minorHAnsi"/>
        </w:rPr>
        <w:t>(20%)</w:t>
      </w:r>
      <w:r w:rsidRPr="00260C07">
        <w:rPr>
          <w:rFonts w:asciiTheme="minorHAnsi" w:hAnsiTheme="minorHAnsi" w:cstheme="minorHAnsi"/>
          <w:spacing w:val="-1"/>
        </w:rPr>
        <w:t xml:space="preserve"> </w:t>
      </w:r>
      <w:r w:rsidRPr="00260C07">
        <w:rPr>
          <w:rFonts w:asciiTheme="minorHAnsi" w:hAnsiTheme="minorHAnsi" w:cstheme="minorHAnsi"/>
        </w:rPr>
        <w:t>del</w:t>
      </w:r>
      <w:r w:rsidRPr="00260C07">
        <w:rPr>
          <w:rFonts w:asciiTheme="minorHAnsi" w:hAnsiTheme="minorHAnsi" w:cstheme="minorHAnsi"/>
          <w:spacing w:val="-5"/>
        </w:rPr>
        <w:t xml:space="preserve"> </w:t>
      </w:r>
      <w:r w:rsidRPr="00260C07">
        <w:rPr>
          <w:rFonts w:asciiTheme="minorHAnsi" w:hAnsiTheme="minorHAnsi" w:cstheme="minorHAnsi"/>
        </w:rPr>
        <w:t>valor</w:t>
      </w:r>
      <w:r w:rsidRPr="00260C07">
        <w:rPr>
          <w:rFonts w:asciiTheme="minorHAnsi" w:hAnsiTheme="minorHAnsi" w:cstheme="minorHAnsi"/>
          <w:spacing w:val="-2"/>
        </w:rPr>
        <w:t xml:space="preserve"> </w:t>
      </w:r>
      <w:r w:rsidRPr="00260C07">
        <w:rPr>
          <w:rFonts w:asciiTheme="minorHAnsi" w:hAnsiTheme="minorHAnsi" w:cstheme="minorHAnsi"/>
        </w:rPr>
        <w:t>total del</w:t>
      </w:r>
      <w:r w:rsidRPr="00260C07">
        <w:rPr>
          <w:rFonts w:asciiTheme="minorHAnsi" w:hAnsiTheme="minorHAnsi" w:cstheme="minorHAnsi"/>
          <w:spacing w:val="-2"/>
        </w:rPr>
        <w:t xml:space="preserve"> </w:t>
      </w:r>
      <w:r w:rsidRPr="00260C07">
        <w:rPr>
          <w:rFonts w:asciiTheme="minorHAnsi" w:hAnsiTheme="minorHAnsi" w:cstheme="minorHAnsi"/>
        </w:rPr>
        <w:t>Contrato</w:t>
      </w:r>
      <w:r w:rsidRPr="00260C07">
        <w:rPr>
          <w:rFonts w:asciiTheme="minorHAnsi" w:hAnsiTheme="minorHAnsi" w:cstheme="minorHAnsi"/>
          <w:spacing w:val="-1"/>
        </w:rPr>
        <w:t xml:space="preserve"> </w:t>
      </w:r>
      <w:r w:rsidRPr="00260C07">
        <w:rPr>
          <w:rFonts w:asciiTheme="minorHAnsi" w:hAnsiTheme="minorHAnsi" w:cstheme="minorHAnsi"/>
        </w:rPr>
        <w:t>y</w:t>
      </w:r>
      <w:r w:rsidRPr="00260C07">
        <w:rPr>
          <w:rFonts w:asciiTheme="minorHAnsi" w:hAnsiTheme="minorHAnsi" w:cstheme="minorHAnsi"/>
          <w:spacing w:val="-1"/>
        </w:rPr>
        <w:t xml:space="preserve"> </w:t>
      </w:r>
      <w:r w:rsidRPr="00260C07">
        <w:rPr>
          <w:rFonts w:asciiTheme="minorHAnsi" w:hAnsiTheme="minorHAnsi" w:cstheme="minorHAnsi"/>
        </w:rPr>
        <w:t>con una</w:t>
      </w:r>
      <w:r w:rsidRPr="00260C07">
        <w:rPr>
          <w:rFonts w:asciiTheme="minorHAnsi" w:hAnsiTheme="minorHAnsi" w:cstheme="minorHAnsi"/>
          <w:spacing w:val="-2"/>
        </w:rPr>
        <w:t xml:space="preserve"> </w:t>
      </w:r>
      <w:r w:rsidRPr="00260C07">
        <w:rPr>
          <w:rFonts w:asciiTheme="minorHAnsi" w:hAnsiTheme="minorHAnsi" w:cstheme="minorHAnsi"/>
        </w:rPr>
        <w:t>vigencia igual</w:t>
      </w:r>
      <w:r w:rsidRPr="00260C07">
        <w:rPr>
          <w:rFonts w:asciiTheme="minorHAnsi" w:hAnsiTheme="minorHAnsi" w:cstheme="minorHAnsi"/>
          <w:spacing w:val="-2"/>
        </w:rPr>
        <w:t xml:space="preserve"> </w:t>
      </w:r>
      <w:r w:rsidRPr="00260C07">
        <w:rPr>
          <w:rFonts w:asciiTheme="minorHAnsi" w:hAnsiTheme="minorHAnsi" w:cstheme="minorHAnsi"/>
        </w:rPr>
        <w:t>al plazo de</w:t>
      </w:r>
      <w:r w:rsidRPr="00260C07">
        <w:rPr>
          <w:rFonts w:asciiTheme="minorHAnsi" w:hAnsiTheme="minorHAnsi" w:cstheme="minorHAnsi"/>
          <w:spacing w:val="-2"/>
        </w:rPr>
        <w:t xml:space="preserve"> </w:t>
      </w:r>
      <w:r w:rsidRPr="00260C07">
        <w:rPr>
          <w:rFonts w:asciiTheme="minorHAnsi" w:hAnsiTheme="minorHAnsi" w:cstheme="minorHAnsi"/>
        </w:rPr>
        <w:t>ejecución del contrato y tres (3) años más.</w:t>
      </w:r>
    </w:p>
    <w:p w14:paraId="44618C7D" w14:textId="77777777" w:rsidR="00983757" w:rsidRPr="00260C07" w:rsidRDefault="00983757" w:rsidP="00B45BFB">
      <w:pPr>
        <w:pStyle w:val="Textoindependiente"/>
        <w:spacing w:before="1" w:line="276" w:lineRule="auto"/>
        <w:ind w:right="-3"/>
        <w:rPr>
          <w:rFonts w:asciiTheme="minorHAnsi" w:hAnsiTheme="minorHAnsi" w:cstheme="minorHAnsi"/>
        </w:rPr>
      </w:pPr>
    </w:p>
    <w:p w14:paraId="6D57748B" w14:textId="77777777" w:rsidR="00983757" w:rsidRPr="00260C07" w:rsidRDefault="00000000" w:rsidP="00B45BFB">
      <w:pPr>
        <w:pStyle w:val="Prrafodelista"/>
        <w:numPr>
          <w:ilvl w:val="1"/>
          <w:numId w:val="10"/>
        </w:numPr>
        <w:tabs>
          <w:tab w:val="left" w:pos="1001"/>
        </w:tabs>
        <w:spacing w:line="276" w:lineRule="auto"/>
        <w:ind w:left="1001" w:right="-3"/>
        <w:jc w:val="both"/>
        <w:rPr>
          <w:rFonts w:asciiTheme="minorHAnsi" w:hAnsiTheme="minorHAnsi" w:cstheme="minorHAnsi"/>
        </w:rPr>
      </w:pPr>
      <w:r w:rsidRPr="00260C07">
        <w:rPr>
          <w:rFonts w:asciiTheme="minorHAnsi" w:hAnsiTheme="minorHAnsi" w:cstheme="minorHAnsi"/>
          <w:b/>
        </w:rPr>
        <w:t>RESPONSABILIDAD</w:t>
      </w:r>
      <w:r w:rsidRPr="00260C07">
        <w:rPr>
          <w:rFonts w:asciiTheme="minorHAnsi" w:hAnsiTheme="minorHAnsi" w:cstheme="minorHAnsi"/>
          <w:b/>
          <w:spacing w:val="-5"/>
        </w:rPr>
        <w:t xml:space="preserve"> </w:t>
      </w:r>
      <w:r w:rsidRPr="00260C07">
        <w:rPr>
          <w:rFonts w:asciiTheme="minorHAnsi" w:hAnsiTheme="minorHAnsi" w:cstheme="minorHAnsi"/>
          <w:b/>
        </w:rPr>
        <w:t>CIVIL</w:t>
      </w:r>
      <w:r w:rsidRPr="00260C07">
        <w:rPr>
          <w:rFonts w:asciiTheme="minorHAnsi" w:hAnsiTheme="minorHAnsi" w:cstheme="minorHAnsi"/>
          <w:b/>
          <w:spacing w:val="-5"/>
        </w:rPr>
        <w:t xml:space="preserve"> </w:t>
      </w:r>
      <w:r w:rsidRPr="00260C07">
        <w:rPr>
          <w:rFonts w:asciiTheme="minorHAnsi" w:hAnsiTheme="minorHAnsi" w:cstheme="minorHAnsi"/>
          <w:b/>
        </w:rPr>
        <w:t>EXTRACONTRACTUAL:</w:t>
      </w:r>
      <w:r w:rsidRPr="00260C07">
        <w:rPr>
          <w:rFonts w:asciiTheme="minorHAnsi" w:hAnsiTheme="minorHAnsi" w:cstheme="minorHAnsi"/>
          <w:b/>
          <w:spacing w:val="-4"/>
        </w:rPr>
        <w:t xml:space="preserve"> </w:t>
      </w:r>
      <w:r w:rsidRPr="00260C07">
        <w:rPr>
          <w:rFonts w:asciiTheme="minorHAnsi" w:hAnsiTheme="minorHAnsi" w:cstheme="minorHAnsi"/>
        </w:rPr>
        <w:t>Por</w:t>
      </w:r>
      <w:r w:rsidRPr="00260C07">
        <w:rPr>
          <w:rFonts w:asciiTheme="minorHAnsi" w:hAnsiTheme="minorHAnsi" w:cstheme="minorHAnsi"/>
          <w:spacing w:val="-5"/>
        </w:rPr>
        <w:t xml:space="preserve"> </w:t>
      </w:r>
      <w:r w:rsidRPr="00260C07">
        <w:rPr>
          <w:rFonts w:asciiTheme="minorHAnsi" w:hAnsiTheme="minorHAnsi" w:cstheme="minorHAnsi"/>
        </w:rPr>
        <w:t>un</w:t>
      </w:r>
      <w:r w:rsidRPr="00260C07">
        <w:rPr>
          <w:rFonts w:asciiTheme="minorHAnsi" w:hAnsiTheme="minorHAnsi" w:cstheme="minorHAnsi"/>
          <w:spacing w:val="-6"/>
        </w:rPr>
        <w:t xml:space="preserve"> </w:t>
      </w:r>
      <w:r w:rsidRPr="00260C07">
        <w:rPr>
          <w:rFonts w:asciiTheme="minorHAnsi" w:hAnsiTheme="minorHAnsi" w:cstheme="minorHAnsi"/>
        </w:rPr>
        <w:t>monto</w:t>
      </w:r>
      <w:r w:rsidRPr="00260C07">
        <w:rPr>
          <w:rFonts w:asciiTheme="minorHAnsi" w:hAnsiTheme="minorHAnsi" w:cstheme="minorHAnsi"/>
          <w:spacing w:val="-4"/>
        </w:rPr>
        <w:t xml:space="preserve"> </w:t>
      </w:r>
      <w:r w:rsidRPr="00260C07">
        <w:rPr>
          <w:rFonts w:asciiTheme="minorHAnsi" w:hAnsiTheme="minorHAnsi" w:cstheme="minorHAnsi"/>
        </w:rPr>
        <w:t>equivalente</w:t>
      </w:r>
      <w:r w:rsidRPr="00260C07">
        <w:rPr>
          <w:rFonts w:asciiTheme="minorHAnsi" w:hAnsiTheme="minorHAnsi" w:cstheme="minorHAnsi"/>
          <w:spacing w:val="-5"/>
        </w:rPr>
        <w:t xml:space="preserve"> </w:t>
      </w:r>
      <w:r w:rsidRPr="00260C07">
        <w:rPr>
          <w:rFonts w:asciiTheme="minorHAnsi" w:hAnsiTheme="minorHAnsi" w:cstheme="minorHAnsi"/>
        </w:rPr>
        <w:t>a</w:t>
      </w:r>
      <w:r w:rsidRPr="00260C07">
        <w:rPr>
          <w:rFonts w:asciiTheme="minorHAnsi" w:hAnsiTheme="minorHAnsi" w:cstheme="minorHAnsi"/>
          <w:spacing w:val="-8"/>
        </w:rPr>
        <w:t xml:space="preserve"> </w:t>
      </w:r>
      <w:r w:rsidRPr="00260C07">
        <w:rPr>
          <w:rFonts w:asciiTheme="minorHAnsi" w:hAnsiTheme="minorHAnsi" w:cstheme="minorHAnsi"/>
        </w:rPr>
        <w:t>200</w:t>
      </w:r>
      <w:r w:rsidRPr="00260C07">
        <w:rPr>
          <w:rFonts w:asciiTheme="minorHAnsi" w:hAnsiTheme="minorHAnsi" w:cstheme="minorHAnsi"/>
          <w:spacing w:val="-7"/>
        </w:rPr>
        <w:t xml:space="preserve"> </w:t>
      </w:r>
      <w:r w:rsidRPr="00260C07">
        <w:rPr>
          <w:rFonts w:asciiTheme="minorHAnsi" w:hAnsiTheme="minorHAnsi" w:cstheme="minorHAnsi"/>
        </w:rPr>
        <w:t>SMMLV</w:t>
      </w:r>
      <w:r w:rsidRPr="00260C07">
        <w:rPr>
          <w:rFonts w:asciiTheme="minorHAnsi" w:hAnsiTheme="minorHAnsi" w:cstheme="minorHAnsi"/>
          <w:spacing w:val="-6"/>
        </w:rPr>
        <w:t xml:space="preserve"> </w:t>
      </w:r>
      <w:r w:rsidRPr="00260C07">
        <w:rPr>
          <w:rFonts w:asciiTheme="minorHAnsi" w:hAnsiTheme="minorHAnsi" w:cstheme="minorHAnsi"/>
        </w:rPr>
        <w:t xml:space="preserve">y una vigencia igual al plazo del contrato y seis (6) meses más. El tomador será el </w:t>
      </w:r>
      <w:r w:rsidRPr="00260C07">
        <w:rPr>
          <w:rFonts w:asciiTheme="minorHAnsi" w:hAnsiTheme="minorHAnsi" w:cstheme="minorHAnsi"/>
          <w:b/>
        </w:rPr>
        <w:t xml:space="preserve">CONTRATISTA </w:t>
      </w:r>
      <w:r w:rsidRPr="00260C07">
        <w:rPr>
          <w:rFonts w:asciiTheme="minorHAnsi" w:hAnsiTheme="minorHAnsi" w:cstheme="minorHAnsi"/>
        </w:rPr>
        <w:t xml:space="preserve">y el asegurado será el </w:t>
      </w:r>
      <w:r w:rsidRPr="00260C07">
        <w:rPr>
          <w:rFonts w:asciiTheme="minorHAnsi" w:hAnsiTheme="minorHAnsi" w:cstheme="minorHAnsi"/>
          <w:b/>
        </w:rPr>
        <w:t xml:space="preserve">PATRIMONIO AUTÓNOMO </w:t>
      </w:r>
      <w:r w:rsidRPr="00260C07">
        <w:rPr>
          <w:rFonts w:asciiTheme="minorHAnsi" w:hAnsiTheme="minorHAnsi" w:cstheme="minorHAnsi"/>
        </w:rPr>
        <w:t>y terceros que pueden resultar afectados.</w:t>
      </w:r>
    </w:p>
    <w:p w14:paraId="4F1EF03B" w14:textId="77777777" w:rsidR="00983757" w:rsidRPr="00260C07" w:rsidRDefault="00000000" w:rsidP="00B45BFB">
      <w:pPr>
        <w:spacing w:before="268" w:line="276" w:lineRule="auto"/>
        <w:ind w:left="282" w:right="-3"/>
        <w:jc w:val="both"/>
        <w:rPr>
          <w:rFonts w:asciiTheme="minorHAnsi" w:hAnsiTheme="minorHAnsi" w:cstheme="minorHAnsi"/>
        </w:rPr>
      </w:pPr>
      <w:r w:rsidRPr="00260C07">
        <w:rPr>
          <w:rFonts w:asciiTheme="minorHAnsi" w:hAnsiTheme="minorHAnsi" w:cstheme="minorHAnsi"/>
          <w:b/>
        </w:rPr>
        <w:t xml:space="preserve">PARÁGRAFO PRIMERO: </w:t>
      </w:r>
      <w:r w:rsidRPr="00260C07">
        <w:rPr>
          <w:rFonts w:asciiTheme="minorHAnsi" w:hAnsiTheme="minorHAnsi" w:cstheme="minorHAnsi"/>
        </w:rPr>
        <w:t xml:space="preserve">En el evento de que el </w:t>
      </w:r>
      <w:r w:rsidRPr="00260C07">
        <w:rPr>
          <w:rFonts w:asciiTheme="minorHAnsi" w:hAnsiTheme="minorHAnsi" w:cstheme="minorHAnsi"/>
          <w:b/>
        </w:rPr>
        <w:t xml:space="preserve">CONTRATISTA </w:t>
      </w:r>
      <w:r w:rsidRPr="00260C07">
        <w:rPr>
          <w:rFonts w:asciiTheme="minorHAnsi" w:hAnsiTheme="minorHAnsi" w:cstheme="minorHAnsi"/>
        </w:rPr>
        <w:t xml:space="preserve">no constituya estas garantías, la </w:t>
      </w:r>
      <w:r w:rsidRPr="00260C07">
        <w:rPr>
          <w:rFonts w:asciiTheme="minorHAnsi" w:hAnsiTheme="minorHAnsi" w:cstheme="minorHAnsi"/>
          <w:b/>
        </w:rPr>
        <w:t xml:space="preserve">CONTRATANTE </w:t>
      </w:r>
      <w:r w:rsidRPr="00260C07">
        <w:rPr>
          <w:rFonts w:asciiTheme="minorHAnsi" w:hAnsiTheme="minorHAnsi" w:cstheme="minorHAnsi"/>
        </w:rPr>
        <w:t xml:space="preserve">como vocera y administradora del </w:t>
      </w:r>
      <w:r w:rsidRPr="00260C07">
        <w:rPr>
          <w:rFonts w:asciiTheme="minorHAnsi" w:hAnsiTheme="minorHAnsi" w:cstheme="minorHAnsi"/>
          <w:b/>
        </w:rPr>
        <w:t xml:space="preserve">PATRIMONIO AUTÓNOMO </w:t>
      </w:r>
      <w:r w:rsidR="00FF3150" w:rsidRPr="00260C07">
        <w:rPr>
          <w:rFonts w:asciiTheme="minorHAnsi" w:hAnsiTheme="minorHAnsi" w:cstheme="minorHAnsi"/>
          <w:b/>
        </w:rPr>
        <w:t>OXI RIOFRIO</w:t>
      </w:r>
      <w:r w:rsidRPr="00260C07">
        <w:rPr>
          <w:rFonts w:asciiTheme="minorHAnsi" w:hAnsiTheme="minorHAnsi" w:cstheme="minorHAnsi"/>
          <w:b/>
        </w:rPr>
        <w:t xml:space="preserve">, </w:t>
      </w:r>
      <w:r w:rsidRPr="00260C07">
        <w:rPr>
          <w:rFonts w:asciiTheme="minorHAnsi" w:hAnsiTheme="minorHAnsi" w:cstheme="minorHAnsi"/>
        </w:rPr>
        <w:t xml:space="preserve">podrá dar por terminado el Contrato de manera anticipada sin indemnización ninguna a favor del </w:t>
      </w:r>
      <w:r w:rsidRPr="00260C07">
        <w:rPr>
          <w:rFonts w:asciiTheme="minorHAnsi" w:hAnsiTheme="minorHAnsi" w:cstheme="minorHAnsi"/>
          <w:b/>
        </w:rPr>
        <w:t>CONTRATISTA</w:t>
      </w:r>
      <w:r w:rsidRPr="00260C07">
        <w:rPr>
          <w:rFonts w:asciiTheme="minorHAnsi" w:hAnsiTheme="minorHAnsi" w:cstheme="minorHAnsi"/>
        </w:rPr>
        <w:t>.</w:t>
      </w:r>
    </w:p>
    <w:p w14:paraId="70F2EB76" w14:textId="77777777" w:rsidR="00983757" w:rsidRPr="00260C07" w:rsidRDefault="00983757" w:rsidP="00B45BFB">
      <w:pPr>
        <w:pStyle w:val="Textoindependiente"/>
        <w:spacing w:before="1" w:line="276" w:lineRule="auto"/>
        <w:ind w:right="-3"/>
        <w:rPr>
          <w:rFonts w:asciiTheme="minorHAnsi" w:hAnsiTheme="minorHAnsi" w:cstheme="minorHAnsi"/>
        </w:rPr>
      </w:pPr>
    </w:p>
    <w:p w14:paraId="323FFA84" w14:textId="77777777" w:rsidR="00983757" w:rsidRPr="00260C07" w:rsidRDefault="00000000" w:rsidP="00B45BFB">
      <w:pPr>
        <w:pStyle w:val="Textoindependiente"/>
        <w:spacing w:before="1" w:line="276" w:lineRule="auto"/>
        <w:ind w:left="282" w:right="-3"/>
        <w:jc w:val="both"/>
        <w:rPr>
          <w:rFonts w:asciiTheme="minorHAnsi" w:hAnsiTheme="minorHAnsi" w:cstheme="minorHAnsi"/>
        </w:rPr>
      </w:pPr>
      <w:r w:rsidRPr="00260C07">
        <w:rPr>
          <w:rFonts w:asciiTheme="minorHAnsi" w:hAnsiTheme="minorHAnsi" w:cstheme="minorHAnsi"/>
          <w:b/>
        </w:rPr>
        <w:t>PARÁGRAFO</w:t>
      </w:r>
      <w:r w:rsidRPr="00260C07">
        <w:rPr>
          <w:rFonts w:asciiTheme="minorHAnsi" w:hAnsiTheme="minorHAnsi" w:cstheme="minorHAnsi"/>
          <w:b/>
          <w:spacing w:val="-13"/>
        </w:rPr>
        <w:t xml:space="preserve"> </w:t>
      </w:r>
      <w:r w:rsidRPr="00260C07">
        <w:rPr>
          <w:rFonts w:asciiTheme="minorHAnsi" w:hAnsiTheme="minorHAnsi" w:cstheme="minorHAnsi"/>
          <w:b/>
        </w:rPr>
        <w:t>SEGUNDO:</w:t>
      </w:r>
      <w:r w:rsidRPr="00260C07">
        <w:rPr>
          <w:rFonts w:asciiTheme="minorHAnsi" w:hAnsiTheme="minorHAnsi" w:cstheme="minorHAnsi"/>
          <w:b/>
          <w:spacing w:val="-12"/>
        </w:rPr>
        <w:t xml:space="preserve"> </w:t>
      </w:r>
      <w:r w:rsidRPr="00260C07">
        <w:rPr>
          <w:rFonts w:asciiTheme="minorHAnsi" w:hAnsiTheme="minorHAnsi" w:cstheme="minorHAnsi"/>
        </w:rPr>
        <w:t>La</w:t>
      </w:r>
      <w:r w:rsidRPr="00260C07">
        <w:rPr>
          <w:rFonts w:asciiTheme="minorHAnsi" w:hAnsiTheme="minorHAnsi" w:cstheme="minorHAnsi"/>
          <w:spacing w:val="-13"/>
        </w:rPr>
        <w:t xml:space="preserve"> </w:t>
      </w:r>
      <w:r w:rsidRPr="00260C07">
        <w:rPr>
          <w:rFonts w:asciiTheme="minorHAnsi" w:hAnsiTheme="minorHAnsi" w:cstheme="minorHAnsi"/>
        </w:rPr>
        <w:t>constitución</w:t>
      </w:r>
      <w:r w:rsidRPr="00260C07">
        <w:rPr>
          <w:rFonts w:asciiTheme="minorHAnsi" w:hAnsiTheme="minorHAnsi" w:cstheme="minorHAnsi"/>
          <w:spacing w:val="-12"/>
        </w:rPr>
        <w:t xml:space="preserve"> </w:t>
      </w:r>
      <w:r w:rsidRPr="00260C07">
        <w:rPr>
          <w:rFonts w:asciiTheme="minorHAnsi" w:hAnsiTheme="minorHAnsi" w:cstheme="minorHAnsi"/>
        </w:rPr>
        <w:t>y</w:t>
      </w:r>
      <w:r w:rsidRPr="00260C07">
        <w:rPr>
          <w:rFonts w:asciiTheme="minorHAnsi" w:hAnsiTheme="minorHAnsi" w:cstheme="minorHAnsi"/>
          <w:spacing w:val="-13"/>
        </w:rPr>
        <w:t xml:space="preserve"> </w:t>
      </w:r>
      <w:r w:rsidRPr="00260C07">
        <w:rPr>
          <w:rFonts w:asciiTheme="minorHAnsi" w:hAnsiTheme="minorHAnsi" w:cstheme="minorHAnsi"/>
        </w:rPr>
        <w:t>aprobación</w:t>
      </w:r>
      <w:r w:rsidRPr="00260C07">
        <w:rPr>
          <w:rFonts w:asciiTheme="minorHAnsi" w:hAnsiTheme="minorHAnsi" w:cstheme="minorHAnsi"/>
          <w:spacing w:val="-12"/>
        </w:rPr>
        <w:t xml:space="preserve"> </w:t>
      </w:r>
      <w:r w:rsidRPr="00260C07">
        <w:rPr>
          <w:rFonts w:asciiTheme="minorHAnsi" w:hAnsiTheme="minorHAnsi" w:cstheme="minorHAnsi"/>
        </w:rPr>
        <w:t>de</w:t>
      </w:r>
      <w:r w:rsidRPr="00260C07">
        <w:rPr>
          <w:rFonts w:asciiTheme="minorHAnsi" w:hAnsiTheme="minorHAnsi" w:cstheme="minorHAnsi"/>
          <w:spacing w:val="-12"/>
        </w:rPr>
        <w:t xml:space="preserve"> </w:t>
      </w:r>
      <w:r w:rsidRPr="00260C07">
        <w:rPr>
          <w:rFonts w:asciiTheme="minorHAnsi" w:hAnsiTheme="minorHAnsi" w:cstheme="minorHAnsi"/>
        </w:rPr>
        <w:t>las</w:t>
      </w:r>
      <w:r w:rsidRPr="00260C07">
        <w:rPr>
          <w:rFonts w:asciiTheme="minorHAnsi" w:hAnsiTheme="minorHAnsi" w:cstheme="minorHAnsi"/>
          <w:spacing w:val="-11"/>
        </w:rPr>
        <w:t xml:space="preserve"> </w:t>
      </w:r>
      <w:r w:rsidRPr="00260C07">
        <w:rPr>
          <w:rFonts w:asciiTheme="minorHAnsi" w:hAnsiTheme="minorHAnsi" w:cstheme="minorHAnsi"/>
        </w:rPr>
        <w:t>garantías</w:t>
      </w:r>
      <w:r w:rsidRPr="00260C07">
        <w:rPr>
          <w:rFonts w:asciiTheme="minorHAnsi" w:hAnsiTheme="minorHAnsi" w:cstheme="minorHAnsi"/>
          <w:spacing w:val="-13"/>
        </w:rPr>
        <w:t xml:space="preserve"> </w:t>
      </w:r>
      <w:r w:rsidRPr="00260C07">
        <w:rPr>
          <w:rFonts w:asciiTheme="minorHAnsi" w:hAnsiTheme="minorHAnsi" w:cstheme="minorHAnsi"/>
        </w:rPr>
        <w:t>mencionadas</w:t>
      </w:r>
      <w:r w:rsidRPr="00260C07">
        <w:rPr>
          <w:rFonts w:asciiTheme="minorHAnsi" w:hAnsiTheme="minorHAnsi" w:cstheme="minorHAnsi"/>
          <w:spacing w:val="-11"/>
        </w:rPr>
        <w:t xml:space="preserve"> </w:t>
      </w:r>
      <w:r w:rsidRPr="00260C07">
        <w:rPr>
          <w:rFonts w:asciiTheme="minorHAnsi" w:hAnsiTheme="minorHAnsi" w:cstheme="minorHAnsi"/>
        </w:rPr>
        <w:t>en</w:t>
      </w:r>
      <w:r w:rsidRPr="00260C07">
        <w:rPr>
          <w:rFonts w:asciiTheme="minorHAnsi" w:hAnsiTheme="minorHAnsi" w:cstheme="minorHAnsi"/>
          <w:spacing w:val="-11"/>
        </w:rPr>
        <w:t xml:space="preserve"> </w:t>
      </w:r>
      <w:r w:rsidRPr="00260C07">
        <w:rPr>
          <w:rFonts w:asciiTheme="minorHAnsi" w:hAnsiTheme="minorHAnsi" w:cstheme="minorHAnsi"/>
        </w:rPr>
        <w:t>esta</w:t>
      </w:r>
      <w:r w:rsidRPr="00260C07">
        <w:rPr>
          <w:rFonts w:asciiTheme="minorHAnsi" w:hAnsiTheme="minorHAnsi" w:cstheme="minorHAnsi"/>
          <w:spacing w:val="-13"/>
        </w:rPr>
        <w:t xml:space="preserve"> </w:t>
      </w:r>
      <w:r w:rsidRPr="00260C07">
        <w:rPr>
          <w:rFonts w:asciiTheme="minorHAnsi" w:hAnsiTheme="minorHAnsi" w:cstheme="minorHAnsi"/>
        </w:rPr>
        <w:t>cláusula es requisito indispensable para la suscripción del acta de inicio del presente Contrato.</w:t>
      </w:r>
    </w:p>
    <w:p w14:paraId="5B7A5C1D" w14:textId="77777777" w:rsidR="00983757" w:rsidRPr="00260C07" w:rsidRDefault="00983757" w:rsidP="00B45BFB">
      <w:pPr>
        <w:pStyle w:val="Textoindependiente"/>
        <w:spacing w:line="276" w:lineRule="auto"/>
        <w:ind w:right="-3"/>
        <w:rPr>
          <w:rFonts w:asciiTheme="minorHAnsi" w:hAnsiTheme="minorHAnsi" w:cstheme="minorHAnsi"/>
        </w:rPr>
      </w:pPr>
    </w:p>
    <w:p w14:paraId="002CAD4A" w14:textId="77777777" w:rsidR="00983757" w:rsidRPr="00260C07" w:rsidRDefault="00000000" w:rsidP="00B45BFB">
      <w:pPr>
        <w:pStyle w:val="Ttulo1"/>
        <w:spacing w:line="276" w:lineRule="auto"/>
        <w:ind w:left="282" w:right="-3"/>
        <w:jc w:val="both"/>
        <w:rPr>
          <w:rFonts w:asciiTheme="minorHAnsi" w:hAnsiTheme="minorHAnsi" w:cstheme="minorHAnsi"/>
          <w:u w:val="none"/>
        </w:rPr>
      </w:pPr>
      <w:r w:rsidRPr="00260C07">
        <w:rPr>
          <w:rFonts w:asciiTheme="minorHAnsi" w:hAnsiTheme="minorHAnsi" w:cstheme="minorHAnsi"/>
          <w:u w:val="none"/>
        </w:rPr>
        <w:t>PARÁGRAFO</w:t>
      </w:r>
      <w:r w:rsidRPr="00260C07">
        <w:rPr>
          <w:rFonts w:asciiTheme="minorHAnsi" w:hAnsiTheme="minorHAnsi" w:cstheme="minorHAnsi"/>
          <w:spacing w:val="75"/>
          <w:w w:val="150"/>
          <w:u w:val="none"/>
        </w:rPr>
        <w:t xml:space="preserve"> </w:t>
      </w:r>
      <w:r w:rsidRPr="00260C07">
        <w:rPr>
          <w:rFonts w:asciiTheme="minorHAnsi" w:hAnsiTheme="minorHAnsi" w:cstheme="minorHAnsi"/>
          <w:u w:val="none"/>
        </w:rPr>
        <w:t>TERCERO:</w:t>
      </w:r>
      <w:r w:rsidRPr="00260C07">
        <w:rPr>
          <w:rFonts w:asciiTheme="minorHAnsi" w:hAnsiTheme="minorHAnsi" w:cstheme="minorHAnsi"/>
          <w:spacing w:val="71"/>
          <w:w w:val="150"/>
          <w:u w:val="none"/>
        </w:rPr>
        <w:t xml:space="preserve"> </w:t>
      </w:r>
      <w:r w:rsidRPr="00260C07">
        <w:rPr>
          <w:rFonts w:asciiTheme="minorHAnsi" w:hAnsiTheme="minorHAnsi" w:cstheme="minorHAnsi"/>
          <w:u w:val="none"/>
        </w:rPr>
        <w:t>MANTENIMIENTO</w:t>
      </w:r>
      <w:r w:rsidRPr="00260C07">
        <w:rPr>
          <w:rFonts w:asciiTheme="minorHAnsi" w:hAnsiTheme="minorHAnsi" w:cstheme="minorHAnsi"/>
          <w:spacing w:val="75"/>
          <w:w w:val="150"/>
          <w:u w:val="none"/>
        </w:rPr>
        <w:t xml:space="preserve"> </w:t>
      </w:r>
      <w:r w:rsidRPr="00260C07">
        <w:rPr>
          <w:rFonts w:asciiTheme="minorHAnsi" w:hAnsiTheme="minorHAnsi" w:cstheme="minorHAnsi"/>
          <w:u w:val="none"/>
        </w:rPr>
        <w:t>Y</w:t>
      </w:r>
      <w:r w:rsidRPr="00260C07">
        <w:rPr>
          <w:rFonts w:asciiTheme="minorHAnsi" w:hAnsiTheme="minorHAnsi" w:cstheme="minorHAnsi"/>
          <w:spacing w:val="76"/>
          <w:w w:val="150"/>
          <w:u w:val="none"/>
        </w:rPr>
        <w:t xml:space="preserve"> </w:t>
      </w:r>
      <w:r w:rsidRPr="00260C07">
        <w:rPr>
          <w:rFonts w:asciiTheme="minorHAnsi" w:hAnsiTheme="minorHAnsi" w:cstheme="minorHAnsi"/>
          <w:u w:val="none"/>
        </w:rPr>
        <w:t>RESTABLECIMIENTO</w:t>
      </w:r>
      <w:r w:rsidRPr="00260C07">
        <w:rPr>
          <w:rFonts w:asciiTheme="minorHAnsi" w:hAnsiTheme="minorHAnsi" w:cstheme="minorHAnsi"/>
          <w:spacing w:val="74"/>
          <w:w w:val="150"/>
          <w:u w:val="none"/>
        </w:rPr>
        <w:t xml:space="preserve"> </w:t>
      </w:r>
      <w:r w:rsidRPr="00260C07">
        <w:rPr>
          <w:rFonts w:asciiTheme="minorHAnsi" w:hAnsiTheme="minorHAnsi" w:cstheme="minorHAnsi"/>
          <w:u w:val="none"/>
        </w:rPr>
        <w:t>DE</w:t>
      </w:r>
      <w:r w:rsidRPr="00260C07">
        <w:rPr>
          <w:rFonts w:asciiTheme="minorHAnsi" w:hAnsiTheme="minorHAnsi" w:cstheme="minorHAnsi"/>
          <w:spacing w:val="76"/>
          <w:w w:val="150"/>
          <w:u w:val="none"/>
        </w:rPr>
        <w:t xml:space="preserve"> </w:t>
      </w:r>
      <w:r w:rsidRPr="00260C07">
        <w:rPr>
          <w:rFonts w:asciiTheme="minorHAnsi" w:hAnsiTheme="minorHAnsi" w:cstheme="minorHAnsi"/>
          <w:u w:val="none"/>
        </w:rPr>
        <w:t>LA</w:t>
      </w:r>
      <w:r w:rsidRPr="00260C07">
        <w:rPr>
          <w:rFonts w:asciiTheme="minorHAnsi" w:hAnsiTheme="minorHAnsi" w:cstheme="minorHAnsi"/>
          <w:spacing w:val="73"/>
          <w:w w:val="150"/>
          <w:u w:val="none"/>
        </w:rPr>
        <w:t xml:space="preserve"> </w:t>
      </w:r>
      <w:r w:rsidRPr="00260C07">
        <w:rPr>
          <w:rFonts w:asciiTheme="minorHAnsi" w:hAnsiTheme="minorHAnsi" w:cstheme="minorHAnsi"/>
          <w:u w:val="none"/>
        </w:rPr>
        <w:t>GARANTÍA.</w:t>
      </w:r>
      <w:r w:rsidRPr="00260C07">
        <w:rPr>
          <w:rFonts w:asciiTheme="minorHAnsi" w:hAnsiTheme="minorHAnsi" w:cstheme="minorHAnsi"/>
          <w:spacing w:val="29"/>
          <w:u w:val="none"/>
        </w:rPr>
        <w:t xml:space="preserve">  </w:t>
      </w:r>
      <w:r w:rsidRPr="00260C07">
        <w:rPr>
          <w:rFonts w:asciiTheme="minorHAnsi" w:hAnsiTheme="minorHAnsi" w:cstheme="minorHAnsi"/>
          <w:u w:val="none"/>
        </w:rPr>
        <w:t>-</w:t>
      </w:r>
      <w:r w:rsidRPr="00260C07">
        <w:rPr>
          <w:rFonts w:asciiTheme="minorHAnsi" w:hAnsiTheme="minorHAnsi" w:cstheme="minorHAnsi"/>
          <w:spacing w:val="76"/>
          <w:w w:val="150"/>
          <w:u w:val="none"/>
        </w:rPr>
        <w:t xml:space="preserve"> </w:t>
      </w:r>
      <w:r w:rsidRPr="00260C07">
        <w:rPr>
          <w:rFonts w:asciiTheme="minorHAnsi" w:hAnsiTheme="minorHAnsi" w:cstheme="minorHAnsi"/>
          <w:spacing w:val="-5"/>
          <w:u w:val="none"/>
        </w:rPr>
        <w:t>EL</w:t>
      </w:r>
    </w:p>
    <w:p w14:paraId="4C868145" w14:textId="1779D464" w:rsidR="00983757" w:rsidRDefault="00000000" w:rsidP="00B45BFB">
      <w:pPr>
        <w:pStyle w:val="Textoindependiente"/>
        <w:spacing w:before="1" w:line="276" w:lineRule="auto"/>
        <w:ind w:left="282" w:right="-3"/>
        <w:jc w:val="both"/>
        <w:rPr>
          <w:rFonts w:asciiTheme="minorHAnsi" w:hAnsiTheme="minorHAnsi" w:cstheme="minorHAnsi"/>
        </w:rPr>
      </w:pPr>
      <w:r w:rsidRPr="00260C07">
        <w:rPr>
          <w:rFonts w:asciiTheme="minorHAnsi" w:hAnsiTheme="minorHAnsi" w:cstheme="minorHAnsi"/>
          <w:b/>
        </w:rPr>
        <w:t xml:space="preserve">CONTRATISTA </w:t>
      </w:r>
      <w:r w:rsidRPr="00260C07">
        <w:rPr>
          <w:rFonts w:asciiTheme="minorHAnsi" w:hAnsiTheme="minorHAnsi" w:cstheme="minorHAnsi"/>
        </w:rPr>
        <w:t xml:space="preserve">está obligado a restablecer el valor de la garantía cuando esta se vea reducida por razón de las reclamaciones que efectúe el </w:t>
      </w:r>
      <w:r w:rsidRPr="00260C07">
        <w:rPr>
          <w:rFonts w:asciiTheme="minorHAnsi" w:hAnsiTheme="minorHAnsi" w:cstheme="minorHAnsi"/>
          <w:b/>
        </w:rPr>
        <w:t>CONTRATANTE</w:t>
      </w:r>
      <w:r w:rsidRPr="00260C07">
        <w:rPr>
          <w:rFonts w:asciiTheme="minorHAnsi" w:hAnsiTheme="minorHAnsi" w:cstheme="minorHAnsi"/>
        </w:rPr>
        <w:t>, así como, a ampliar las garantías en los eventos de que sea necesaria la suscripción de otrosí,</w:t>
      </w:r>
      <w:r w:rsidRPr="00260C07">
        <w:rPr>
          <w:rFonts w:asciiTheme="minorHAnsi" w:hAnsiTheme="minorHAnsi" w:cstheme="minorHAnsi"/>
          <w:spacing w:val="-2"/>
        </w:rPr>
        <w:t xml:space="preserve"> </w:t>
      </w:r>
      <w:r w:rsidRPr="00260C07">
        <w:rPr>
          <w:rFonts w:asciiTheme="minorHAnsi" w:hAnsiTheme="minorHAnsi" w:cstheme="minorHAnsi"/>
        </w:rPr>
        <w:t>al presente Contrato. El no restablecimiento</w:t>
      </w:r>
      <w:r w:rsidR="00652B23">
        <w:rPr>
          <w:rFonts w:asciiTheme="minorHAnsi" w:hAnsiTheme="minorHAnsi" w:cstheme="minorHAnsi"/>
        </w:rPr>
        <w:t xml:space="preserve"> </w:t>
      </w:r>
    </w:p>
    <w:p w14:paraId="0449BDD4" w14:textId="77777777" w:rsidR="00983757" w:rsidRPr="00260C07" w:rsidRDefault="00000000" w:rsidP="00B45BFB">
      <w:pPr>
        <w:pStyle w:val="Textoindependiente"/>
        <w:spacing w:before="41" w:line="276" w:lineRule="auto"/>
        <w:ind w:left="282" w:right="-3"/>
        <w:jc w:val="both"/>
        <w:rPr>
          <w:rFonts w:asciiTheme="minorHAnsi" w:hAnsiTheme="minorHAnsi" w:cstheme="minorHAnsi"/>
          <w:b/>
        </w:rPr>
      </w:pPr>
      <w:r w:rsidRPr="00260C07">
        <w:rPr>
          <w:rFonts w:asciiTheme="minorHAnsi" w:hAnsiTheme="minorHAnsi" w:cstheme="minorHAnsi"/>
        </w:rPr>
        <w:t xml:space="preserve">de la garantía por parte del </w:t>
      </w:r>
      <w:r w:rsidRPr="00260C07">
        <w:rPr>
          <w:rFonts w:asciiTheme="minorHAnsi" w:hAnsiTheme="minorHAnsi" w:cstheme="minorHAnsi"/>
          <w:b/>
        </w:rPr>
        <w:t xml:space="preserve">CONTRATISTA </w:t>
      </w:r>
      <w:r w:rsidRPr="00260C07">
        <w:rPr>
          <w:rFonts w:asciiTheme="minorHAnsi" w:hAnsiTheme="minorHAnsi" w:cstheme="minorHAnsi"/>
        </w:rPr>
        <w:t xml:space="preserve">o su no adición o prórroga o suspensión, según el caso, constituye causal de incumplimiento del Contrato y el </w:t>
      </w:r>
      <w:r w:rsidRPr="00260C07">
        <w:rPr>
          <w:rFonts w:asciiTheme="minorHAnsi" w:hAnsiTheme="minorHAnsi" w:cstheme="minorHAnsi"/>
          <w:b/>
        </w:rPr>
        <w:t xml:space="preserve">CONTRATANTE </w:t>
      </w:r>
      <w:r w:rsidRPr="00260C07">
        <w:rPr>
          <w:rFonts w:asciiTheme="minorHAnsi" w:hAnsiTheme="minorHAnsi" w:cstheme="minorHAnsi"/>
        </w:rPr>
        <w:t xml:space="preserve">podrá dar inicio al procedimiento establecido en la Cláusula Décima Séptima o procederá con la terminación anticipada del Contrato por incumplimiento por parte del </w:t>
      </w:r>
      <w:r w:rsidRPr="00260C07">
        <w:rPr>
          <w:rFonts w:asciiTheme="minorHAnsi" w:hAnsiTheme="minorHAnsi" w:cstheme="minorHAnsi"/>
          <w:b/>
        </w:rPr>
        <w:t>CONTRATISTA</w:t>
      </w:r>
    </w:p>
    <w:p w14:paraId="1C042E9B" w14:textId="77777777" w:rsidR="00983757" w:rsidRPr="00260C07" w:rsidRDefault="00000000" w:rsidP="00B45BFB">
      <w:pPr>
        <w:pStyle w:val="Ttulo1"/>
        <w:tabs>
          <w:tab w:val="left" w:pos="1764"/>
        </w:tabs>
        <w:spacing w:before="267" w:line="276" w:lineRule="auto"/>
        <w:ind w:right="-3"/>
        <w:rPr>
          <w:rFonts w:asciiTheme="minorHAnsi" w:hAnsiTheme="minorHAnsi" w:cstheme="minorHAnsi"/>
          <w:u w:val="none"/>
        </w:rPr>
      </w:pPr>
      <w:r w:rsidRPr="00260C07">
        <w:rPr>
          <w:rFonts w:asciiTheme="minorHAnsi" w:hAnsiTheme="minorHAnsi" w:cstheme="minorHAnsi"/>
        </w:rPr>
        <w:t>CLÁUSULA</w:t>
      </w:r>
      <w:r w:rsidRPr="00260C07">
        <w:rPr>
          <w:rFonts w:asciiTheme="minorHAnsi" w:hAnsiTheme="minorHAnsi" w:cstheme="minorHAnsi"/>
          <w:spacing w:val="-8"/>
        </w:rPr>
        <w:t xml:space="preserve"> </w:t>
      </w:r>
      <w:r w:rsidRPr="00260C07">
        <w:rPr>
          <w:rFonts w:asciiTheme="minorHAnsi" w:hAnsiTheme="minorHAnsi" w:cstheme="minorHAnsi"/>
          <w:spacing w:val="-2"/>
        </w:rPr>
        <w:t>XVII.</w:t>
      </w:r>
      <w:r w:rsidRPr="00260C07">
        <w:rPr>
          <w:rFonts w:asciiTheme="minorHAnsi" w:hAnsiTheme="minorHAnsi" w:cstheme="minorHAnsi"/>
          <w:u w:val="none"/>
        </w:rPr>
        <w:tab/>
      </w:r>
      <w:r w:rsidRPr="00260C07">
        <w:rPr>
          <w:rFonts w:asciiTheme="minorHAnsi" w:hAnsiTheme="minorHAnsi" w:cstheme="minorHAnsi"/>
        </w:rPr>
        <w:t>CLÁUSULA</w:t>
      </w:r>
      <w:r w:rsidRPr="00260C07">
        <w:rPr>
          <w:rFonts w:asciiTheme="minorHAnsi" w:hAnsiTheme="minorHAnsi" w:cstheme="minorHAnsi"/>
          <w:spacing w:val="-6"/>
        </w:rPr>
        <w:t xml:space="preserve"> </w:t>
      </w:r>
      <w:r w:rsidRPr="00260C07">
        <w:rPr>
          <w:rFonts w:asciiTheme="minorHAnsi" w:hAnsiTheme="minorHAnsi" w:cstheme="minorHAnsi"/>
        </w:rPr>
        <w:t>DE</w:t>
      </w:r>
      <w:r w:rsidRPr="00260C07">
        <w:rPr>
          <w:rFonts w:asciiTheme="minorHAnsi" w:hAnsiTheme="minorHAnsi" w:cstheme="minorHAnsi"/>
          <w:spacing w:val="-6"/>
        </w:rPr>
        <w:t xml:space="preserve"> </w:t>
      </w:r>
      <w:r w:rsidRPr="00260C07">
        <w:rPr>
          <w:rFonts w:asciiTheme="minorHAnsi" w:hAnsiTheme="minorHAnsi" w:cstheme="minorHAnsi"/>
        </w:rPr>
        <w:t>APREMIOS</w:t>
      </w:r>
      <w:r w:rsidRPr="00260C07">
        <w:rPr>
          <w:rFonts w:asciiTheme="minorHAnsi" w:hAnsiTheme="minorHAnsi" w:cstheme="minorHAnsi"/>
          <w:spacing w:val="-10"/>
        </w:rPr>
        <w:t xml:space="preserve"> </w:t>
      </w:r>
      <w:r w:rsidRPr="00260C07">
        <w:rPr>
          <w:rFonts w:asciiTheme="minorHAnsi" w:hAnsiTheme="minorHAnsi" w:cstheme="minorHAnsi"/>
        </w:rPr>
        <w:t>CONMINATORIOS</w:t>
      </w:r>
      <w:r w:rsidRPr="00260C07">
        <w:rPr>
          <w:rFonts w:asciiTheme="minorHAnsi" w:hAnsiTheme="minorHAnsi" w:cstheme="minorHAnsi"/>
          <w:spacing w:val="-7"/>
        </w:rPr>
        <w:t xml:space="preserve"> </w:t>
      </w:r>
      <w:r w:rsidRPr="00260C07">
        <w:rPr>
          <w:rFonts w:asciiTheme="minorHAnsi" w:hAnsiTheme="minorHAnsi" w:cstheme="minorHAnsi"/>
          <w:spacing w:val="-2"/>
        </w:rPr>
        <w:t>CONTRACTUALES</w:t>
      </w:r>
    </w:p>
    <w:p w14:paraId="677CB9D0" w14:textId="77777777" w:rsidR="00983757" w:rsidRPr="00260C07" w:rsidRDefault="00983757" w:rsidP="00B45BFB">
      <w:pPr>
        <w:pStyle w:val="Textoindependiente"/>
        <w:spacing w:before="22" w:line="276" w:lineRule="auto"/>
        <w:ind w:right="-3"/>
        <w:rPr>
          <w:rFonts w:asciiTheme="minorHAnsi" w:hAnsiTheme="minorHAnsi" w:cstheme="minorHAnsi"/>
          <w:b/>
        </w:rPr>
      </w:pPr>
    </w:p>
    <w:p w14:paraId="36F141AC" w14:textId="77777777" w:rsidR="00983757" w:rsidRPr="00260C07" w:rsidRDefault="00000000"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rPr>
        <w:t>Con</w:t>
      </w:r>
      <w:r w:rsidRPr="00260C07">
        <w:rPr>
          <w:rFonts w:asciiTheme="minorHAnsi" w:hAnsiTheme="minorHAnsi" w:cstheme="minorHAnsi"/>
          <w:spacing w:val="-13"/>
        </w:rPr>
        <w:t xml:space="preserve"> </w:t>
      </w:r>
      <w:r w:rsidRPr="00260C07">
        <w:rPr>
          <w:rFonts w:asciiTheme="minorHAnsi" w:hAnsiTheme="minorHAnsi" w:cstheme="minorHAnsi"/>
        </w:rPr>
        <w:t>el</w:t>
      </w:r>
      <w:r w:rsidRPr="00260C07">
        <w:rPr>
          <w:rFonts w:asciiTheme="minorHAnsi" w:hAnsiTheme="minorHAnsi" w:cstheme="minorHAnsi"/>
          <w:spacing w:val="-12"/>
        </w:rPr>
        <w:t xml:space="preserve"> </w:t>
      </w:r>
      <w:r w:rsidRPr="00260C07">
        <w:rPr>
          <w:rFonts w:asciiTheme="minorHAnsi" w:hAnsiTheme="minorHAnsi" w:cstheme="minorHAnsi"/>
        </w:rPr>
        <w:t>fin</w:t>
      </w:r>
      <w:r w:rsidRPr="00260C07">
        <w:rPr>
          <w:rFonts w:asciiTheme="minorHAnsi" w:hAnsiTheme="minorHAnsi" w:cstheme="minorHAnsi"/>
          <w:spacing w:val="-13"/>
        </w:rPr>
        <w:t xml:space="preserve"> </w:t>
      </w:r>
      <w:r w:rsidRPr="00260C07">
        <w:rPr>
          <w:rFonts w:asciiTheme="minorHAnsi" w:hAnsiTheme="minorHAnsi" w:cstheme="minorHAnsi"/>
        </w:rPr>
        <w:t>de</w:t>
      </w:r>
      <w:r w:rsidRPr="00260C07">
        <w:rPr>
          <w:rFonts w:asciiTheme="minorHAnsi" w:hAnsiTheme="minorHAnsi" w:cstheme="minorHAnsi"/>
          <w:spacing w:val="-12"/>
        </w:rPr>
        <w:t xml:space="preserve"> </w:t>
      </w:r>
      <w:r w:rsidRPr="00260C07">
        <w:rPr>
          <w:rFonts w:asciiTheme="minorHAnsi" w:hAnsiTheme="minorHAnsi" w:cstheme="minorHAnsi"/>
        </w:rPr>
        <w:t>asegurar</w:t>
      </w:r>
      <w:r w:rsidRPr="00260C07">
        <w:rPr>
          <w:rFonts w:asciiTheme="minorHAnsi" w:hAnsiTheme="minorHAnsi" w:cstheme="minorHAnsi"/>
          <w:spacing w:val="-13"/>
        </w:rPr>
        <w:t xml:space="preserve"> </w:t>
      </w:r>
      <w:r w:rsidRPr="00260C07">
        <w:rPr>
          <w:rFonts w:asciiTheme="minorHAnsi" w:hAnsiTheme="minorHAnsi" w:cstheme="minorHAnsi"/>
        </w:rPr>
        <w:t>el</w:t>
      </w:r>
      <w:r w:rsidRPr="00260C07">
        <w:rPr>
          <w:rFonts w:asciiTheme="minorHAnsi" w:hAnsiTheme="minorHAnsi" w:cstheme="minorHAnsi"/>
          <w:spacing w:val="-12"/>
        </w:rPr>
        <w:t xml:space="preserve"> </w:t>
      </w:r>
      <w:r w:rsidRPr="00260C07">
        <w:rPr>
          <w:rFonts w:asciiTheme="minorHAnsi" w:hAnsiTheme="minorHAnsi" w:cstheme="minorHAnsi"/>
        </w:rPr>
        <w:t>cumplimiento</w:t>
      </w:r>
      <w:r w:rsidRPr="00260C07">
        <w:rPr>
          <w:rFonts w:asciiTheme="minorHAnsi" w:hAnsiTheme="minorHAnsi" w:cstheme="minorHAnsi"/>
          <w:spacing w:val="-13"/>
        </w:rPr>
        <w:t xml:space="preserve"> </w:t>
      </w:r>
      <w:r w:rsidRPr="00260C07">
        <w:rPr>
          <w:rFonts w:asciiTheme="minorHAnsi" w:hAnsiTheme="minorHAnsi" w:cstheme="minorHAnsi"/>
        </w:rPr>
        <w:t>de</w:t>
      </w:r>
      <w:r w:rsidRPr="00260C07">
        <w:rPr>
          <w:rFonts w:asciiTheme="minorHAnsi" w:hAnsiTheme="minorHAnsi" w:cstheme="minorHAnsi"/>
          <w:spacing w:val="-12"/>
        </w:rPr>
        <w:t xml:space="preserve"> </w:t>
      </w:r>
      <w:r w:rsidRPr="00260C07">
        <w:rPr>
          <w:rFonts w:asciiTheme="minorHAnsi" w:hAnsiTheme="minorHAnsi" w:cstheme="minorHAnsi"/>
        </w:rPr>
        <w:t>las</w:t>
      </w:r>
      <w:r w:rsidRPr="00260C07">
        <w:rPr>
          <w:rFonts w:asciiTheme="minorHAnsi" w:hAnsiTheme="minorHAnsi" w:cstheme="minorHAnsi"/>
          <w:spacing w:val="-12"/>
        </w:rPr>
        <w:t xml:space="preserve"> </w:t>
      </w:r>
      <w:r w:rsidRPr="00260C07">
        <w:rPr>
          <w:rFonts w:asciiTheme="minorHAnsi" w:hAnsiTheme="minorHAnsi" w:cstheme="minorHAnsi"/>
        </w:rPr>
        <w:t>obligaciones</w:t>
      </w:r>
      <w:r w:rsidRPr="00260C07">
        <w:rPr>
          <w:rFonts w:asciiTheme="minorHAnsi" w:hAnsiTheme="minorHAnsi" w:cstheme="minorHAnsi"/>
          <w:spacing w:val="-13"/>
        </w:rPr>
        <w:t xml:space="preserve"> </w:t>
      </w:r>
      <w:r w:rsidRPr="00260C07">
        <w:rPr>
          <w:rFonts w:asciiTheme="minorHAnsi" w:hAnsiTheme="minorHAnsi" w:cstheme="minorHAnsi"/>
        </w:rPr>
        <w:t>del</w:t>
      </w:r>
      <w:r w:rsidRPr="00260C07">
        <w:rPr>
          <w:rFonts w:asciiTheme="minorHAnsi" w:hAnsiTheme="minorHAnsi" w:cstheme="minorHAnsi"/>
          <w:spacing w:val="-12"/>
        </w:rPr>
        <w:t xml:space="preserve"> </w:t>
      </w:r>
      <w:r w:rsidRPr="00260C07">
        <w:rPr>
          <w:rFonts w:asciiTheme="minorHAnsi" w:hAnsiTheme="minorHAnsi" w:cstheme="minorHAnsi"/>
        </w:rPr>
        <w:t>presente</w:t>
      </w:r>
      <w:r w:rsidRPr="00260C07">
        <w:rPr>
          <w:rFonts w:asciiTheme="minorHAnsi" w:hAnsiTheme="minorHAnsi" w:cstheme="minorHAnsi"/>
          <w:spacing w:val="-13"/>
        </w:rPr>
        <w:t xml:space="preserve"> </w:t>
      </w:r>
      <w:r w:rsidRPr="00260C07">
        <w:rPr>
          <w:rFonts w:asciiTheme="minorHAnsi" w:hAnsiTheme="minorHAnsi" w:cstheme="minorHAnsi"/>
        </w:rPr>
        <w:t>CONTRATO,</w:t>
      </w:r>
      <w:r w:rsidRPr="00260C07">
        <w:rPr>
          <w:rFonts w:asciiTheme="minorHAnsi" w:hAnsiTheme="minorHAnsi" w:cstheme="minorHAnsi"/>
          <w:spacing w:val="-12"/>
        </w:rPr>
        <w:t xml:space="preserve"> </w:t>
      </w:r>
      <w:r w:rsidRPr="00260C07">
        <w:rPr>
          <w:rFonts w:asciiTheme="minorHAnsi" w:hAnsiTheme="minorHAnsi" w:cstheme="minorHAnsi"/>
        </w:rPr>
        <w:t>el</w:t>
      </w:r>
      <w:r w:rsidRPr="00260C07">
        <w:rPr>
          <w:rFonts w:asciiTheme="minorHAnsi" w:hAnsiTheme="minorHAnsi" w:cstheme="minorHAnsi"/>
          <w:spacing w:val="-13"/>
        </w:rPr>
        <w:t xml:space="preserve"> </w:t>
      </w:r>
      <w:r w:rsidRPr="00260C07">
        <w:rPr>
          <w:rFonts w:asciiTheme="minorHAnsi" w:hAnsiTheme="minorHAnsi" w:cstheme="minorHAnsi"/>
        </w:rPr>
        <w:t>CONTRATISTA en</w:t>
      </w:r>
      <w:r w:rsidRPr="00260C07">
        <w:rPr>
          <w:rFonts w:asciiTheme="minorHAnsi" w:hAnsiTheme="minorHAnsi" w:cstheme="minorHAnsi"/>
          <w:spacing w:val="-2"/>
        </w:rPr>
        <w:t xml:space="preserve"> </w:t>
      </w:r>
      <w:r w:rsidRPr="00260C07">
        <w:rPr>
          <w:rFonts w:asciiTheme="minorHAnsi" w:hAnsiTheme="minorHAnsi" w:cstheme="minorHAnsi"/>
        </w:rPr>
        <w:t>desarrollo</w:t>
      </w:r>
      <w:r w:rsidRPr="00260C07">
        <w:rPr>
          <w:rFonts w:asciiTheme="minorHAnsi" w:hAnsiTheme="minorHAnsi" w:cstheme="minorHAnsi"/>
          <w:spacing w:val="-4"/>
        </w:rPr>
        <w:t xml:space="preserve"> </w:t>
      </w:r>
      <w:r w:rsidRPr="00260C07">
        <w:rPr>
          <w:rFonts w:asciiTheme="minorHAnsi" w:hAnsiTheme="minorHAnsi" w:cstheme="minorHAnsi"/>
        </w:rPr>
        <w:t>del</w:t>
      </w:r>
      <w:r w:rsidRPr="00260C07">
        <w:rPr>
          <w:rFonts w:asciiTheme="minorHAnsi" w:hAnsiTheme="minorHAnsi" w:cstheme="minorHAnsi"/>
          <w:spacing w:val="-2"/>
        </w:rPr>
        <w:t xml:space="preserve"> </w:t>
      </w:r>
      <w:r w:rsidRPr="00260C07">
        <w:rPr>
          <w:rFonts w:asciiTheme="minorHAnsi" w:hAnsiTheme="minorHAnsi" w:cstheme="minorHAnsi"/>
        </w:rPr>
        <w:t>principio</w:t>
      </w:r>
      <w:r w:rsidRPr="00260C07">
        <w:rPr>
          <w:rFonts w:asciiTheme="minorHAnsi" w:hAnsiTheme="minorHAnsi" w:cstheme="minorHAnsi"/>
          <w:spacing w:val="-6"/>
        </w:rPr>
        <w:t xml:space="preserve"> </w:t>
      </w:r>
      <w:r w:rsidRPr="00260C07">
        <w:rPr>
          <w:rFonts w:asciiTheme="minorHAnsi" w:hAnsiTheme="minorHAnsi" w:cstheme="minorHAnsi"/>
        </w:rPr>
        <w:t>de</w:t>
      </w:r>
      <w:r w:rsidRPr="00260C07">
        <w:rPr>
          <w:rFonts w:asciiTheme="minorHAnsi" w:hAnsiTheme="minorHAnsi" w:cstheme="minorHAnsi"/>
          <w:spacing w:val="-2"/>
        </w:rPr>
        <w:t xml:space="preserve"> </w:t>
      </w:r>
      <w:r w:rsidRPr="00260C07">
        <w:rPr>
          <w:rFonts w:asciiTheme="minorHAnsi" w:hAnsiTheme="minorHAnsi" w:cstheme="minorHAnsi"/>
        </w:rPr>
        <w:t>la</w:t>
      </w:r>
      <w:r w:rsidRPr="00260C07">
        <w:rPr>
          <w:rFonts w:asciiTheme="minorHAnsi" w:hAnsiTheme="minorHAnsi" w:cstheme="minorHAnsi"/>
          <w:spacing w:val="-2"/>
        </w:rPr>
        <w:t xml:space="preserve"> </w:t>
      </w:r>
      <w:r w:rsidRPr="00260C07">
        <w:rPr>
          <w:rFonts w:asciiTheme="minorHAnsi" w:hAnsiTheme="minorHAnsi" w:cstheme="minorHAnsi"/>
        </w:rPr>
        <w:t>autonomía</w:t>
      </w:r>
      <w:r w:rsidRPr="00260C07">
        <w:rPr>
          <w:rFonts w:asciiTheme="minorHAnsi" w:hAnsiTheme="minorHAnsi" w:cstheme="minorHAnsi"/>
          <w:spacing w:val="-2"/>
        </w:rPr>
        <w:t xml:space="preserve"> </w:t>
      </w:r>
      <w:r w:rsidRPr="00260C07">
        <w:rPr>
          <w:rFonts w:asciiTheme="minorHAnsi" w:hAnsiTheme="minorHAnsi" w:cstheme="minorHAnsi"/>
        </w:rPr>
        <w:t>de</w:t>
      </w:r>
      <w:r w:rsidRPr="00260C07">
        <w:rPr>
          <w:rFonts w:asciiTheme="minorHAnsi" w:hAnsiTheme="minorHAnsi" w:cstheme="minorHAnsi"/>
          <w:spacing w:val="-2"/>
        </w:rPr>
        <w:t xml:space="preserve"> </w:t>
      </w:r>
      <w:r w:rsidRPr="00260C07">
        <w:rPr>
          <w:rFonts w:asciiTheme="minorHAnsi" w:hAnsiTheme="minorHAnsi" w:cstheme="minorHAnsi"/>
        </w:rPr>
        <w:t>la</w:t>
      </w:r>
      <w:r w:rsidRPr="00260C07">
        <w:rPr>
          <w:rFonts w:asciiTheme="minorHAnsi" w:hAnsiTheme="minorHAnsi" w:cstheme="minorHAnsi"/>
          <w:spacing w:val="-5"/>
        </w:rPr>
        <w:t xml:space="preserve"> </w:t>
      </w:r>
      <w:r w:rsidRPr="00260C07">
        <w:rPr>
          <w:rFonts w:asciiTheme="minorHAnsi" w:hAnsiTheme="minorHAnsi" w:cstheme="minorHAnsi"/>
        </w:rPr>
        <w:t>voluntad</w:t>
      </w:r>
      <w:r w:rsidRPr="00260C07">
        <w:rPr>
          <w:rFonts w:asciiTheme="minorHAnsi" w:hAnsiTheme="minorHAnsi" w:cstheme="minorHAnsi"/>
          <w:spacing w:val="-2"/>
        </w:rPr>
        <w:t xml:space="preserve"> </w:t>
      </w:r>
      <w:r w:rsidRPr="00260C07">
        <w:rPr>
          <w:rFonts w:asciiTheme="minorHAnsi" w:hAnsiTheme="minorHAnsi" w:cstheme="minorHAnsi"/>
        </w:rPr>
        <w:t>privada</w:t>
      </w:r>
      <w:r w:rsidRPr="00260C07">
        <w:rPr>
          <w:rFonts w:asciiTheme="minorHAnsi" w:hAnsiTheme="minorHAnsi" w:cstheme="minorHAnsi"/>
          <w:spacing w:val="-3"/>
        </w:rPr>
        <w:t xml:space="preserve"> </w:t>
      </w:r>
      <w:r w:rsidRPr="00260C07">
        <w:rPr>
          <w:rFonts w:asciiTheme="minorHAnsi" w:hAnsiTheme="minorHAnsi" w:cstheme="minorHAnsi"/>
        </w:rPr>
        <w:t>ejercida</w:t>
      </w:r>
      <w:r w:rsidRPr="00260C07">
        <w:rPr>
          <w:rFonts w:asciiTheme="minorHAnsi" w:hAnsiTheme="minorHAnsi" w:cstheme="minorHAnsi"/>
          <w:spacing w:val="-4"/>
        </w:rPr>
        <w:t xml:space="preserve"> </w:t>
      </w:r>
      <w:r w:rsidRPr="00260C07">
        <w:rPr>
          <w:rFonts w:asciiTheme="minorHAnsi" w:hAnsiTheme="minorHAnsi" w:cstheme="minorHAnsi"/>
        </w:rPr>
        <w:t>mediante</w:t>
      </w:r>
      <w:r w:rsidRPr="00260C07">
        <w:rPr>
          <w:rFonts w:asciiTheme="minorHAnsi" w:hAnsiTheme="minorHAnsi" w:cstheme="minorHAnsi"/>
          <w:spacing w:val="-2"/>
        </w:rPr>
        <w:t xml:space="preserve"> </w:t>
      </w:r>
      <w:r w:rsidRPr="00260C07">
        <w:rPr>
          <w:rFonts w:asciiTheme="minorHAnsi" w:hAnsiTheme="minorHAnsi" w:cstheme="minorHAnsi"/>
        </w:rPr>
        <w:t>la</w:t>
      </w:r>
      <w:r w:rsidRPr="00260C07">
        <w:rPr>
          <w:rFonts w:asciiTheme="minorHAnsi" w:hAnsiTheme="minorHAnsi" w:cstheme="minorHAnsi"/>
          <w:spacing w:val="-2"/>
        </w:rPr>
        <w:t xml:space="preserve"> </w:t>
      </w:r>
      <w:r w:rsidRPr="00260C07">
        <w:rPr>
          <w:rFonts w:asciiTheme="minorHAnsi" w:hAnsiTheme="minorHAnsi" w:cstheme="minorHAnsi"/>
        </w:rPr>
        <w:t>celebración de</w:t>
      </w:r>
      <w:r w:rsidRPr="00260C07">
        <w:rPr>
          <w:rFonts w:asciiTheme="minorHAnsi" w:hAnsiTheme="minorHAnsi" w:cstheme="minorHAnsi"/>
          <w:spacing w:val="-13"/>
        </w:rPr>
        <w:t xml:space="preserve"> </w:t>
      </w:r>
      <w:r w:rsidRPr="00260C07">
        <w:rPr>
          <w:rFonts w:asciiTheme="minorHAnsi" w:hAnsiTheme="minorHAnsi" w:cstheme="minorHAnsi"/>
        </w:rPr>
        <w:t>este</w:t>
      </w:r>
      <w:r w:rsidRPr="00260C07">
        <w:rPr>
          <w:rFonts w:asciiTheme="minorHAnsi" w:hAnsiTheme="minorHAnsi" w:cstheme="minorHAnsi"/>
          <w:spacing w:val="-11"/>
        </w:rPr>
        <w:t xml:space="preserve"> </w:t>
      </w:r>
      <w:r w:rsidRPr="00260C07">
        <w:rPr>
          <w:rFonts w:asciiTheme="minorHAnsi" w:hAnsiTheme="minorHAnsi" w:cstheme="minorHAnsi"/>
        </w:rPr>
        <w:t>CONTRATO,</w:t>
      </w:r>
      <w:r w:rsidRPr="00260C07">
        <w:rPr>
          <w:rFonts w:asciiTheme="minorHAnsi" w:hAnsiTheme="minorHAnsi" w:cstheme="minorHAnsi"/>
          <w:spacing w:val="-11"/>
        </w:rPr>
        <w:t xml:space="preserve"> </w:t>
      </w:r>
      <w:r w:rsidRPr="00260C07">
        <w:rPr>
          <w:rFonts w:asciiTheme="minorHAnsi" w:hAnsiTheme="minorHAnsi" w:cstheme="minorHAnsi"/>
        </w:rPr>
        <w:t>se</w:t>
      </w:r>
      <w:r w:rsidRPr="00260C07">
        <w:rPr>
          <w:rFonts w:asciiTheme="minorHAnsi" w:hAnsiTheme="minorHAnsi" w:cstheme="minorHAnsi"/>
          <w:spacing w:val="-13"/>
        </w:rPr>
        <w:t xml:space="preserve"> </w:t>
      </w:r>
      <w:r w:rsidRPr="00260C07">
        <w:rPr>
          <w:rFonts w:asciiTheme="minorHAnsi" w:hAnsiTheme="minorHAnsi" w:cstheme="minorHAnsi"/>
        </w:rPr>
        <w:t>sujeta,</w:t>
      </w:r>
      <w:r w:rsidRPr="00260C07">
        <w:rPr>
          <w:rFonts w:asciiTheme="minorHAnsi" w:hAnsiTheme="minorHAnsi" w:cstheme="minorHAnsi"/>
          <w:spacing w:val="-10"/>
        </w:rPr>
        <w:t xml:space="preserve"> </w:t>
      </w:r>
      <w:r w:rsidRPr="00260C07">
        <w:rPr>
          <w:rFonts w:asciiTheme="minorHAnsi" w:hAnsiTheme="minorHAnsi" w:cstheme="minorHAnsi"/>
        </w:rPr>
        <w:t>acepta</w:t>
      </w:r>
      <w:r w:rsidRPr="00260C07">
        <w:rPr>
          <w:rFonts w:asciiTheme="minorHAnsi" w:hAnsiTheme="minorHAnsi" w:cstheme="minorHAnsi"/>
          <w:spacing w:val="-13"/>
        </w:rPr>
        <w:t xml:space="preserve"> </w:t>
      </w:r>
      <w:r w:rsidRPr="00260C07">
        <w:rPr>
          <w:rFonts w:asciiTheme="minorHAnsi" w:hAnsiTheme="minorHAnsi" w:cstheme="minorHAnsi"/>
        </w:rPr>
        <w:t>y</w:t>
      </w:r>
      <w:r w:rsidRPr="00260C07">
        <w:rPr>
          <w:rFonts w:asciiTheme="minorHAnsi" w:hAnsiTheme="minorHAnsi" w:cstheme="minorHAnsi"/>
          <w:spacing w:val="-10"/>
        </w:rPr>
        <w:t xml:space="preserve"> </w:t>
      </w:r>
      <w:r w:rsidRPr="00260C07">
        <w:rPr>
          <w:rFonts w:asciiTheme="minorHAnsi" w:hAnsiTheme="minorHAnsi" w:cstheme="minorHAnsi"/>
        </w:rPr>
        <w:t>autoriza,</w:t>
      </w:r>
      <w:r w:rsidRPr="00260C07">
        <w:rPr>
          <w:rFonts w:asciiTheme="minorHAnsi" w:hAnsiTheme="minorHAnsi" w:cstheme="minorHAnsi"/>
          <w:spacing w:val="-11"/>
        </w:rPr>
        <w:t xml:space="preserve"> </w:t>
      </w:r>
      <w:r w:rsidRPr="00260C07">
        <w:rPr>
          <w:rFonts w:asciiTheme="minorHAnsi" w:hAnsiTheme="minorHAnsi" w:cstheme="minorHAnsi"/>
        </w:rPr>
        <w:t>que</w:t>
      </w:r>
      <w:r w:rsidRPr="00260C07">
        <w:rPr>
          <w:rFonts w:asciiTheme="minorHAnsi" w:hAnsiTheme="minorHAnsi" w:cstheme="minorHAnsi"/>
          <w:spacing w:val="-11"/>
        </w:rPr>
        <w:t xml:space="preserve"> </w:t>
      </w:r>
      <w:r w:rsidRPr="00260C07">
        <w:rPr>
          <w:rFonts w:asciiTheme="minorHAnsi" w:hAnsiTheme="minorHAnsi" w:cstheme="minorHAnsi"/>
        </w:rPr>
        <w:t>en</w:t>
      </w:r>
      <w:r w:rsidRPr="00260C07">
        <w:rPr>
          <w:rFonts w:asciiTheme="minorHAnsi" w:hAnsiTheme="minorHAnsi" w:cstheme="minorHAnsi"/>
          <w:spacing w:val="-12"/>
        </w:rPr>
        <w:t xml:space="preserve"> </w:t>
      </w:r>
      <w:r w:rsidRPr="00260C07">
        <w:rPr>
          <w:rFonts w:asciiTheme="minorHAnsi" w:hAnsiTheme="minorHAnsi" w:cstheme="minorHAnsi"/>
        </w:rPr>
        <w:t>caso</w:t>
      </w:r>
      <w:r w:rsidRPr="00260C07">
        <w:rPr>
          <w:rFonts w:asciiTheme="minorHAnsi" w:hAnsiTheme="minorHAnsi" w:cstheme="minorHAnsi"/>
          <w:spacing w:val="-10"/>
        </w:rPr>
        <w:t xml:space="preserve"> </w:t>
      </w:r>
      <w:r w:rsidRPr="00260C07">
        <w:rPr>
          <w:rFonts w:asciiTheme="minorHAnsi" w:hAnsiTheme="minorHAnsi" w:cstheme="minorHAnsi"/>
        </w:rPr>
        <w:t>de</w:t>
      </w:r>
      <w:r w:rsidRPr="00260C07">
        <w:rPr>
          <w:rFonts w:asciiTheme="minorHAnsi" w:hAnsiTheme="minorHAnsi" w:cstheme="minorHAnsi"/>
          <w:spacing w:val="-11"/>
        </w:rPr>
        <w:t xml:space="preserve"> </w:t>
      </w:r>
      <w:r w:rsidRPr="00260C07">
        <w:rPr>
          <w:rFonts w:asciiTheme="minorHAnsi" w:hAnsiTheme="minorHAnsi" w:cstheme="minorHAnsi"/>
        </w:rPr>
        <w:t>falta</w:t>
      </w:r>
      <w:r w:rsidRPr="00260C07">
        <w:rPr>
          <w:rFonts w:asciiTheme="minorHAnsi" w:hAnsiTheme="minorHAnsi" w:cstheme="minorHAnsi"/>
          <w:spacing w:val="-12"/>
        </w:rPr>
        <w:t xml:space="preserve"> </w:t>
      </w:r>
      <w:r w:rsidRPr="00260C07">
        <w:rPr>
          <w:rFonts w:asciiTheme="minorHAnsi" w:hAnsiTheme="minorHAnsi" w:cstheme="minorHAnsi"/>
        </w:rPr>
        <w:t>de</w:t>
      </w:r>
      <w:r w:rsidRPr="00260C07">
        <w:rPr>
          <w:rFonts w:asciiTheme="minorHAnsi" w:hAnsiTheme="minorHAnsi" w:cstheme="minorHAnsi"/>
          <w:spacing w:val="-11"/>
        </w:rPr>
        <w:t xml:space="preserve"> </w:t>
      </w:r>
      <w:r w:rsidRPr="00260C07">
        <w:rPr>
          <w:rFonts w:asciiTheme="minorHAnsi" w:hAnsiTheme="minorHAnsi" w:cstheme="minorHAnsi"/>
        </w:rPr>
        <w:t>cumplimiento</w:t>
      </w:r>
      <w:r w:rsidRPr="00260C07">
        <w:rPr>
          <w:rFonts w:asciiTheme="minorHAnsi" w:hAnsiTheme="minorHAnsi" w:cstheme="minorHAnsi"/>
          <w:spacing w:val="-10"/>
        </w:rPr>
        <w:t xml:space="preserve"> </w:t>
      </w:r>
      <w:r w:rsidRPr="00260C07">
        <w:rPr>
          <w:rFonts w:asciiTheme="minorHAnsi" w:hAnsiTheme="minorHAnsi" w:cstheme="minorHAnsi"/>
        </w:rPr>
        <w:t>total</w:t>
      </w:r>
      <w:r w:rsidRPr="00260C07">
        <w:rPr>
          <w:rFonts w:asciiTheme="minorHAnsi" w:hAnsiTheme="minorHAnsi" w:cstheme="minorHAnsi"/>
          <w:spacing w:val="-13"/>
        </w:rPr>
        <w:t xml:space="preserve"> </w:t>
      </w:r>
      <w:r w:rsidRPr="00260C07">
        <w:rPr>
          <w:rFonts w:asciiTheme="minorHAnsi" w:hAnsiTheme="minorHAnsi" w:cstheme="minorHAnsi"/>
        </w:rPr>
        <w:t>o</w:t>
      </w:r>
      <w:r w:rsidRPr="00260C07">
        <w:rPr>
          <w:rFonts w:asciiTheme="minorHAnsi" w:hAnsiTheme="minorHAnsi" w:cstheme="minorHAnsi"/>
          <w:spacing w:val="-10"/>
        </w:rPr>
        <w:t xml:space="preserve"> </w:t>
      </w:r>
      <w:r w:rsidRPr="00260C07">
        <w:rPr>
          <w:rFonts w:asciiTheme="minorHAnsi" w:hAnsiTheme="minorHAnsi" w:cstheme="minorHAnsi"/>
        </w:rPr>
        <w:t>parcial de las obligaciones a su cargo previstas contractualmente, EL CONTRATANTE a título de apremio conminatorio, adelante las acciones pertinentes para el cobro y reconocimiento efectivo del valor que se adeude por este concepto, lo cual incluye, sin limitarse a ello, la deducción de los saldos a favor del CONTRATISTA o de cualquier suma que le fuere adeudada por éste, por un valor equivalente de hasta el 1.0 % del valor total del CONTRATO.</w:t>
      </w:r>
    </w:p>
    <w:p w14:paraId="6071268B" w14:textId="77777777" w:rsidR="00983757" w:rsidRPr="00260C07" w:rsidRDefault="00983757" w:rsidP="00B45BFB">
      <w:pPr>
        <w:pStyle w:val="Textoindependiente"/>
        <w:spacing w:before="1" w:line="276" w:lineRule="auto"/>
        <w:ind w:right="-3"/>
        <w:rPr>
          <w:rFonts w:asciiTheme="minorHAnsi" w:hAnsiTheme="minorHAnsi" w:cstheme="minorHAnsi"/>
        </w:rPr>
      </w:pPr>
    </w:p>
    <w:p w14:paraId="6FE09223" w14:textId="77777777" w:rsidR="00983757" w:rsidRPr="00260C07" w:rsidRDefault="00000000"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rPr>
        <w:t>El apremio procede en los casos de falta de cumplimiento total o parcial de las obligaciones contractuales</w:t>
      </w:r>
      <w:r w:rsidRPr="00260C07">
        <w:rPr>
          <w:rFonts w:asciiTheme="minorHAnsi" w:hAnsiTheme="minorHAnsi" w:cstheme="minorHAnsi"/>
          <w:spacing w:val="-7"/>
        </w:rPr>
        <w:t xml:space="preserve"> </w:t>
      </w:r>
      <w:r w:rsidRPr="00260C07">
        <w:rPr>
          <w:rFonts w:asciiTheme="minorHAnsi" w:hAnsiTheme="minorHAnsi" w:cstheme="minorHAnsi"/>
        </w:rPr>
        <w:t>pactadas,</w:t>
      </w:r>
      <w:r w:rsidRPr="00260C07">
        <w:rPr>
          <w:rFonts w:asciiTheme="minorHAnsi" w:hAnsiTheme="minorHAnsi" w:cstheme="minorHAnsi"/>
          <w:spacing w:val="-8"/>
        </w:rPr>
        <w:t xml:space="preserve"> </w:t>
      </w:r>
      <w:r w:rsidRPr="00260C07">
        <w:rPr>
          <w:rFonts w:asciiTheme="minorHAnsi" w:hAnsiTheme="minorHAnsi" w:cstheme="minorHAnsi"/>
        </w:rPr>
        <w:t>en</w:t>
      </w:r>
      <w:r w:rsidRPr="00260C07">
        <w:rPr>
          <w:rFonts w:asciiTheme="minorHAnsi" w:hAnsiTheme="minorHAnsi" w:cstheme="minorHAnsi"/>
          <w:spacing w:val="-10"/>
        </w:rPr>
        <w:t xml:space="preserve"> </w:t>
      </w:r>
      <w:r w:rsidRPr="00260C07">
        <w:rPr>
          <w:rFonts w:asciiTheme="minorHAnsi" w:hAnsiTheme="minorHAnsi" w:cstheme="minorHAnsi"/>
        </w:rPr>
        <w:t>los</w:t>
      </w:r>
      <w:r w:rsidRPr="00260C07">
        <w:rPr>
          <w:rFonts w:asciiTheme="minorHAnsi" w:hAnsiTheme="minorHAnsi" w:cstheme="minorHAnsi"/>
          <w:spacing w:val="-8"/>
        </w:rPr>
        <w:t xml:space="preserve"> </w:t>
      </w:r>
      <w:r w:rsidRPr="00260C07">
        <w:rPr>
          <w:rFonts w:asciiTheme="minorHAnsi" w:hAnsiTheme="minorHAnsi" w:cstheme="minorHAnsi"/>
        </w:rPr>
        <w:t>eventos</w:t>
      </w:r>
      <w:r w:rsidRPr="00260C07">
        <w:rPr>
          <w:rFonts w:asciiTheme="minorHAnsi" w:hAnsiTheme="minorHAnsi" w:cstheme="minorHAnsi"/>
          <w:spacing w:val="-5"/>
        </w:rPr>
        <w:t xml:space="preserve"> </w:t>
      </w:r>
      <w:r w:rsidRPr="00260C07">
        <w:rPr>
          <w:rFonts w:asciiTheme="minorHAnsi" w:hAnsiTheme="minorHAnsi" w:cstheme="minorHAnsi"/>
        </w:rPr>
        <w:t>de</w:t>
      </w:r>
      <w:r w:rsidRPr="00260C07">
        <w:rPr>
          <w:rFonts w:asciiTheme="minorHAnsi" w:hAnsiTheme="minorHAnsi" w:cstheme="minorHAnsi"/>
          <w:spacing w:val="-7"/>
        </w:rPr>
        <w:t xml:space="preserve"> </w:t>
      </w:r>
      <w:r w:rsidRPr="00260C07">
        <w:rPr>
          <w:rFonts w:asciiTheme="minorHAnsi" w:hAnsiTheme="minorHAnsi" w:cstheme="minorHAnsi"/>
        </w:rPr>
        <w:t>entrega</w:t>
      </w:r>
      <w:r w:rsidRPr="00260C07">
        <w:rPr>
          <w:rFonts w:asciiTheme="minorHAnsi" w:hAnsiTheme="minorHAnsi" w:cstheme="minorHAnsi"/>
          <w:spacing w:val="-6"/>
        </w:rPr>
        <w:t xml:space="preserve"> </w:t>
      </w:r>
      <w:r w:rsidRPr="00260C07">
        <w:rPr>
          <w:rFonts w:asciiTheme="minorHAnsi" w:hAnsiTheme="minorHAnsi" w:cstheme="minorHAnsi"/>
        </w:rPr>
        <w:t>de</w:t>
      </w:r>
      <w:r w:rsidRPr="00260C07">
        <w:rPr>
          <w:rFonts w:asciiTheme="minorHAnsi" w:hAnsiTheme="minorHAnsi" w:cstheme="minorHAnsi"/>
          <w:spacing w:val="-5"/>
        </w:rPr>
        <w:t xml:space="preserve"> </w:t>
      </w:r>
      <w:r w:rsidRPr="00260C07">
        <w:rPr>
          <w:rFonts w:asciiTheme="minorHAnsi" w:hAnsiTheme="minorHAnsi" w:cstheme="minorHAnsi"/>
        </w:rPr>
        <w:t>actividades</w:t>
      </w:r>
      <w:r w:rsidRPr="00260C07">
        <w:rPr>
          <w:rFonts w:asciiTheme="minorHAnsi" w:hAnsiTheme="minorHAnsi" w:cstheme="minorHAnsi"/>
          <w:spacing w:val="-7"/>
        </w:rPr>
        <w:t xml:space="preserve"> </w:t>
      </w:r>
      <w:r w:rsidRPr="00260C07">
        <w:rPr>
          <w:rFonts w:asciiTheme="minorHAnsi" w:hAnsiTheme="minorHAnsi" w:cstheme="minorHAnsi"/>
        </w:rPr>
        <w:t>no</w:t>
      </w:r>
      <w:r w:rsidRPr="00260C07">
        <w:rPr>
          <w:rFonts w:asciiTheme="minorHAnsi" w:hAnsiTheme="minorHAnsi" w:cstheme="minorHAnsi"/>
          <w:spacing w:val="-6"/>
        </w:rPr>
        <w:t xml:space="preserve"> </w:t>
      </w:r>
      <w:r w:rsidRPr="00260C07">
        <w:rPr>
          <w:rFonts w:asciiTheme="minorHAnsi" w:hAnsiTheme="minorHAnsi" w:cstheme="minorHAnsi"/>
        </w:rPr>
        <w:t>ajustados</w:t>
      </w:r>
      <w:r w:rsidRPr="00260C07">
        <w:rPr>
          <w:rFonts w:asciiTheme="minorHAnsi" w:hAnsiTheme="minorHAnsi" w:cstheme="minorHAnsi"/>
          <w:spacing w:val="-8"/>
        </w:rPr>
        <w:t xml:space="preserve"> </w:t>
      </w:r>
      <w:r w:rsidRPr="00260C07">
        <w:rPr>
          <w:rFonts w:asciiTheme="minorHAnsi" w:hAnsiTheme="minorHAnsi" w:cstheme="minorHAnsi"/>
        </w:rPr>
        <w:t>a</w:t>
      </w:r>
      <w:r w:rsidRPr="00260C07">
        <w:rPr>
          <w:rFonts w:asciiTheme="minorHAnsi" w:hAnsiTheme="minorHAnsi" w:cstheme="minorHAnsi"/>
          <w:spacing w:val="-5"/>
        </w:rPr>
        <w:t xml:space="preserve"> </w:t>
      </w:r>
      <w:r w:rsidRPr="00260C07">
        <w:rPr>
          <w:rFonts w:asciiTheme="minorHAnsi" w:hAnsiTheme="minorHAnsi" w:cstheme="minorHAnsi"/>
        </w:rPr>
        <w:t>los</w:t>
      </w:r>
      <w:r w:rsidRPr="00260C07">
        <w:rPr>
          <w:rFonts w:asciiTheme="minorHAnsi" w:hAnsiTheme="minorHAnsi" w:cstheme="minorHAnsi"/>
          <w:spacing w:val="-5"/>
        </w:rPr>
        <w:t xml:space="preserve"> </w:t>
      </w:r>
      <w:r w:rsidRPr="00260C07">
        <w:rPr>
          <w:rFonts w:asciiTheme="minorHAnsi" w:hAnsiTheme="minorHAnsi" w:cstheme="minorHAnsi"/>
        </w:rPr>
        <w:t>requerimientos o especificaciones establecidos en el Contrato o en los documentos del mismo; o se realice o ejecuten de manera diferente a la contratada o por fuera de los plazos o términos previstos en el contrato o en la ley, según sea el caso.</w:t>
      </w:r>
    </w:p>
    <w:p w14:paraId="15533B48" w14:textId="77777777" w:rsidR="00983757" w:rsidRPr="00260C07" w:rsidRDefault="00000000" w:rsidP="00B45BFB">
      <w:pPr>
        <w:pStyle w:val="Textoindependiente"/>
        <w:spacing w:before="268" w:line="276" w:lineRule="auto"/>
        <w:ind w:left="282" w:right="-3"/>
        <w:jc w:val="both"/>
        <w:rPr>
          <w:rFonts w:asciiTheme="minorHAnsi" w:hAnsiTheme="minorHAnsi" w:cstheme="minorHAnsi"/>
        </w:rPr>
      </w:pPr>
      <w:r w:rsidRPr="00260C07">
        <w:rPr>
          <w:rFonts w:asciiTheme="minorHAnsi" w:hAnsiTheme="minorHAnsi" w:cstheme="minorHAnsi"/>
        </w:rPr>
        <w:t>La deducción se hará efectiva con cargo a los saldos pendientes por facturar o hasta el saldo final. Para los efectos de la presente cláusula se surtirá el siguiente procedimiento:</w:t>
      </w:r>
    </w:p>
    <w:p w14:paraId="351608A8" w14:textId="77777777" w:rsidR="00983757" w:rsidRPr="00260C07" w:rsidRDefault="00983757" w:rsidP="00B45BFB">
      <w:pPr>
        <w:pStyle w:val="Textoindependiente"/>
        <w:spacing w:line="276" w:lineRule="auto"/>
        <w:ind w:right="-3"/>
        <w:rPr>
          <w:rFonts w:asciiTheme="minorHAnsi" w:hAnsiTheme="minorHAnsi" w:cstheme="minorHAnsi"/>
        </w:rPr>
      </w:pPr>
    </w:p>
    <w:p w14:paraId="2956E428" w14:textId="77777777" w:rsidR="00983757" w:rsidRPr="00260C07" w:rsidRDefault="00000000" w:rsidP="00B45BFB">
      <w:pPr>
        <w:pStyle w:val="Prrafodelista"/>
        <w:numPr>
          <w:ilvl w:val="0"/>
          <w:numId w:val="9"/>
        </w:numPr>
        <w:tabs>
          <w:tab w:val="left" w:pos="999"/>
          <w:tab w:val="left" w:pos="1001"/>
        </w:tabs>
        <w:spacing w:before="1" w:line="276" w:lineRule="auto"/>
        <w:ind w:left="1001" w:right="-3"/>
        <w:jc w:val="both"/>
        <w:rPr>
          <w:rFonts w:asciiTheme="minorHAnsi" w:hAnsiTheme="minorHAnsi" w:cstheme="minorHAnsi"/>
        </w:rPr>
      </w:pPr>
      <w:r w:rsidRPr="00260C07">
        <w:rPr>
          <w:rFonts w:asciiTheme="minorHAnsi" w:hAnsiTheme="minorHAnsi" w:cstheme="minorHAnsi"/>
        </w:rPr>
        <w:t>El Supervisor del CONTRATO comunicará por escrito al CONTRATISTA de la falta de cumplimiento de la obligación contractual, precisando su contenido y alcance.</w:t>
      </w:r>
    </w:p>
    <w:p w14:paraId="057BA52E" w14:textId="77777777" w:rsidR="00983757" w:rsidRPr="00260C07" w:rsidRDefault="00983757" w:rsidP="00B45BFB">
      <w:pPr>
        <w:pStyle w:val="Textoindependiente"/>
        <w:spacing w:before="22" w:line="276" w:lineRule="auto"/>
        <w:ind w:right="-3"/>
        <w:rPr>
          <w:rFonts w:asciiTheme="minorHAnsi" w:hAnsiTheme="minorHAnsi" w:cstheme="minorHAnsi"/>
        </w:rPr>
      </w:pPr>
    </w:p>
    <w:p w14:paraId="737C9699" w14:textId="77777777" w:rsidR="00983757" w:rsidRPr="00260C07" w:rsidRDefault="00000000" w:rsidP="00B45BFB">
      <w:pPr>
        <w:pStyle w:val="Prrafodelista"/>
        <w:numPr>
          <w:ilvl w:val="0"/>
          <w:numId w:val="9"/>
        </w:numPr>
        <w:tabs>
          <w:tab w:val="left" w:pos="999"/>
          <w:tab w:val="left" w:pos="1001"/>
        </w:tabs>
        <w:spacing w:line="276" w:lineRule="auto"/>
        <w:ind w:left="1001" w:right="-3" w:hanging="516"/>
        <w:jc w:val="both"/>
        <w:rPr>
          <w:rFonts w:asciiTheme="minorHAnsi" w:hAnsiTheme="minorHAnsi" w:cstheme="minorHAnsi"/>
        </w:rPr>
      </w:pPr>
      <w:r w:rsidRPr="00260C07">
        <w:rPr>
          <w:rFonts w:asciiTheme="minorHAnsi" w:hAnsiTheme="minorHAnsi" w:cstheme="minorHAnsi"/>
        </w:rPr>
        <w:t>Recibida la comunicación, dentro de los tres (3) días hábiles siguientes, el CONTRATISTA podrá responderla y ejercer su derecho de réplica y contradicción, así como presentar los documentos de prueba que considere necesarios para el ejercicio del mismo.</w:t>
      </w:r>
    </w:p>
    <w:p w14:paraId="0DAA50F7" w14:textId="77777777" w:rsidR="00983757" w:rsidRPr="00260C07" w:rsidRDefault="00000000" w:rsidP="00B45BFB">
      <w:pPr>
        <w:pStyle w:val="Prrafodelista"/>
        <w:numPr>
          <w:ilvl w:val="0"/>
          <w:numId w:val="9"/>
        </w:numPr>
        <w:tabs>
          <w:tab w:val="left" w:pos="997"/>
          <w:tab w:val="left" w:pos="1001"/>
        </w:tabs>
        <w:spacing w:before="267" w:line="276" w:lineRule="auto"/>
        <w:ind w:left="1001" w:right="-3" w:hanging="567"/>
        <w:jc w:val="both"/>
        <w:rPr>
          <w:rFonts w:asciiTheme="minorHAnsi" w:hAnsiTheme="minorHAnsi" w:cstheme="minorHAnsi"/>
        </w:rPr>
      </w:pPr>
      <w:r w:rsidRPr="00260C07">
        <w:rPr>
          <w:rFonts w:asciiTheme="minorHAnsi" w:hAnsiTheme="minorHAnsi" w:cstheme="minorHAnsi"/>
        </w:rPr>
        <w:t>EL</w:t>
      </w:r>
      <w:r w:rsidRPr="00260C07">
        <w:rPr>
          <w:rFonts w:asciiTheme="minorHAnsi" w:hAnsiTheme="minorHAnsi" w:cstheme="minorHAnsi"/>
          <w:spacing w:val="-9"/>
        </w:rPr>
        <w:t xml:space="preserve"> </w:t>
      </w:r>
      <w:r w:rsidRPr="00260C07">
        <w:rPr>
          <w:rFonts w:asciiTheme="minorHAnsi" w:hAnsiTheme="minorHAnsi" w:cstheme="minorHAnsi"/>
        </w:rPr>
        <w:t>Supervisor</w:t>
      </w:r>
      <w:r w:rsidRPr="00260C07">
        <w:rPr>
          <w:rFonts w:asciiTheme="minorHAnsi" w:hAnsiTheme="minorHAnsi" w:cstheme="minorHAnsi"/>
          <w:spacing w:val="-13"/>
        </w:rPr>
        <w:t xml:space="preserve"> </w:t>
      </w:r>
      <w:r w:rsidRPr="00260C07">
        <w:rPr>
          <w:rFonts w:asciiTheme="minorHAnsi" w:hAnsiTheme="minorHAnsi" w:cstheme="minorHAnsi"/>
        </w:rPr>
        <w:t>del</w:t>
      </w:r>
      <w:r w:rsidRPr="00260C07">
        <w:rPr>
          <w:rFonts w:asciiTheme="minorHAnsi" w:hAnsiTheme="minorHAnsi" w:cstheme="minorHAnsi"/>
          <w:spacing w:val="-9"/>
        </w:rPr>
        <w:t xml:space="preserve"> </w:t>
      </w:r>
      <w:r w:rsidRPr="00260C07">
        <w:rPr>
          <w:rFonts w:asciiTheme="minorHAnsi" w:hAnsiTheme="minorHAnsi" w:cstheme="minorHAnsi"/>
        </w:rPr>
        <w:t>CONTRATO</w:t>
      </w:r>
      <w:r w:rsidRPr="00260C07">
        <w:rPr>
          <w:rFonts w:asciiTheme="minorHAnsi" w:hAnsiTheme="minorHAnsi" w:cstheme="minorHAnsi"/>
          <w:spacing w:val="-10"/>
        </w:rPr>
        <w:t xml:space="preserve"> </w:t>
      </w:r>
      <w:r w:rsidRPr="00260C07">
        <w:rPr>
          <w:rFonts w:asciiTheme="minorHAnsi" w:hAnsiTheme="minorHAnsi" w:cstheme="minorHAnsi"/>
        </w:rPr>
        <w:t>analizará</w:t>
      </w:r>
      <w:r w:rsidRPr="00260C07">
        <w:rPr>
          <w:rFonts w:asciiTheme="minorHAnsi" w:hAnsiTheme="minorHAnsi" w:cstheme="minorHAnsi"/>
          <w:spacing w:val="-11"/>
        </w:rPr>
        <w:t xml:space="preserve"> </w:t>
      </w:r>
      <w:r w:rsidRPr="00260C07">
        <w:rPr>
          <w:rFonts w:asciiTheme="minorHAnsi" w:hAnsiTheme="minorHAnsi" w:cstheme="minorHAnsi"/>
        </w:rPr>
        <w:t>las</w:t>
      </w:r>
      <w:r w:rsidRPr="00260C07">
        <w:rPr>
          <w:rFonts w:asciiTheme="minorHAnsi" w:hAnsiTheme="minorHAnsi" w:cstheme="minorHAnsi"/>
          <w:spacing w:val="-11"/>
        </w:rPr>
        <w:t xml:space="preserve"> </w:t>
      </w:r>
      <w:r w:rsidRPr="00260C07">
        <w:rPr>
          <w:rFonts w:asciiTheme="minorHAnsi" w:hAnsiTheme="minorHAnsi" w:cstheme="minorHAnsi"/>
        </w:rPr>
        <w:t>explicaciones</w:t>
      </w:r>
      <w:r w:rsidRPr="00260C07">
        <w:rPr>
          <w:rFonts w:asciiTheme="minorHAnsi" w:hAnsiTheme="minorHAnsi" w:cstheme="minorHAnsi"/>
          <w:spacing w:val="-10"/>
        </w:rPr>
        <w:t xml:space="preserve"> </w:t>
      </w:r>
      <w:r w:rsidRPr="00260C07">
        <w:rPr>
          <w:rFonts w:asciiTheme="minorHAnsi" w:hAnsiTheme="minorHAnsi" w:cstheme="minorHAnsi"/>
        </w:rPr>
        <w:t>suministradas</w:t>
      </w:r>
      <w:r w:rsidRPr="00260C07">
        <w:rPr>
          <w:rFonts w:asciiTheme="minorHAnsi" w:hAnsiTheme="minorHAnsi" w:cstheme="minorHAnsi"/>
          <w:spacing w:val="-10"/>
        </w:rPr>
        <w:t xml:space="preserve"> </w:t>
      </w:r>
      <w:r w:rsidRPr="00260C07">
        <w:rPr>
          <w:rFonts w:asciiTheme="minorHAnsi" w:hAnsiTheme="minorHAnsi" w:cstheme="minorHAnsi"/>
        </w:rPr>
        <w:t>por</w:t>
      </w:r>
      <w:r w:rsidRPr="00260C07">
        <w:rPr>
          <w:rFonts w:asciiTheme="minorHAnsi" w:hAnsiTheme="minorHAnsi" w:cstheme="minorHAnsi"/>
          <w:spacing w:val="-13"/>
        </w:rPr>
        <w:t xml:space="preserve"> </w:t>
      </w:r>
      <w:r w:rsidRPr="00260C07">
        <w:rPr>
          <w:rFonts w:asciiTheme="minorHAnsi" w:hAnsiTheme="minorHAnsi" w:cstheme="minorHAnsi"/>
        </w:rPr>
        <w:t>el</w:t>
      </w:r>
      <w:r w:rsidRPr="00260C07">
        <w:rPr>
          <w:rFonts w:asciiTheme="minorHAnsi" w:hAnsiTheme="minorHAnsi" w:cstheme="minorHAnsi"/>
          <w:spacing w:val="-9"/>
        </w:rPr>
        <w:t xml:space="preserve"> </w:t>
      </w:r>
      <w:r w:rsidRPr="00260C07">
        <w:rPr>
          <w:rFonts w:asciiTheme="minorHAnsi" w:hAnsiTheme="minorHAnsi" w:cstheme="minorHAnsi"/>
        </w:rPr>
        <w:t>CONTRATISTA, y, de resultar aceptables, se lo hará saber y no habrá lugar a la imposición del apremio; en caso</w:t>
      </w:r>
      <w:r w:rsidRPr="00260C07">
        <w:rPr>
          <w:rFonts w:asciiTheme="minorHAnsi" w:hAnsiTheme="minorHAnsi" w:cstheme="minorHAnsi"/>
          <w:spacing w:val="-10"/>
        </w:rPr>
        <w:t xml:space="preserve"> </w:t>
      </w:r>
      <w:r w:rsidRPr="00260C07">
        <w:rPr>
          <w:rFonts w:asciiTheme="minorHAnsi" w:hAnsiTheme="minorHAnsi" w:cstheme="minorHAnsi"/>
        </w:rPr>
        <w:t>contrario</w:t>
      </w:r>
      <w:r w:rsidRPr="00260C07">
        <w:rPr>
          <w:rFonts w:asciiTheme="minorHAnsi" w:hAnsiTheme="minorHAnsi" w:cstheme="minorHAnsi"/>
          <w:spacing w:val="-11"/>
        </w:rPr>
        <w:t xml:space="preserve"> </w:t>
      </w:r>
      <w:r w:rsidRPr="00260C07">
        <w:rPr>
          <w:rFonts w:asciiTheme="minorHAnsi" w:hAnsiTheme="minorHAnsi" w:cstheme="minorHAnsi"/>
        </w:rPr>
        <w:t>le</w:t>
      </w:r>
      <w:r w:rsidRPr="00260C07">
        <w:rPr>
          <w:rFonts w:asciiTheme="minorHAnsi" w:hAnsiTheme="minorHAnsi" w:cstheme="minorHAnsi"/>
          <w:spacing w:val="-11"/>
        </w:rPr>
        <w:t xml:space="preserve"> </w:t>
      </w:r>
      <w:r w:rsidRPr="00260C07">
        <w:rPr>
          <w:rFonts w:asciiTheme="minorHAnsi" w:hAnsiTheme="minorHAnsi" w:cstheme="minorHAnsi"/>
        </w:rPr>
        <w:t>comunicará</w:t>
      </w:r>
      <w:r w:rsidRPr="00260C07">
        <w:rPr>
          <w:rFonts w:asciiTheme="minorHAnsi" w:hAnsiTheme="minorHAnsi" w:cstheme="minorHAnsi"/>
          <w:spacing w:val="-9"/>
        </w:rPr>
        <w:t xml:space="preserve"> </w:t>
      </w:r>
      <w:r w:rsidRPr="00260C07">
        <w:rPr>
          <w:rFonts w:asciiTheme="minorHAnsi" w:hAnsiTheme="minorHAnsi" w:cstheme="minorHAnsi"/>
        </w:rPr>
        <w:t>al</w:t>
      </w:r>
      <w:r w:rsidRPr="00260C07">
        <w:rPr>
          <w:rFonts w:asciiTheme="minorHAnsi" w:hAnsiTheme="minorHAnsi" w:cstheme="minorHAnsi"/>
          <w:spacing w:val="-9"/>
        </w:rPr>
        <w:t xml:space="preserve"> </w:t>
      </w:r>
      <w:r w:rsidRPr="00260C07">
        <w:rPr>
          <w:rFonts w:asciiTheme="minorHAnsi" w:hAnsiTheme="minorHAnsi" w:cstheme="minorHAnsi"/>
        </w:rPr>
        <w:t>GERENTE</w:t>
      </w:r>
      <w:r w:rsidRPr="00260C07">
        <w:rPr>
          <w:rFonts w:asciiTheme="minorHAnsi" w:hAnsiTheme="minorHAnsi" w:cstheme="minorHAnsi"/>
          <w:spacing w:val="-11"/>
        </w:rPr>
        <w:t xml:space="preserve"> </w:t>
      </w:r>
      <w:r w:rsidRPr="00260C07">
        <w:rPr>
          <w:rFonts w:asciiTheme="minorHAnsi" w:hAnsiTheme="minorHAnsi" w:cstheme="minorHAnsi"/>
        </w:rPr>
        <w:t>Y</w:t>
      </w:r>
      <w:r w:rsidRPr="00260C07">
        <w:rPr>
          <w:rFonts w:asciiTheme="minorHAnsi" w:hAnsiTheme="minorHAnsi" w:cstheme="minorHAnsi"/>
          <w:spacing w:val="-11"/>
        </w:rPr>
        <w:t xml:space="preserve"> </w:t>
      </w:r>
      <w:r w:rsidRPr="00260C07">
        <w:rPr>
          <w:rFonts w:asciiTheme="minorHAnsi" w:hAnsiTheme="minorHAnsi" w:cstheme="minorHAnsi"/>
        </w:rPr>
        <w:t>AL</w:t>
      </w:r>
      <w:r w:rsidRPr="00260C07">
        <w:rPr>
          <w:rFonts w:asciiTheme="minorHAnsi" w:hAnsiTheme="minorHAnsi" w:cstheme="minorHAnsi"/>
          <w:spacing w:val="-11"/>
        </w:rPr>
        <w:t xml:space="preserve"> </w:t>
      </w:r>
      <w:r w:rsidRPr="00260C07">
        <w:rPr>
          <w:rFonts w:asciiTheme="minorHAnsi" w:hAnsiTheme="minorHAnsi" w:cstheme="minorHAnsi"/>
        </w:rPr>
        <w:t>FIDEICOMITENTE,</w:t>
      </w:r>
      <w:r w:rsidRPr="00260C07">
        <w:rPr>
          <w:rFonts w:asciiTheme="minorHAnsi" w:hAnsiTheme="minorHAnsi" w:cstheme="minorHAnsi"/>
          <w:spacing w:val="-9"/>
        </w:rPr>
        <w:t xml:space="preserve"> </w:t>
      </w:r>
      <w:r w:rsidRPr="00260C07">
        <w:rPr>
          <w:rFonts w:asciiTheme="minorHAnsi" w:hAnsiTheme="minorHAnsi" w:cstheme="minorHAnsi"/>
        </w:rPr>
        <w:t>a</w:t>
      </w:r>
      <w:r w:rsidRPr="00260C07">
        <w:rPr>
          <w:rFonts w:asciiTheme="minorHAnsi" w:hAnsiTheme="minorHAnsi" w:cstheme="minorHAnsi"/>
          <w:spacing w:val="-12"/>
        </w:rPr>
        <w:t xml:space="preserve"> </w:t>
      </w:r>
      <w:r w:rsidRPr="00260C07">
        <w:rPr>
          <w:rFonts w:asciiTheme="minorHAnsi" w:hAnsiTheme="minorHAnsi" w:cstheme="minorHAnsi"/>
        </w:rPr>
        <w:t>fin</w:t>
      </w:r>
      <w:r w:rsidRPr="00260C07">
        <w:rPr>
          <w:rFonts w:asciiTheme="minorHAnsi" w:hAnsiTheme="minorHAnsi" w:cstheme="minorHAnsi"/>
          <w:spacing w:val="-10"/>
        </w:rPr>
        <w:t xml:space="preserve"> </w:t>
      </w:r>
      <w:r w:rsidRPr="00260C07">
        <w:rPr>
          <w:rFonts w:asciiTheme="minorHAnsi" w:hAnsiTheme="minorHAnsi" w:cstheme="minorHAnsi"/>
        </w:rPr>
        <w:t>de</w:t>
      </w:r>
      <w:r w:rsidRPr="00260C07">
        <w:rPr>
          <w:rFonts w:asciiTheme="minorHAnsi" w:hAnsiTheme="minorHAnsi" w:cstheme="minorHAnsi"/>
          <w:spacing w:val="-11"/>
        </w:rPr>
        <w:t xml:space="preserve"> </w:t>
      </w:r>
      <w:r w:rsidRPr="00260C07">
        <w:rPr>
          <w:rFonts w:asciiTheme="minorHAnsi" w:hAnsiTheme="minorHAnsi" w:cstheme="minorHAnsi"/>
        </w:rPr>
        <w:t>que</w:t>
      </w:r>
      <w:r w:rsidRPr="00260C07">
        <w:rPr>
          <w:rFonts w:asciiTheme="minorHAnsi" w:hAnsiTheme="minorHAnsi" w:cstheme="minorHAnsi"/>
          <w:spacing w:val="-8"/>
        </w:rPr>
        <w:t xml:space="preserve"> </w:t>
      </w:r>
      <w:r w:rsidRPr="00260C07">
        <w:rPr>
          <w:rFonts w:asciiTheme="minorHAnsi" w:hAnsiTheme="minorHAnsi" w:cstheme="minorHAnsi"/>
        </w:rPr>
        <w:t>se</w:t>
      </w:r>
      <w:r w:rsidRPr="00260C07">
        <w:rPr>
          <w:rFonts w:asciiTheme="minorHAnsi" w:hAnsiTheme="minorHAnsi" w:cstheme="minorHAnsi"/>
          <w:spacing w:val="-8"/>
        </w:rPr>
        <w:t xml:space="preserve"> </w:t>
      </w:r>
      <w:r w:rsidRPr="00260C07">
        <w:rPr>
          <w:rFonts w:asciiTheme="minorHAnsi" w:hAnsiTheme="minorHAnsi" w:cstheme="minorHAnsi"/>
        </w:rPr>
        <w:t>proceda</w:t>
      </w:r>
      <w:r w:rsidRPr="00260C07">
        <w:rPr>
          <w:rFonts w:asciiTheme="minorHAnsi" w:hAnsiTheme="minorHAnsi" w:cstheme="minorHAnsi"/>
          <w:spacing w:val="-12"/>
        </w:rPr>
        <w:t xml:space="preserve"> </w:t>
      </w:r>
      <w:r w:rsidRPr="00260C07">
        <w:rPr>
          <w:rFonts w:asciiTheme="minorHAnsi" w:hAnsiTheme="minorHAnsi" w:cstheme="minorHAnsi"/>
        </w:rPr>
        <w:t>con la deducción prevista en esta Cláusula (igual comunicación se dará en caso de que el CONTRATISTA no indique razón alguna). El supervisor</w:t>
      </w:r>
      <w:r w:rsidRPr="00260C07">
        <w:rPr>
          <w:rFonts w:asciiTheme="minorHAnsi" w:hAnsiTheme="minorHAnsi" w:cstheme="minorHAnsi"/>
          <w:spacing w:val="-2"/>
        </w:rPr>
        <w:t xml:space="preserve"> </w:t>
      </w:r>
      <w:r w:rsidRPr="00260C07">
        <w:rPr>
          <w:rFonts w:asciiTheme="minorHAnsi" w:hAnsiTheme="minorHAnsi" w:cstheme="minorHAnsi"/>
        </w:rPr>
        <w:t>tendrá la responsabilidad de tasar el valor del apremio y comunicarlo a la Gerencia y al Fideicomitente.</w:t>
      </w:r>
    </w:p>
    <w:p w14:paraId="59F0BE10" w14:textId="77777777" w:rsidR="00983757" w:rsidRPr="00260C07" w:rsidRDefault="00983757" w:rsidP="00B45BFB">
      <w:pPr>
        <w:pStyle w:val="Textoindependiente"/>
        <w:spacing w:line="276" w:lineRule="auto"/>
        <w:ind w:right="-3"/>
        <w:rPr>
          <w:rFonts w:asciiTheme="minorHAnsi" w:hAnsiTheme="minorHAnsi" w:cstheme="minorHAnsi"/>
        </w:rPr>
      </w:pPr>
    </w:p>
    <w:p w14:paraId="03B85DB5" w14:textId="77777777" w:rsidR="00983757" w:rsidRPr="00260C07" w:rsidRDefault="00000000" w:rsidP="00B45BFB">
      <w:pPr>
        <w:pStyle w:val="Prrafodelista"/>
        <w:numPr>
          <w:ilvl w:val="0"/>
          <w:numId w:val="9"/>
        </w:numPr>
        <w:tabs>
          <w:tab w:val="left" w:pos="998"/>
          <w:tab w:val="left" w:pos="1001"/>
        </w:tabs>
        <w:spacing w:line="276" w:lineRule="auto"/>
        <w:ind w:left="1001" w:right="-3" w:hanging="567"/>
        <w:jc w:val="both"/>
        <w:rPr>
          <w:rFonts w:asciiTheme="minorHAnsi" w:hAnsiTheme="minorHAnsi" w:cstheme="minorHAnsi"/>
        </w:rPr>
      </w:pPr>
      <w:r w:rsidRPr="00260C07">
        <w:rPr>
          <w:rFonts w:asciiTheme="minorHAnsi" w:hAnsiTheme="minorHAnsi" w:cstheme="minorHAnsi"/>
        </w:rPr>
        <w:t>El Fideicomitente instruirá por escrito a la CONTRATANTE respecto de la imposición del apremio, la tasación de este y el periodo en el cual se hará el descuento respectivo.</w:t>
      </w:r>
    </w:p>
    <w:p w14:paraId="52EF9FD3" w14:textId="77777777" w:rsidR="00983757" w:rsidRPr="00260C07" w:rsidRDefault="00983757" w:rsidP="00B45BFB">
      <w:pPr>
        <w:pStyle w:val="Textoindependiente"/>
        <w:spacing w:before="1" w:line="276" w:lineRule="auto"/>
        <w:ind w:right="-3"/>
        <w:rPr>
          <w:rFonts w:asciiTheme="minorHAnsi" w:hAnsiTheme="minorHAnsi" w:cstheme="minorHAnsi"/>
        </w:rPr>
      </w:pPr>
    </w:p>
    <w:p w14:paraId="4DD34EE6" w14:textId="77777777" w:rsidR="00983757" w:rsidRPr="00260C07" w:rsidRDefault="00000000" w:rsidP="00B45BFB">
      <w:pPr>
        <w:pStyle w:val="Prrafodelista"/>
        <w:numPr>
          <w:ilvl w:val="0"/>
          <w:numId w:val="9"/>
        </w:numPr>
        <w:tabs>
          <w:tab w:val="left" w:pos="999"/>
          <w:tab w:val="left" w:pos="1001"/>
        </w:tabs>
        <w:spacing w:line="276" w:lineRule="auto"/>
        <w:ind w:left="1001" w:right="-3" w:hanging="516"/>
        <w:jc w:val="both"/>
        <w:rPr>
          <w:rFonts w:asciiTheme="minorHAnsi" w:hAnsiTheme="minorHAnsi" w:cstheme="minorHAnsi"/>
        </w:rPr>
      </w:pPr>
      <w:r w:rsidRPr="00260C07">
        <w:rPr>
          <w:rFonts w:asciiTheme="minorHAnsi" w:hAnsiTheme="minorHAnsi" w:cstheme="minorHAnsi"/>
        </w:rPr>
        <w:t>El</w:t>
      </w:r>
      <w:r w:rsidRPr="00260C07">
        <w:rPr>
          <w:rFonts w:asciiTheme="minorHAnsi" w:hAnsiTheme="minorHAnsi" w:cstheme="minorHAnsi"/>
          <w:spacing w:val="-2"/>
        </w:rPr>
        <w:t xml:space="preserve"> </w:t>
      </w:r>
      <w:r w:rsidRPr="00260C07">
        <w:rPr>
          <w:rFonts w:asciiTheme="minorHAnsi" w:hAnsiTheme="minorHAnsi" w:cstheme="minorHAnsi"/>
        </w:rPr>
        <w:t>CONTRATANTE</w:t>
      </w:r>
      <w:r w:rsidRPr="00260C07">
        <w:rPr>
          <w:rFonts w:asciiTheme="minorHAnsi" w:hAnsiTheme="minorHAnsi" w:cstheme="minorHAnsi"/>
          <w:spacing w:val="-2"/>
        </w:rPr>
        <w:t xml:space="preserve"> </w:t>
      </w:r>
      <w:r w:rsidRPr="00260C07">
        <w:rPr>
          <w:rFonts w:asciiTheme="minorHAnsi" w:hAnsiTheme="minorHAnsi" w:cstheme="minorHAnsi"/>
        </w:rPr>
        <w:t>le</w:t>
      </w:r>
      <w:r w:rsidRPr="00260C07">
        <w:rPr>
          <w:rFonts w:asciiTheme="minorHAnsi" w:hAnsiTheme="minorHAnsi" w:cstheme="minorHAnsi"/>
          <w:spacing w:val="-2"/>
        </w:rPr>
        <w:t xml:space="preserve"> </w:t>
      </w:r>
      <w:r w:rsidRPr="00260C07">
        <w:rPr>
          <w:rFonts w:asciiTheme="minorHAnsi" w:hAnsiTheme="minorHAnsi" w:cstheme="minorHAnsi"/>
        </w:rPr>
        <w:t>comunicará</w:t>
      </w:r>
      <w:r w:rsidRPr="00260C07">
        <w:rPr>
          <w:rFonts w:asciiTheme="minorHAnsi" w:hAnsiTheme="minorHAnsi" w:cstheme="minorHAnsi"/>
          <w:spacing w:val="-3"/>
        </w:rPr>
        <w:t xml:space="preserve"> </w:t>
      </w:r>
      <w:r w:rsidRPr="00260C07">
        <w:rPr>
          <w:rFonts w:asciiTheme="minorHAnsi" w:hAnsiTheme="minorHAnsi" w:cstheme="minorHAnsi"/>
        </w:rPr>
        <w:t>al</w:t>
      </w:r>
      <w:r w:rsidRPr="00260C07">
        <w:rPr>
          <w:rFonts w:asciiTheme="minorHAnsi" w:hAnsiTheme="minorHAnsi" w:cstheme="minorHAnsi"/>
          <w:spacing w:val="-2"/>
        </w:rPr>
        <w:t xml:space="preserve"> </w:t>
      </w:r>
      <w:r w:rsidRPr="00260C07">
        <w:rPr>
          <w:rFonts w:asciiTheme="minorHAnsi" w:hAnsiTheme="minorHAnsi" w:cstheme="minorHAnsi"/>
        </w:rPr>
        <w:t>CONTRATISTA</w:t>
      </w:r>
      <w:r w:rsidRPr="00260C07">
        <w:rPr>
          <w:rFonts w:asciiTheme="minorHAnsi" w:hAnsiTheme="minorHAnsi" w:cstheme="minorHAnsi"/>
          <w:spacing w:val="-3"/>
        </w:rPr>
        <w:t xml:space="preserve"> </w:t>
      </w:r>
      <w:r w:rsidRPr="00260C07">
        <w:rPr>
          <w:rFonts w:asciiTheme="minorHAnsi" w:hAnsiTheme="minorHAnsi" w:cstheme="minorHAnsi"/>
        </w:rPr>
        <w:t>la</w:t>
      </w:r>
      <w:r w:rsidRPr="00260C07">
        <w:rPr>
          <w:rFonts w:asciiTheme="minorHAnsi" w:hAnsiTheme="minorHAnsi" w:cstheme="minorHAnsi"/>
          <w:spacing w:val="-5"/>
        </w:rPr>
        <w:t xml:space="preserve"> </w:t>
      </w:r>
      <w:r w:rsidRPr="00260C07">
        <w:rPr>
          <w:rFonts w:asciiTheme="minorHAnsi" w:hAnsiTheme="minorHAnsi" w:cstheme="minorHAnsi"/>
        </w:rPr>
        <w:t>imposición</w:t>
      </w:r>
      <w:r w:rsidRPr="00260C07">
        <w:rPr>
          <w:rFonts w:asciiTheme="minorHAnsi" w:hAnsiTheme="minorHAnsi" w:cstheme="minorHAnsi"/>
          <w:spacing w:val="-4"/>
        </w:rPr>
        <w:t xml:space="preserve"> </w:t>
      </w:r>
      <w:r w:rsidRPr="00260C07">
        <w:rPr>
          <w:rFonts w:asciiTheme="minorHAnsi" w:hAnsiTheme="minorHAnsi" w:cstheme="minorHAnsi"/>
        </w:rPr>
        <w:t>del</w:t>
      </w:r>
      <w:r w:rsidRPr="00260C07">
        <w:rPr>
          <w:rFonts w:asciiTheme="minorHAnsi" w:hAnsiTheme="minorHAnsi" w:cstheme="minorHAnsi"/>
          <w:spacing w:val="-2"/>
        </w:rPr>
        <w:t xml:space="preserve"> </w:t>
      </w:r>
      <w:r w:rsidRPr="00260C07">
        <w:rPr>
          <w:rFonts w:asciiTheme="minorHAnsi" w:hAnsiTheme="minorHAnsi" w:cstheme="minorHAnsi"/>
        </w:rPr>
        <w:t>apremio,</w:t>
      </w:r>
      <w:r w:rsidRPr="00260C07">
        <w:rPr>
          <w:rFonts w:asciiTheme="minorHAnsi" w:hAnsiTheme="minorHAnsi" w:cstheme="minorHAnsi"/>
          <w:spacing w:val="-4"/>
        </w:rPr>
        <w:t xml:space="preserve"> </w:t>
      </w:r>
      <w:r w:rsidRPr="00260C07">
        <w:rPr>
          <w:rFonts w:asciiTheme="minorHAnsi" w:hAnsiTheme="minorHAnsi" w:cstheme="minorHAnsi"/>
        </w:rPr>
        <w:t>y</w:t>
      </w:r>
      <w:r w:rsidRPr="00260C07">
        <w:rPr>
          <w:rFonts w:asciiTheme="minorHAnsi" w:hAnsiTheme="minorHAnsi" w:cstheme="minorHAnsi"/>
          <w:spacing w:val="-2"/>
        </w:rPr>
        <w:t xml:space="preserve"> </w:t>
      </w:r>
      <w:r w:rsidRPr="00260C07">
        <w:rPr>
          <w:rFonts w:asciiTheme="minorHAnsi" w:hAnsiTheme="minorHAnsi" w:cstheme="minorHAnsi"/>
        </w:rPr>
        <w:t>el</w:t>
      </w:r>
      <w:r w:rsidRPr="00260C07">
        <w:rPr>
          <w:rFonts w:asciiTheme="minorHAnsi" w:hAnsiTheme="minorHAnsi" w:cstheme="minorHAnsi"/>
          <w:spacing w:val="-5"/>
        </w:rPr>
        <w:t xml:space="preserve"> </w:t>
      </w:r>
      <w:r w:rsidRPr="00260C07">
        <w:rPr>
          <w:rFonts w:asciiTheme="minorHAnsi" w:hAnsiTheme="minorHAnsi" w:cstheme="minorHAnsi"/>
        </w:rPr>
        <w:t>valor</w:t>
      </w:r>
      <w:r w:rsidRPr="00260C07">
        <w:rPr>
          <w:rFonts w:asciiTheme="minorHAnsi" w:hAnsiTheme="minorHAnsi" w:cstheme="minorHAnsi"/>
          <w:spacing w:val="-2"/>
        </w:rPr>
        <w:t xml:space="preserve"> </w:t>
      </w:r>
      <w:r w:rsidRPr="00260C07">
        <w:rPr>
          <w:rFonts w:asciiTheme="minorHAnsi" w:hAnsiTheme="minorHAnsi" w:cstheme="minorHAnsi"/>
        </w:rPr>
        <w:t>de</w:t>
      </w:r>
      <w:r w:rsidRPr="00260C07">
        <w:rPr>
          <w:rFonts w:asciiTheme="minorHAnsi" w:hAnsiTheme="minorHAnsi" w:cstheme="minorHAnsi"/>
          <w:spacing w:val="-5"/>
        </w:rPr>
        <w:t xml:space="preserve"> </w:t>
      </w:r>
      <w:r w:rsidRPr="00260C07">
        <w:rPr>
          <w:rFonts w:asciiTheme="minorHAnsi" w:hAnsiTheme="minorHAnsi" w:cstheme="minorHAnsi"/>
        </w:rPr>
        <w:t>la deducción,</w:t>
      </w:r>
      <w:r w:rsidRPr="00260C07">
        <w:rPr>
          <w:rFonts w:asciiTheme="minorHAnsi" w:hAnsiTheme="minorHAnsi" w:cstheme="minorHAnsi"/>
          <w:spacing w:val="-6"/>
        </w:rPr>
        <w:t xml:space="preserve"> </w:t>
      </w:r>
      <w:r w:rsidRPr="00260C07">
        <w:rPr>
          <w:rFonts w:asciiTheme="minorHAnsi" w:hAnsiTheme="minorHAnsi" w:cstheme="minorHAnsi"/>
        </w:rPr>
        <w:t>el</w:t>
      </w:r>
      <w:r w:rsidRPr="00260C07">
        <w:rPr>
          <w:rFonts w:asciiTheme="minorHAnsi" w:hAnsiTheme="minorHAnsi" w:cstheme="minorHAnsi"/>
          <w:spacing w:val="-9"/>
        </w:rPr>
        <w:t xml:space="preserve"> </w:t>
      </w:r>
      <w:r w:rsidRPr="00260C07">
        <w:rPr>
          <w:rFonts w:asciiTheme="minorHAnsi" w:hAnsiTheme="minorHAnsi" w:cstheme="minorHAnsi"/>
        </w:rPr>
        <w:t>cual</w:t>
      </w:r>
      <w:r w:rsidRPr="00260C07">
        <w:rPr>
          <w:rFonts w:asciiTheme="minorHAnsi" w:hAnsiTheme="minorHAnsi" w:cstheme="minorHAnsi"/>
          <w:spacing w:val="-7"/>
        </w:rPr>
        <w:t xml:space="preserve"> </w:t>
      </w:r>
      <w:r w:rsidRPr="00260C07">
        <w:rPr>
          <w:rFonts w:asciiTheme="minorHAnsi" w:hAnsiTheme="minorHAnsi" w:cstheme="minorHAnsi"/>
        </w:rPr>
        <w:t>se</w:t>
      </w:r>
      <w:r w:rsidRPr="00260C07">
        <w:rPr>
          <w:rFonts w:asciiTheme="minorHAnsi" w:hAnsiTheme="minorHAnsi" w:cstheme="minorHAnsi"/>
          <w:spacing w:val="-6"/>
        </w:rPr>
        <w:t xml:space="preserve"> </w:t>
      </w:r>
      <w:r w:rsidRPr="00260C07">
        <w:rPr>
          <w:rFonts w:asciiTheme="minorHAnsi" w:hAnsiTheme="minorHAnsi" w:cstheme="minorHAnsi"/>
        </w:rPr>
        <w:t>descontará</w:t>
      </w:r>
      <w:r w:rsidRPr="00260C07">
        <w:rPr>
          <w:rFonts w:asciiTheme="minorHAnsi" w:hAnsiTheme="minorHAnsi" w:cstheme="minorHAnsi"/>
          <w:spacing w:val="-7"/>
        </w:rPr>
        <w:t xml:space="preserve"> </w:t>
      </w:r>
      <w:r w:rsidRPr="00260C07">
        <w:rPr>
          <w:rFonts w:asciiTheme="minorHAnsi" w:hAnsiTheme="minorHAnsi" w:cstheme="minorHAnsi"/>
        </w:rPr>
        <w:t>de</w:t>
      </w:r>
      <w:r w:rsidRPr="00260C07">
        <w:rPr>
          <w:rFonts w:asciiTheme="minorHAnsi" w:hAnsiTheme="minorHAnsi" w:cstheme="minorHAnsi"/>
          <w:spacing w:val="-6"/>
        </w:rPr>
        <w:t xml:space="preserve"> </w:t>
      </w:r>
      <w:r w:rsidRPr="00260C07">
        <w:rPr>
          <w:rFonts w:asciiTheme="minorHAnsi" w:hAnsiTheme="minorHAnsi" w:cstheme="minorHAnsi"/>
        </w:rPr>
        <w:t>los</w:t>
      </w:r>
      <w:r w:rsidRPr="00260C07">
        <w:rPr>
          <w:rFonts w:asciiTheme="minorHAnsi" w:hAnsiTheme="minorHAnsi" w:cstheme="minorHAnsi"/>
          <w:spacing w:val="-9"/>
        </w:rPr>
        <w:t xml:space="preserve"> </w:t>
      </w:r>
      <w:r w:rsidRPr="00260C07">
        <w:rPr>
          <w:rFonts w:asciiTheme="minorHAnsi" w:hAnsiTheme="minorHAnsi" w:cstheme="minorHAnsi"/>
        </w:rPr>
        <w:t>saldos</w:t>
      </w:r>
      <w:r w:rsidRPr="00260C07">
        <w:rPr>
          <w:rFonts w:asciiTheme="minorHAnsi" w:hAnsiTheme="minorHAnsi" w:cstheme="minorHAnsi"/>
          <w:spacing w:val="-7"/>
        </w:rPr>
        <w:t xml:space="preserve"> </w:t>
      </w:r>
      <w:r w:rsidRPr="00260C07">
        <w:rPr>
          <w:rFonts w:asciiTheme="minorHAnsi" w:hAnsiTheme="minorHAnsi" w:cstheme="minorHAnsi"/>
        </w:rPr>
        <w:t>pendientes</w:t>
      </w:r>
      <w:r w:rsidRPr="00260C07">
        <w:rPr>
          <w:rFonts w:asciiTheme="minorHAnsi" w:hAnsiTheme="minorHAnsi" w:cstheme="minorHAnsi"/>
          <w:spacing w:val="-7"/>
        </w:rPr>
        <w:t xml:space="preserve"> </w:t>
      </w:r>
      <w:r w:rsidRPr="00260C07">
        <w:rPr>
          <w:rFonts w:asciiTheme="minorHAnsi" w:hAnsiTheme="minorHAnsi" w:cstheme="minorHAnsi"/>
        </w:rPr>
        <w:t>por</w:t>
      </w:r>
      <w:r w:rsidRPr="00260C07">
        <w:rPr>
          <w:rFonts w:asciiTheme="minorHAnsi" w:hAnsiTheme="minorHAnsi" w:cstheme="minorHAnsi"/>
          <w:spacing w:val="-9"/>
        </w:rPr>
        <w:t xml:space="preserve"> </w:t>
      </w:r>
      <w:r w:rsidRPr="00260C07">
        <w:rPr>
          <w:rFonts w:asciiTheme="minorHAnsi" w:hAnsiTheme="minorHAnsi" w:cstheme="minorHAnsi"/>
        </w:rPr>
        <w:t>facturar</w:t>
      </w:r>
      <w:r w:rsidRPr="00260C07">
        <w:rPr>
          <w:rFonts w:asciiTheme="minorHAnsi" w:hAnsiTheme="minorHAnsi" w:cstheme="minorHAnsi"/>
          <w:spacing w:val="-9"/>
        </w:rPr>
        <w:t xml:space="preserve"> </w:t>
      </w:r>
      <w:r w:rsidRPr="00260C07">
        <w:rPr>
          <w:rFonts w:asciiTheme="minorHAnsi" w:hAnsiTheme="minorHAnsi" w:cstheme="minorHAnsi"/>
        </w:rPr>
        <w:t>o</w:t>
      </w:r>
      <w:r w:rsidRPr="00260C07">
        <w:rPr>
          <w:rFonts w:asciiTheme="minorHAnsi" w:hAnsiTheme="minorHAnsi" w:cstheme="minorHAnsi"/>
          <w:spacing w:val="-5"/>
        </w:rPr>
        <w:t xml:space="preserve"> </w:t>
      </w:r>
      <w:r w:rsidRPr="00260C07">
        <w:rPr>
          <w:rFonts w:asciiTheme="minorHAnsi" w:hAnsiTheme="minorHAnsi" w:cstheme="minorHAnsi"/>
        </w:rPr>
        <w:t>hasta</w:t>
      </w:r>
      <w:r w:rsidRPr="00260C07">
        <w:rPr>
          <w:rFonts w:asciiTheme="minorHAnsi" w:hAnsiTheme="minorHAnsi" w:cstheme="minorHAnsi"/>
          <w:spacing w:val="-9"/>
        </w:rPr>
        <w:t xml:space="preserve"> </w:t>
      </w:r>
      <w:r w:rsidRPr="00260C07">
        <w:rPr>
          <w:rFonts w:asciiTheme="minorHAnsi" w:hAnsiTheme="minorHAnsi" w:cstheme="minorHAnsi"/>
        </w:rPr>
        <w:t>el</w:t>
      </w:r>
      <w:r w:rsidRPr="00260C07">
        <w:rPr>
          <w:rFonts w:asciiTheme="minorHAnsi" w:hAnsiTheme="minorHAnsi" w:cstheme="minorHAnsi"/>
          <w:spacing w:val="-6"/>
        </w:rPr>
        <w:t xml:space="preserve"> </w:t>
      </w:r>
      <w:r w:rsidRPr="00260C07">
        <w:rPr>
          <w:rFonts w:asciiTheme="minorHAnsi" w:hAnsiTheme="minorHAnsi" w:cstheme="minorHAnsi"/>
        </w:rPr>
        <w:t>saldo</w:t>
      </w:r>
      <w:r w:rsidRPr="00260C07">
        <w:rPr>
          <w:rFonts w:asciiTheme="minorHAnsi" w:hAnsiTheme="minorHAnsi" w:cstheme="minorHAnsi"/>
          <w:spacing w:val="-5"/>
        </w:rPr>
        <w:t xml:space="preserve"> </w:t>
      </w:r>
      <w:r w:rsidRPr="00260C07">
        <w:rPr>
          <w:rFonts w:asciiTheme="minorHAnsi" w:hAnsiTheme="minorHAnsi" w:cstheme="minorHAnsi"/>
        </w:rPr>
        <w:t>final.</w:t>
      </w:r>
    </w:p>
    <w:p w14:paraId="3E86A0F3" w14:textId="77777777" w:rsidR="00983757" w:rsidRPr="00260C07" w:rsidRDefault="00983757" w:rsidP="00B45BFB">
      <w:pPr>
        <w:pStyle w:val="Textoindependiente"/>
        <w:spacing w:line="276" w:lineRule="auto"/>
        <w:ind w:right="-3"/>
        <w:rPr>
          <w:rFonts w:asciiTheme="minorHAnsi" w:hAnsiTheme="minorHAnsi" w:cstheme="minorHAnsi"/>
        </w:rPr>
      </w:pPr>
    </w:p>
    <w:p w14:paraId="3C3E9F8E" w14:textId="77777777" w:rsidR="00983757" w:rsidRPr="00260C07" w:rsidRDefault="00000000" w:rsidP="00B45BFB">
      <w:pPr>
        <w:pStyle w:val="Textoindependiente"/>
        <w:spacing w:before="150" w:line="276" w:lineRule="auto"/>
        <w:ind w:left="282" w:right="-3"/>
        <w:jc w:val="both"/>
        <w:rPr>
          <w:rFonts w:asciiTheme="minorHAnsi" w:hAnsiTheme="minorHAnsi" w:cstheme="minorHAnsi"/>
        </w:rPr>
      </w:pPr>
      <w:r w:rsidRPr="00260C07">
        <w:rPr>
          <w:rFonts w:asciiTheme="minorHAnsi" w:hAnsiTheme="minorHAnsi" w:cstheme="minorHAnsi"/>
        </w:rPr>
        <w:t>PARÁGRAFO PRIMERO: Si no existen saldos a favor del CONTRATISTA para deducir las sumas que resulten de la aplicación de esta Cláusula, la CONTRATANTE en desarrollo del principio de la autonomía de la voluntad privada, estará facultada para cobrar por vía ejecutiva su valor, para lo cual el CONTRATO junto con las comunicaciones a través de las cuales se agota el procedimiento previsto en esta Cláusula, prestarán mérito de título ejecutivo renunciando el CONTRATISTA al previo aviso y/o la reconvención judicial previa para constituirlo en mora.</w:t>
      </w:r>
    </w:p>
    <w:p w14:paraId="497BE3D3" w14:textId="77777777" w:rsidR="00983757" w:rsidRPr="00260C07" w:rsidRDefault="00000000" w:rsidP="00B45BFB">
      <w:pPr>
        <w:pStyle w:val="Textoindependiente"/>
        <w:spacing w:before="268" w:line="276" w:lineRule="auto"/>
        <w:ind w:left="282" w:right="-3"/>
        <w:jc w:val="both"/>
        <w:rPr>
          <w:rFonts w:asciiTheme="minorHAnsi" w:hAnsiTheme="minorHAnsi" w:cstheme="minorHAnsi"/>
        </w:rPr>
      </w:pPr>
      <w:r w:rsidRPr="00260C07">
        <w:rPr>
          <w:rFonts w:asciiTheme="minorHAnsi" w:hAnsiTheme="minorHAnsi" w:cstheme="minorHAnsi"/>
        </w:rPr>
        <w:t>Por</w:t>
      </w:r>
      <w:r w:rsidRPr="00260C07">
        <w:rPr>
          <w:rFonts w:asciiTheme="minorHAnsi" w:hAnsiTheme="minorHAnsi" w:cstheme="minorHAnsi"/>
          <w:spacing w:val="-13"/>
        </w:rPr>
        <w:t xml:space="preserve"> </w:t>
      </w:r>
      <w:r w:rsidRPr="00260C07">
        <w:rPr>
          <w:rFonts w:asciiTheme="minorHAnsi" w:hAnsiTheme="minorHAnsi" w:cstheme="minorHAnsi"/>
        </w:rPr>
        <w:t>el</w:t>
      </w:r>
      <w:r w:rsidRPr="00260C07">
        <w:rPr>
          <w:rFonts w:asciiTheme="minorHAnsi" w:hAnsiTheme="minorHAnsi" w:cstheme="minorHAnsi"/>
          <w:spacing w:val="-12"/>
        </w:rPr>
        <w:t xml:space="preserve"> </w:t>
      </w:r>
      <w:r w:rsidRPr="00260C07">
        <w:rPr>
          <w:rFonts w:asciiTheme="minorHAnsi" w:hAnsiTheme="minorHAnsi" w:cstheme="minorHAnsi"/>
        </w:rPr>
        <w:t>hecho</w:t>
      </w:r>
      <w:r w:rsidRPr="00260C07">
        <w:rPr>
          <w:rFonts w:asciiTheme="minorHAnsi" w:hAnsiTheme="minorHAnsi" w:cstheme="minorHAnsi"/>
          <w:spacing w:val="-13"/>
        </w:rPr>
        <w:t xml:space="preserve"> </w:t>
      </w:r>
      <w:r w:rsidRPr="00260C07">
        <w:rPr>
          <w:rFonts w:asciiTheme="minorHAnsi" w:hAnsiTheme="minorHAnsi" w:cstheme="minorHAnsi"/>
        </w:rPr>
        <w:t>de</w:t>
      </w:r>
      <w:r w:rsidRPr="00260C07">
        <w:rPr>
          <w:rFonts w:asciiTheme="minorHAnsi" w:hAnsiTheme="minorHAnsi" w:cstheme="minorHAnsi"/>
          <w:spacing w:val="-12"/>
        </w:rPr>
        <w:t xml:space="preserve"> </w:t>
      </w:r>
      <w:r w:rsidRPr="00260C07">
        <w:rPr>
          <w:rFonts w:asciiTheme="minorHAnsi" w:hAnsiTheme="minorHAnsi" w:cstheme="minorHAnsi"/>
        </w:rPr>
        <w:t>hacer</w:t>
      </w:r>
      <w:r w:rsidRPr="00260C07">
        <w:rPr>
          <w:rFonts w:asciiTheme="minorHAnsi" w:hAnsiTheme="minorHAnsi" w:cstheme="minorHAnsi"/>
          <w:spacing w:val="-13"/>
        </w:rPr>
        <w:t xml:space="preserve"> </w:t>
      </w:r>
      <w:r w:rsidRPr="00260C07">
        <w:rPr>
          <w:rFonts w:asciiTheme="minorHAnsi" w:hAnsiTheme="minorHAnsi" w:cstheme="minorHAnsi"/>
        </w:rPr>
        <w:t>efectiva</w:t>
      </w:r>
      <w:r w:rsidRPr="00260C07">
        <w:rPr>
          <w:rFonts w:asciiTheme="minorHAnsi" w:hAnsiTheme="minorHAnsi" w:cstheme="minorHAnsi"/>
          <w:spacing w:val="-12"/>
        </w:rPr>
        <w:t xml:space="preserve"> </w:t>
      </w:r>
      <w:r w:rsidRPr="00260C07">
        <w:rPr>
          <w:rFonts w:asciiTheme="minorHAnsi" w:hAnsiTheme="minorHAnsi" w:cstheme="minorHAnsi"/>
        </w:rPr>
        <w:t>la</w:t>
      </w:r>
      <w:r w:rsidRPr="00260C07">
        <w:rPr>
          <w:rFonts w:asciiTheme="minorHAnsi" w:hAnsiTheme="minorHAnsi" w:cstheme="minorHAnsi"/>
          <w:spacing w:val="-13"/>
        </w:rPr>
        <w:t xml:space="preserve"> </w:t>
      </w:r>
      <w:r w:rsidRPr="00260C07">
        <w:rPr>
          <w:rFonts w:asciiTheme="minorHAnsi" w:hAnsiTheme="minorHAnsi" w:cstheme="minorHAnsi"/>
        </w:rPr>
        <w:t>deducción</w:t>
      </w:r>
      <w:r w:rsidRPr="00260C07">
        <w:rPr>
          <w:rFonts w:asciiTheme="minorHAnsi" w:hAnsiTheme="minorHAnsi" w:cstheme="minorHAnsi"/>
          <w:spacing w:val="-12"/>
        </w:rPr>
        <w:t xml:space="preserve"> </w:t>
      </w:r>
      <w:r w:rsidRPr="00260C07">
        <w:rPr>
          <w:rFonts w:asciiTheme="minorHAnsi" w:hAnsiTheme="minorHAnsi" w:cstheme="minorHAnsi"/>
        </w:rPr>
        <w:t>no</w:t>
      </w:r>
      <w:r w:rsidRPr="00260C07">
        <w:rPr>
          <w:rFonts w:asciiTheme="minorHAnsi" w:hAnsiTheme="minorHAnsi" w:cstheme="minorHAnsi"/>
          <w:spacing w:val="-12"/>
        </w:rPr>
        <w:t xml:space="preserve"> </w:t>
      </w:r>
      <w:r w:rsidRPr="00260C07">
        <w:rPr>
          <w:rFonts w:asciiTheme="minorHAnsi" w:hAnsiTheme="minorHAnsi" w:cstheme="minorHAnsi"/>
        </w:rPr>
        <w:t>se</w:t>
      </w:r>
      <w:r w:rsidRPr="00260C07">
        <w:rPr>
          <w:rFonts w:asciiTheme="minorHAnsi" w:hAnsiTheme="minorHAnsi" w:cstheme="minorHAnsi"/>
          <w:spacing w:val="-13"/>
        </w:rPr>
        <w:t xml:space="preserve"> </w:t>
      </w:r>
      <w:r w:rsidRPr="00260C07">
        <w:rPr>
          <w:rFonts w:asciiTheme="minorHAnsi" w:hAnsiTheme="minorHAnsi" w:cstheme="minorHAnsi"/>
        </w:rPr>
        <w:t>entenderán</w:t>
      </w:r>
      <w:r w:rsidRPr="00260C07">
        <w:rPr>
          <w:rFonts w:asciiTheme="minorHAnsi" w:hAnsiTheme="minorHAnsi" w:cstheme="minorHAnsi"/>
          <w:spacing w:val="-12"/>
        </w:rPr>
        <w:t xml:space="preserve"> </w:t>
      </w:r>
      <w:r w:rsidRPr="00260C07">
        <w:rPr>
          <w:rFonts w:asciiTheme="minorHAnsi" w:hAnsiTheme="minorHAnsi" w:cstheme="minorHAnsi"/>
        </w:rPr>
        <w:t>extinguidas</w:t>
      </w:r>
      <w:r w:rsidRPr="00260C07">
        <w:rPr>
          <w:rFonts w:asciiTheme="minorHAnsi" w:hAnsiTheme="minorHAnsi" w:cstheme="minorHAnsi"/>
          <w:spacing w:val="-13"/>
        </w:rPr>
        <w:t xml:space="preserve"> </w:t>
      </w:r>
      <w:r w:rsidRPr="00260C07">
        <w:rPr>
          <w:rFonts w:asciiTheme="minorHAnsi" w:hAnsiTheme="minorHAnsi" w:cstheme="minorHAnsi"/>
        </w:rPr>
        <w:t>las</w:t>
      </w:r>
      <w:r w:rsidRPr="00260C07">
        <w:rPr>
          <w:rFonts w:asciiTheme="minorHAnsi" w:hAnsiTheme="minorHAnsi" w:cstheme="minorHAnsi"/>
          <w:spacing w:val="-12"/>
        </w:rPr>
        <w:t xml:space="preserve"> </w:t>
      </w:r>
      <w:r w:rsidRPr="00260C07">
        <w:rPr>
          <w:rFonts w:asciiTheme="minorHAnsi" w:hAnsiTheme="minorHAnsi" w:cstheme="minorHAnsi"/>
        </w:rPr>
        <w:t>obligaciones</w:t>
      </w:r>
      <w:r w:rsidRPr="00260C07">
        <w:rPr>
          <w:rFonts w:asciiTheme="minorHAnsi" w:hAnsiTheme="minorHAnsi" w:cstheme="minorHAnsi"/>
          <w:spacing w:val="-13"/>
        </w:rPr>
        <w:t xml:space="preserve"> </w:t>
      </w:r>
      <w:r w:rsidRPr="00260C07">
        <w:rPr>
          <w:rFonts w:asciiTheme="minorHAnsi" w:hAnsiTheme="minorHAnsi" w:cstheme="minorHAnsi"/>
        </w:rPr>
        <w:t>emanadas del</w:t>
      </w:r>
      <w:r w:rsidRPr="00260C07">
        <w:rPr>
          <w:rFonts w:asciiTheme="minorHAnsi" w:hAnsiTheme="minorHAnsi" w:cstheme="minorHAnsi"/>
          <w:spacing w:val="-7"/>
        </w:rPr>
        <w:t xml:space="preserve"> </w:t>
      </w:r>
      <w:r w:rsidRPr="00260C07">
        <w:rPr>
          <w:rFonts w:asciiTheme="minorHAnsi" w:hAnsiTheme="minorHAnsi" w:cstheme="minorHAnsi"/>
        </w:rPr>
        <w:t>Contrato,</w:t>
      </w:r>
      <w:r w:rsidRPr="00260C07">
        <w:rPr>
          <w:rFonts w:asciiTheme="minorHAnsi" w:hAnsiTheme="minorHAnsi" w:cstheme="minorHAnsi"/>
          <w:spacing w:val="-4"/>
        </w:rPr>
        <w:t xml:space="preserve"> </w:t>
      </w:r>
      <w:r w:rsidRPr="00260C07">
        <w:rPr>
          <w:rFonts w:asciiTheme="minorHAnsi" w:hAnsiTheme="minorHAnsi" w:cstheme="minorHAnsi"/>
        </w:rPr>
        <w:t>ni</w:t>
      </w:r>
      <w:r w:rsidRPr="00260C07">
        <w:rPr>
          <w:rFonts w:asciiTheme="minorHAnsi" w:hAnsiTheme="minorHAnsi" w:cstheme="minorHAnsi"/>
          <w:spacing w:val="-4"/>
        </w:rPr>
        <w:t xml:space="preserve"> </w:t>
      </w:r>
      <w:r w:rsidRPr="00260C07">
        <w:rPr>
          <w:rFonts w:asciiTheme="minorHAnsi" w:hAnsiTheme="minorHAnsi" w:cstheme="minorHAnsi"/>
        </w:rPr>
        <w:t>se</w:t>
      </w:r>
      <w:r w:rsidRPr="00260C07">
        <w:rPr>
          <w:rFonts w:asciiTheme="minorHAnsi" w:hAnsiTheme="minorHAnsi" w:cstheme="minorHAnsi"/>
          <w:spacing w:val="-4"/>
        </w:rPr>
        <w:t xml:space="preserve"> </w:t>
      </w:r>
      <w:r w:rsidRPr="00260C07">
        <w:rPr>
          <w:rFonts w:asciiTheme="minorHAnsi" w:hAnsiTheme="minorHAnsi" w:cstheme="minorHAnsi"/>
        </w:rPr>
        <w:t>eximirá</w:t>
      </w:r>
      <w:r w:rsidRPr="00260C07">
        <w:rPr>
          <w:rFonts w:asciiTheme="minorHAnsi" w:hAnsiTheme="minorHAnsi" w:cstheme="minorHAnsi"/>
          <w:spacing w:val="-7"/>
        </w:rPr>
        <w:t xml:space="preserve"> </w:t>
      </w:r>
      <w:r w:rsidRPr="00260C07">
        <w:rPr>
          <w:rFonts w:asciiTheme="minorHAnsi" w:hAnsiTheme="minorHAnsi" w:cstheme="minorHAnsi"/>
        </w:rPr>
        <w:t>al</w:t>
      </w:r>
      <w:r w:rsidRPr="00260C07">
        <w:rPr>
          <w:rFonts w:asciiTheme="minorHAnsi" w:hAnsiTheme="minorHAnsi" w:cstheme="minorHAnsi"/>
          <w:spacing w:val="-5"/>
        </w:rPr>
        <w:t xml:space="preserve"> </w:t>
      </w:r>
      <w:r w:rsidRPr="00260C07">
        <w:rPr>
          <w:rFonts w:asciiTheme="minorHAnsi" w:hAnsiTheme="minorHAnsi" w:cstheme="minorHAnsi"/>
        </w:rPr>
        <w:t>CONTRATISTA</w:t>
      </w:r>
      <w:r w:rsidRPr="00260C07">
        <w:rPr>
          <w:rFonts w:asciiTheme="minorHAnsi" w:hAnsiTheme="minorHAnsi" w:cstheme="minorHAnsi"/>
          <w:spacing w:val="-6"/>
        </w:rPr>
        <w:t xml:space="preserve"> </w:t>
      </w:r>
      <w:r w:rsidRPr="00260C07">
        <w:rPr>
          <w:rFonts w:asciiTheme="minorHAnsi" w:hAnsiTheme="minorHAnsi" w:cstheme="minorHAnsi"/>
        </w:rPr>
        <w:t>de</w:t>
      </w:r>
      <w:r w:rsidRPr="00260C07">
        <w:rPr>
          <w:rFonts w:asciiTheme="minorHAnsi" w:hAnsiTheme="minorHAnsi" w:cstheme="minorHAnsi"/>
          <w:spacing w:val="-4"/>
        </w:rPr>
        <w:t xml:space="preserve"> </w:t>
      </w:r>
      <w:r w:rsidRPr="00260C07">
        <w:rPr>
          <w:rFonts w:asciiTheme="minorHAnsi" w:hAnsiTheme="minorHAnsi" w:cstheme="minorHAnsi"/>
        </w:rPr>
        <w:t>la</w:t>
      </w:r>
      <w:r w:rsidRPr="00260C07">
        <w:rPr>
          <w:rFonts w:asciiTheme="minorHAnsi" w:hAnsiTheme="minorHAnsi" w:cstheme="minorHAnsi"/>
          <w:spacing w:val="-5"/>
        </w:rPr>
        <w:t xml:space="preserve"> </w:t>
      </w:r>
      <w:r w:rsidRPr="00260C07">
        <w:rPr>
          <w:rFonts w:asciiTheme="minorHAnsi" w:hAnsiTheme="minorHAnsi" w:cstheme="minorHAnsi"/>
        </w:rPr>
        <w:t>indemnización</w:t>
      </w:r>
      <w:r w:rsidRPr="00260C07">
        <w:rPr>
          <w:rFonts w:asciiTheme="minorHAnsi" w:hAnsiTheme="minorHAnsi" w:cstheme="minorHAnsi"/>
          <w:spacing w:val="-5"/>
        </w:rPr>
        <w:t xml:space="preserve"> </w:t>
      </w:r>
      <w:r w:rsidRPr="00260C07">
        <w:rPr>
          <w:rFonts w:asciiTheme="minorHAnsi" w:hAnsiTheme="minorHAnsi" w:cstheme="minorHAnsi"/>
        </w:rPr>
        <w:t>de</w:t>
      </w:r>
      <w:r w:rsidRPr="00260C07">
        <w:rPr>
          <w:rFonts w:asciiTheme="minorHAnsi" w:hAnsiTheme="minorHAnsi" w:cstheme="minorHAnsi"/>
          <w:spacing w:val="-4"/>
        </w:rPr>
        <w:t xml:space="preserve"> </w:t>
      </w:r>
      <w:r w:rsidRPr="00260C07">
        <w:rPr>
          <w:rFonts w:asciiTheme="minorHAnsi" w:hAnsiTheme="minorHAnsi" w:cstheme="minorHAnsi"/>
        </w:rPr>
        <w:t>los</w:t>
      </w:r>
      <w:r w:rsidRPr="00260C07">
        <w:rPr>
          <w:rFonts w:asciiTheme="minorHAnsi" w:hAnsiTheme="minorHAnsi" w:cstheme="minorHAnsi"/>
          <w:spacing w:val="-4"/>
        </w:rPr>
        <w:t xml:space="preserve"> </w:t>
      </w:r>
      <w:r w:rsidRPr="00260C07">
        <w:rPr>
          <w:rFonts w:asciiTheme="minorHAnsi" w:hAnsiTheme="minorHAnsi" w:cstheme="minorHAnsi"/>
        </w:rPr>
        <w:t>perjuicios</w:t>
      </w:r>
      <w:r w:rsidRPr="00260C07">
        <w:rPr>
          <w:rFonts w:asciiTheme="minorHAnsi" w:hAnsiTheme="minorHAnsi" w:cstheme="minorHAnsi"/>
          <w:spacing w:val="-7"/>
        </w:rPr>
        <w:t xml:space="preserve"> </w:t>
      </w:r>
      <w:r w:rsidRPr="00260C07">
        <w:rPr>
          <w:rFonts w:asciiTheme="minorHAnsi" w:hAnsiTheme="minorHAnsi" w:cstheme="minorHAnsi"/>
          <w:spacing w:val="-2"/>
        </w:rPr>
        <w:t>correspondientes.</w:t>
      </w:r>
    </w:p>
    <w:p w14:paraId="30DFFC4E" w14:textId="77777777" w:rsidR="00983757" w:rsidRPr="00260C07" w:rsidRDefault="00983757" w:rsidP="00B45BFB">
      <w:pPr>
        <w:pStyle w:val="Textoindependiente"/>
        <w:spacing w:line="276" w:lineRule="auto"/>
        <w:ind w:right="-3"/>
        <w:rPr>
          <w:rFonts w:asciiTheme="minorHAnsi" w:hAnsiTheme="minorHAnsi" w:cstheme="minorHAnsi"/>
        </w:rPr>
      </w:pPr>
    </w:p>
    <w:p w14:paraId="1BDF1055" w14:textId="77777777" w:rsidR="00983757" w:rsidRPr="00260C07" w:rsidRDefault="00000000"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rPr>
        <w:t>PARÁGRAFO</w:t>
      </w:r>
      <w:r w:rsidRPr="00260C07">
        <w:rPr>
          <w:rFonts w:asciiTheme="minorHAnsi" w:hAnsiTheme="minorHAnsi" w:cstheme="minorHAnsi"/>
          <w:spacing w:val="-13"/>
        </w:rPr>
        <w:t xml:space="preserve"> </w:t>
      </w:r>
      <w:r w:rsidRPr="00260C07">
        <w:rPr>
          <w:rFonts w:asciiTheme="minorHAnsi" w:hAnsiTheme="minorHAnsi" w:cstheme="minorHAnsi"/>
        </w:rPr>
        <w:t>SEGUNDO:</w:t>
      </w:r>
      <w:r w:rsidRPr="00260C07">
        <w:rPr>
          <w:rFonts w:asciiTheme="minorHAnsi" w:hAnsiTheme="minorHAnsi" w:cstheme="minorHAnsi"/>
          <w:spacing w:val="-12"/>
        </w:rPr>
        <w:t xml:space="preserve"> </w:t>
      </w:r>
      <w:r w:rsidRPr="00260C07">
        <w:rPr>
          <w:rFonts w:asciiTheme="minorHAnsi" w:hAnsiTheme="minorHAnsi" w:cstheme="minorHAnsi"/>
        </w:rPr>
        <w:t>De</w:t>
      </w:r>
      <w:r w:rsidRPr="00260C07">
        <w:rPr>
          <w:rFonts w:asciiTheme="minorHAnsi" w:hAnsiTheme="minorHAnsi" w:cstheme="minorHAnsi"/>
          <w:spacing w:val="-13"/>
        </w:rPr>
        <w:t xml:space="preserve"> </w:t>
      </w:r>
      <w:r w:rsidRPr="00260C07">
        <w:rPr>
          <w:rFonts w:asciiTheme="minorHAnsi" w:hAnsiTheme="minorHAnsi" w:cstheme="minorHAnsi"/>
        </w:rPr>
        <w:t>conformidad</w:t>
      </w:r>
      <w:r w:rsidRPr="00260C07">
        <w:rPr>
          <w:rFonts w:asciiTheme="minorHAnsi" w:hAnsiTheme="minorHAnsi" w:cstheme="minorHAnsi"/>
          <w:spacing w:val="-12"/>
        </w:rPr>
        <w:t xml:space="preserve"> </w:t>
      </w:r>
      <w:r w:rsidRPr="00260C07">
        <w:rPr>
          <w:rFonts w:asciiTheme="minorHAnsi" w:hAnsiTheme="minorHAnsi" w:cstheme="minorHAnsi"/>
        </w:rPr>
        <w:t>con</w:t>
      </w:r>
      <w:r w:rsidRPr="00260C07">
        <w:rPr>
          <w:rFonts w:asciiTheme="minorHAnsi" w:hAnsiTheme="minorHAnsi" w:cstheme="minorHAnsi"/>
          <w:spacing w:val="-13"/>
        </w:rPr>
        <w:t xml:space="preserve"> </w:t>
      </w:r>
      <w:r w:rsidRPr="00260C07">
        <w:rPr>
          <w:rFonts w:asciiTheme="minorHAnsi" w:hAnsiTheme="minorHAnsi" w:cstheme="minorHAnsi"/>
        </w:rPr>
        <w:t>la</w:t>
      </w:r>
      <w:r w:rsidRPr="00260C07">
        <w:rPr>
          <w:rFonts w:asciiTheme="minorHAnsi" w:hAnsiTheme="minorHAnsi" w:cstheme="minorHAnsi"/>
          <w:spacing w:val="-12"/>
        </w:rPr>
        <w:t xml:space="preserve"> </w:t>
      </w:r>
      <w:r w:rsidRPr="00260C07">
        <w:rPr>
          <w:rFonts w:asciiTheme="minorHAnsi" w:hAnsiTheme="minorHAnsi" w:cstheme="minorHAnsi"/>
        </w:rPr>
        <w:t>Terminación</w:t>
      </w:r>
      <w:r w:rsidRPr="00260C07">
        <w:rPr>
          <w:rFonts w:asciiTheme="minorHAnsi" w:hAnsiTheme="minorHAnsi" w:cstheme="minorHAnsi"/>
          <w:spacing w:val="-13"/>
        </w:rPr>
        <w:t xml:space="preserve"> </w:t>
      </w:r>
      <w:r w:rsidRPr="00260C07">
        <w:rPr>
          <w:rFonts w:asciiTheme="minorHAnsi" w:hAnsiTheme="minorHAnsi" w:cstheme="minorHAnsi"/>
        </w:rPr>
        <w:t>Anticipada,</w:t>
      </w:r>
      <w:r w:rsidRPr="00260C07">
        <w:rPr>
          <w:rFonts w:asciiTheme="minorHAnsi" w:hAnsiTheme="minorHAnsi" w:cstheme="minorHAnsi"/>
          <w:spacing w:val="-12"/>
        </w:rPr>
        <w:t xml:space="preserve"> </w:t>
      </w:r>
      <w:r w:rsidRPr="00260C07">
        <w:rPr>
          <w:rFonts w:asciiTheme="minorHAnsi" w:hAnsiTheme="minorHAnsi" w:cstheme="minorHAnsi"/>
        </w:rPr>
        <w:t>en</w:t>
      </w:r>
      <w:r w:rsidRPr="00260C07">
        <w:rPr>
          <w:rFonts w:asciiTheme="minorHAnsi" w:hAnsiTheme="minorHAnsi" w:cstheme="minorHAnsi"/>
          <w:spacing w:val="-12"/>
        </w:rPr>
        <w:t xml:space="preserve"> </w:t>
      </w:r>
      <w:r w:rsidRPr="00260C07">
        <w:rPr>
          <w:rFonts w:asciiTheme="minorHAnsi" w:hAnsiTheme="minorHAnsi" w:cstheme="minorHAnsi"/>
        </w:rPr>
        <w:t>caso</w:t>
      </w:r>
      <w:r w:rsidRPr="00260C07">
        <w:rPr>
          <w:rFonts w:asciiTheme="minorHAnsi" w:hAnsiTheme="minorHAnsi" w:cstheme="minorHAnsi"/>
          <w:spacing w:val="-13"/>
        </w:rPr>
        <w:t xml:space="preserve"> </w:t>
      </w:r>
      <w:r w:rsidRPr="00260C07">
        <w:rPr>
          <w:rFonts w:asciiTheme="minorHAnsi" w:hAnsiTheme="minorHAnsi" w:cstheme="minorHAnsi"/>
        </w:rPr>
        <w:t>de</w:t>
      </w:r>
      <w:r w:rsidRPr="00260C07">
        <w:rPr>
          <w:rFonts w:asciiTheme="minorHAnsi" w:hAnsiTheme="minorHAnsi" w:cstheme="minorHAnsi"/>
          <w:spacing w:val="-12"/>
        </w:rPr>
        <w:t xml:space="preserve"> </w:t>
      </w:r>
      <w:r w:rsidRPr="00260C07">
        <w:rPr>
          <w:rFonts w:asciiTheme="minorHAnsi" w:hAnsiTheme="minorHAnsi" w:cstheme="minorHAnsi"/>
        </w:rPr>
        <w:t>que</w:t>
      </w:r>
      <w:r w:rsidRPr="00260C07">
        <w:rPr>
          <w:rFonts w:asciiTheme="minorHAnsi" w:hAnsiTheme="minorHAnsi" w:cstheme="minorHAnsi"/>
          <w:spacing w:val="-13"/>
        </w:rPr>
        <w:t xml:space="preserve"> </w:t>
      </w:r>
      <w:r w:rsidRPr="00260C07">
        <w:rPr>
          <w:rFonts w:asciiTheme="minorHAnsi" w:hAnsiTheme="minorHAnsi" w:cstheme="minorHAnsi"/>
        </w:rPr>
        <w:t>se</w:t>
      </w:r>
      <w:r w:rsidRPr="00260C07">
        <w:rPr>
          <w:rFonts w:asciiTheme="minorHAnsi" w:hAnsiTheme="minorHAnsi" w:cstheme="minorHAnsi"/>
          <w:spacing w:val="-12"/>
        </w:rPr>
        <w:t xml:space="preserve"> </w:t>
      </w:r>
      <w:r w:rsidRPr="00260C07">
        <w:rPr>
          <w:rFonts w:asciiTheme="minorHAnsi" w:hAnsiTheme="minorHAnsi" w:cstheme="minorHAnsi"/>
        </w:rPr>
        <w:t>configure más de un incumplimiento sucesivo el CONTRATISTA</w:t>
      </w:r>
      <w:r w:rsidRPr="00260C07">
        <w:rPr>
          <w:rFonts w:asciiTheme="minorHAnsi" w:hAnsiTheme="minorHAnsi" w:cstheme="minorHAnsi"/>
          <w:spacing w:val="-1"/>
        </w:rPr>
        <w:t xml:space="preserve"> </w:t>
      </w:r>
      <w:r w:rsidRPr="00260C07">
        <w:rPr>
          <w:rFonts w:asciiTheme="minorHAnsi" w:hAnsiTheme="minorHAnsi" w:cstheme="minorHAnsi"/>
        </w:rPr>
        <w:t>se sujeta, acepta y autoriza</w:t>
      </w:r>
      <w:r w:rsidRPr="00260C07">
        <w:rPr>
          <w:rFonts w:asciiTheme="minorHAnsi" w:hAnsiTheme="minorHAnsi" w:cstheme="minorHAnsi"/>
          <w:spacing w:val="-1"/>
        </w:rPr>
        <w:t xml:space="preserve"> </w:t>
      </w:r>
      <w:r w:rsidRPr="00260C07">
        <w:rPr>
          <w:rFonts w:asciiTheme="minorHAnsi" w:hAnsiTheme="minorHAnsi" w:cstheme="minorHAnsi"/>
        </w:rPr>
        <w:t>al CONTRATANTE a terminar anticipadamente el CONTRATO.</w:t>
      </w:r>
    </w:p>
    <w:p w14:paraId="5782581B" w14:textId="77777777" w:rsidR="00983757" w:rsidRPr="00260C07" w:rsidRDefault="00000000" w:rsidP="00B45BFB">
      <w:pPr>
        <w:pStyle w:val="Textoindependiente"/>
        <w:spacing w:before="268" w:line="276" w:lineRule="auto"/>
        <w:ind w:left="282" w:right="-3"/>
        <w:jc w:val="both"/>
        <w:rPr>
          <w:rFonts w:asciiTheme="minorHAnsi" w:hAnsiTheme="minorHAnsi" w:cstheme="minorHAnsi"/>
        </w:rPr>
      </w:pPr>
      <w:r w:rsidRPr="00260C07">
        <w:rPr>
          <w:rFonts w:asciiTheme="minorHAnsi" w:hAnsiTheme="minorHAnsi" w:cstheme="minorHAnsi"/>
        </w:rPr>
        <w:t>PARÁGRAFO</w:t>
      </w:r>
      <w:r w:rsidRPr="00260C07">
        <w:rPr>
          <w:rFonts w:asciiTheme="minorHAnsi" w:hAnsiTheme="minorHAnsi" w:cstheme="minorHAnsi"/>
          <w:spacing w:val="-10"/>
        </w:rPr>
        <w:t xml:space="preserve"> </w:t>
      </w:r>
      <w:r w:rsidRPr="00260C07">
        <w:rPr>
          <w:rFonts w:asciiTheme="minorHAnsi" w:hAnsiTheme="minorHAnsi" w:cstheme="minorHAnsi"/>
        </w:rPr>
        <w:t>TERCERO:</w:t>
      </w:r>
      <w:r w:rsidRPr="00260C07">
        <w:rPr>
          <w:rFonts w:asciiTheme="minorHAnsi" w:hAnsiTheme="minorHAnsi" w:cstheme="minorHAnsi"/>
          <w:spacing w:val="-7"/>
        </w:rPr>
        <w:t xml:space="preserve"> </w:t>
      </w:r>
      <w:r w:rsidRPr="00260C07">
        <w:rPr>
          <w:rFonts w:asciiTheme="minorHAnsi" w:hAnsiTheme="minorHAnsi" w:cstheme="minorHAnsi"/>
        </w:rPr>
        <w:t>Si</w:t>
      </w:r>
      <w:r w:rsidRPr="00260C07">
        <w:rPr>
          <w:rFonts w:asciiTheme="minorHAnsi" w:hAnsiTheme="minorHAnsi" w:cstheme="minorHAnsi"/>
          <w:spacing w:val="-11"/>
        </w:rPr>
        <w:t xml:space="preserve"> </w:t>
      </w:r>
      <w:r w:rsidRPr="00260C07">
        <w:rPr>
          <w:rFonts w:asciiTheme="minorHAnsi" w:hAnsiTheme="minorHAnsi" w:cstheme="minorHAnsi"/>
        </w:rPr>
        <w:t>durante</w:t>
      </w:r>
      <w:r w:rsidRPr="00260C07">
        <w:rPr>
          <w:rFonts w:asciiTheme="minorHAnsi" w:hAnsiTheme="minorHAnsi" w:cstheme="minorHAnsi"/>
          <w:spacing w:val="-7"/>
        </w:rPr>
        <w:t xml:space="preserve"> </w:t>
      </w:r>
      <w:r w:rsidRPr="00260C07">
        <w:rPr>
          <w:rFonts w:asciiTheme="minorHAnsi" w:hAnsiTheme="minorHAnsi" w:cstheme="minorHAnsi"/>
        </w:rPr>
        <w:t>el</w:t>
      </w:r>
      <w:r w:rsidRPr="00260C07">
        <w:rPr>
          <w:rFonts w:asciiTheme="minorHAnsi" w:hAnsiTheme="minorHAnsi" w:cstheme="minorHAnsi"/>
          <w:spacing w:val="-10"/>
        </w:rPr>
        <w:t xml:space="preserve"> </w:t>
      </w:r>
      <w:r w:rsidRPr="00260C07">
        <w:rPr>
          <w:rFonts w:asciiTheme="minorHAnsi" w:hAnsiTheme="minorHAnsi" w:cstheme="minorHAnsi"/>
        </w:rPr>
        <w:t>procedimiento</w:t>
      </w:r>
      <w:r w:rsidRPr="00260C07">
        <w:rPr>
          <w:rFonts w:asciiTheme="minorHAnsi" w:hAnsiTheme="minorHAnsi" w:cstheme="minorHAnsi"/>
          <w:spacing w:val="-6"/>
        </w:rPr>
        <w:t xml:space="preserve"> </w:t>
      </w:r>
      <w:r w:rsidRPr="00260C07">
        <w:rPr>
          <w:rFonts w:asciiTheme="minorHAnsi" w:hAnsiTheme="minorHAnsi" w:cstheme="minorHAnsi"/>
        </w:rPr>
        <w:t>establecido</w:t>
      </w:r>
      <w:r w:rsidRPr="00260C07">
        <w:rPr>
          <w:rFonts w:asciiTheme="minorHAnsi" w:hAnsiTheme="minorHAnsi" w:cstheme="minorHAnsi"/>
          <w:spacing w:val="-9"/>
        </w:rPr>
        <w:t xml:space="preserve"> </w:t>
      </w:r>
      <w:r w:rsidRPr="00260C07">
        <w:rPr>
          <w:rFonts w:asciiTheme="minorHAnsi" w:hAnsiTheme="minorHAnsi" w:cstheme="minorHAnsi"/>
        </w:rPr>
        <w:t>en</w:t>
      </w:r>
      <w:r w:rsidRPr="00260C07">
        <w:rPr>
          <w:rFonts w:asciiTheme="minorHAnsi" w:hAnsiTheme="minorHAnsi" w:cstheme="minorHAnsi"/>
          <w:spacing w:val="-10"/>
        </w:rPr>
        <w:t xml:space="preserve"> </w:t>
      </w:r>
      <w:r w:rsidRPr="00260C07">
        <w:rPr>
          <w:rFonts w:asciiTheme="minorHAnsi" w:hAnsiTheme="minorHAnsi" w:cstheme="minorHAnsi"/>
        </w:rPr>
        <w:t>esta</w:t>
      </w:r>
      <w:r w:rsidRPr="00260C07">
        <w:rPr>
          <w:rFonts w:asciiTheme="minorHAnsi" w:hAnsiTheme="minorHAnsi" w:cstheme="minorHAnsi"/>
          <w:spacing w:val="-10"/>
        </w:rPr>
        <w:t xml:space="preserve"> </w:t>
      </w:r>
      <w:r w:rsidRPr="00260C07">
        <w:rPr>
          <w:rFonts w:asciiTheme="minorHAnsi" w:hAnsiTheme="minorHAnsi" w:cstheme="minorHAnsi"/>
        </w:rPr>
        <w:t>cláusula</w:t>
      </w:r>
      <w:r w:rsidRPr="00260C07">
        <w:rPr>
          <w:rFonts w:asciiTheme="minorHAnsi" w:hAnsiTheme="minorHAnsi" w:cstheme="minorHAnsi"/>
          <w:spacing w:val="-10"/>
        </w:rPr>
        <w:t xml:space="preserve"> </w:t>
      </w:r>
      <w:r w:rsidRPr="00260C07">
        <w:rPr>
          <w:rFonts w:asciiTheme="minorHAnsi" w:hAnsiTheme="minorHAnsi" w:cstheme="minorHAnsi"/>
        </w:rPr>
        <w:t>el</w:t>
      </w:r>
      <w:r w:rsidRPr="00260C07">
        <w:rPr>
          <w:rFonts w:asciiTheme="minorHAnsi" w:hAnsiTheme="minorHAnsi" w:cstheme="minorHAnsi"/>
          <w:spacing w:val="-8"/>
        </w:rPr>
        <w:t xml:space="preserve"> </w:t>
      </w:r>
      <w:r w:rsidRPr="00260C07">
        <w:rPr>
          <w:rFonts w:asciiTheme="minorHAnsi" w:hAnsiTheme="minorHAnsi" w:cstheme="minorHAnsi"/>
        </w:rPr>
        <w:t>CONTRATISTA</w:t>
      </w:r>
      <w:r w:rsidRPr="00260C07">
        <w:rPr>
          <w:rFonts w:asciiTheme="minorHAnsi" w:hAnsiTheme="minorHAnsi" w:cstheme="minorHAnsi"/>
          <w:spacing w:val="-8"/>
        </w:rPr>
        <w:t xml:space="preserve"> </w:t>
      </w:r>
      <w:r w:rsidRPr="00260C07">
        <w:rPr>
          <w:rFonts w:asciiTheme="minorHAnsi" w:hAnsiTheme="minorHAnsi" w:cstheme="minorHAnsi"/>
        </w:rPr>
        <w:t xml:space="preserve">se pone en </w:t>
      </w:r>
      <w:r w:rsidRPr="00260C07">
        <w:rPr>
          <w:rFonts w:asciiTheme="minorHAnsi" w:hAnsiTheme="minorHAnsi" w:cstheme="minorHAnsi"/>
        </w:rPr>
        <w:lastRenderedPageBreak/>
        <w:t>situación de cumplimiento, El CONTRATANTE podrá imponer la deducción, dado que la obligación se ejecutó por fuera de los plazos acordados expresamente en el CONTRATO o de los previstos en la ley.</w:t>
      </w:r>
    </w:p>
    <w:p w14:paraId="3E7AEBBC" w14:textId="77777777" w:rsidR="00983757" w:rsidRPr="00260C07" w:rsidRDefault="00000000" w:rsidP="00B45BFB">
      <w:pPr>
        <w:pStyle w:val="Ttulo1"/>
        <w:tabs>
          <w:tab w:val="left" w:pos="1763"/>
        </w:tabs>
        <w:spacing w:before="232" w:line="276" w:lineRule="auto"/>
        <w:ind w:right="-3"/>
        <w:rPr>
          <w:rFonts w:asciiTheme="minorHAnsi" w:hAnsiTheme="minorHAnsi" w:cstheme="minorHAnsi"/>
          <w:u w:val="none"/>
        </w:rPr>
      </w:pPr>
      <w:r w:rsidRPr="00260C07">
        <w:rPr>
          <w:rFonts w:asciiTheme="minorHAnsi" w:hAnsiTheme="minorHAnsi" w:cstheme="minorHAnsi"/>
        </w:rPr>
        <w:t>CLÁUSULA</w:t>
      </w:r>
      <w:r w:rsidRPr="00260C07">
        <w:rPr>
          <w:rFonts w:asciiTheme="minorHAnsi" w:hAnsiTheme="minorHAnsi" w:cstheme="minorHAnsi"/>
          <w:spacing w:val="-8"/>
        </w:rPr>
        <w:t xml:space="preserve"> </w:t>
      </w:r>
      <w:r w:rsidRPr="00260C07">
        <w:rPr>
          <w:rFonts w:asciiTheme="minorHAnsi" w:hAnsiTheme="minorHAnsi" w:cstheme="minorHAnsi"/>
          <w:spacing w:val="-2"/>
        </w:rPr>
        <w:t>XVIII.</w:t>
      </w:r>
      <w:r w:rsidRPr="00260C07">
        <w:rPr>
          <w:rFonts w:asciiTheme="minorHAnsi" w:hAnsiTheme="minorHAnsi" w:cstheme="minorHAnsi"/>
          <w:u w:val="none"/>
        </w:rPr>
        <w:tab/>
      </w:r>
      <w:r w:rsidRPr="00260C07">
        <w:rPr>
          <w:rFonts w:asciiTheme="minorHAnsi" w:hAnsiTheme="minorHAnsi" w:cstheme="minorHAnsi"/>
        </w:rPr>
        <w:t>CLÁUSULA</w:t>
      </w:r>
      <w:r w:rsidRPr="00260C07">
        <w:rPr>
          <w:rFonts w:asciiTheme="minorHAnsi" w:hAnsiTheme="minorHAnsi" w:cstheme="minorHAnsi"/>
          <w:spacing w:val="-5"/>
        </w:rPr>
        <w:t xml:space="preserve"> </w:t>
      </w:r>
      <w:r w:rsidRPr="00260C07">
        <w:rPr>
          <w:rFonts w:asciiTheme="minorHAnsi" w:hAnsiTheme="minorHAnsi" w:cstheme="minorHAnsi"/>
          <w:spacing w:val="-4"/>
        </w:rPr>
        <w:t>PENAL</w:t>
      </w:r>
    </w:p>
    <w:p w14:paraId="0CB262AB" w14:textId="77777777" w:rsidR="00983757" w:rsidRPr="00260C07" w:rsidRDefault="00983757" w:rsidP="00B45BFB">
      <w:pPr>
        <w:pStyle w:val="Textoindependiente"/>
        <w:spacing w:before="117" w:line="276" w:lineRule="auto"/>
        <w:ind w:right="-3"/>
        <w:rPr>
          <w:rFonts w:asciiTheme="minorHAnsi" w:hAnsiTheme="minorHAnsi" w:cstheme="minorHAnsi"/>
          <w:b/>
        </w:rPr>
      </w:pPr>
    </w:p>
    <w:p w14:paraId="327FE5A8" w14:textId="77777777" w:rsidR="00983757" w:rsidRPr="00260C07" w:rsidRDefault="00000000" w:rsidP="00B45BFB">
      <w:pPr>
        <w:pStyle w:val="Textoindependiente"/>
        <w:spacing w:before="1" w:line="276" w:lineRule="auto"/>
        <w:ind w:left="282" w:right="-3"/>
        <w:jc w:val="both"/>
        <w:rPr>
          <w:rFonts w:asciiTheme="minorHAnsi" w:hAnsiTheme="minorHAnsi" w:cstheme="minorHAnsi"/>
        </w:rPr>
      </w:pPr>
      <w:r w:rsidRPr="00260C07">
        <w:rPr>
          <w:rFonts w:asciiTheme="minorHAnsi" w:hAnsiTheme="minorHAnsi" w:cstheme="minorHAnsi"/>
        </w:rPr>
        <w:t xml:space="preserve">En caso de que el CONTRATISTA decida terminar el CONTRATO de manera unilateral o incumpla alguna de las obligaciones derivadas del presente CONTRATO, se compromete a pagar al </w:t>
      </w:r>
      <w:r w:rsidRPr="00260C07">
        <w:rPr>
          <w:rFonts w:asciiTheme="minorHAnsi" w:hAnsiTheme="minorHAnsi" w:cstheme="minorHAnsi"/>
          <w:b/>
        </w:rPr>
        <w:t>CONTRATANTE</w:t>
      </w:r>
      <w:r w:rsidRPr="00260C07">
        <w:rPr>
          <w:rFonts w:asciiTheme="minorHAnsi" w:hAnsiTheme="minorHAnsi" w:cstheme="minorHAnsi"/>
        </w:rPr>
        <w:t>,</w:t>
      </w:r>
      <w:r w:rsidRPr="00260C07">
        <w:rPr>
          <w:rFonts w:asciiTheme="minorHAnsi" w:hAnsiTheme="minorHAnsi" w:cstheme="minorHAnsi"/>
          <w:spacing w:val="-9"/>
        </w:rPr>
        <w:t xml:space="preserve"> </w:t>
      </w:r>
      <w:r w:rsidRPr="00260C07">
        <w:rPr>
          <w:rFonts w:asciiTheme="minorHAnsi" w:hAnsiTheme="minorHAnsi" w:cstheme="minorHAnsi"/>
        </w:rPr>
        <w:t>a</w:t>
      </w:r>
      <w:r w:rsidRPr="00260C07">
        <w:rPr>
          <w:rFonts w:asciiTheme="minorHAnsi" w:hAnsiTheme="minorHAnsi" w:cstheme="minorHAnsi"/>
          <w:spacing w:val="-12"/>
        </w:rPr>
        <w:t xml:space="preserve"> </w:t>
      </w:r>
      <w:r w:rsidRPr="00260C07">
        <w:rPr>
          <w:rFonts w:asciiTheme="minorHAnsi" w:hAnsiTheme="minorHAnsi" w:cstheme="minorHAnsi"/>
        </w:rPr>
        <w:t>título</w:t>
      </w:r>
      <w:r w:rsidRPr="00260C07">
        <w:rPr>
          <w:rFonts w:asciiTheme="minorHAnsi" w:hAnsiTheme="minorHAnsi" w:cstheme="minorHAnsi"/>
          <w:spacing w:val="-8"/>
        </w:rPr>
        <w:t xml:space="preserve"> </w:t>
      </w:r>
      <w:r w:rsidRPr="00260C07">
        <w:rPr>
          <w:rFonts w:asciiTheme="minorHAnsi" w:hAnsiTheme="minorHAnsi" w:cstheme="minorHAnsi"/>
        </w:rPr>
        <w:t>de</w:t>
      </w:r>
      <w:r w:rsidRPr="00260C07">
        <w:rPr>
          <w:rFonts w:asciiTheme="minorHAnsi" w:hAnsiTheme="minorHAnsi" w:cstheme="minorHAnsi"/>
          <w:spacing w:val="-11"/>
        </w:rPr>
        <w:t xml:space="preserve"> </w:t>
      </w:r>
      <w:r w:rsidRPr="00260C07">
        <w:rPr>
          <w:rFonts w:asciiTheme="minorHAnsi" w:hAnsiTheme="minorHAnsi" w:cstheme="minorHAnsi"/>
        </w:rPr>
        <w:t>pena,</w:t>
      </w:r>
      <w:r w:rsidRPr="00260C07">
        <w:rPr>
          <w:rFonts w:asciiTheme="minorHAnsi" w:hAnsiTheme="minorHAnsi" w:cstheme="minorHAnsi"/>
          <w:spacing w:val="-9"/>
        </w:rPr>
        <w:t xml:space="preserve"> </w:t>
      </w:r>
      <w:r w:rsidRPr="00260C07">
        <w:rPr>
          <w:rFonts w:asciiTheme="minorHAnsi" w:hAnsiTheme="minorHAnsi" w:cstheme="minorHAnsi"/>
        </w:rPr>
        <w:t>una</w:t>
      </w:r>
      <w:r w:rsidRPr="00260C07">
        <w:rPr>
          <w:rFonts w:asciiTheme="minorHAnsi" w:hAnsiTheme="minorHAnsi" w:cstheme="minorHAnsi"/>
          <w:spacing w:val="-9"/>
        </w:rPr>
        <w:t xml:space="preserve"> </w:t>
      </w:r>
      <w:r w:rsidRPr="00260C07">
        <w:rPr>
          <w:rFonts w:asciiTheme="minorHAnsi" w:hAnsiTheme="minorHAnsi" w:cstheme="minorHAnsi"/>
        </w:rPr>
        <w:t>suma</w:t>
      </w:r>
      <w:r w:rsidRPr="00260C07">
        <w:rPr>
          <w:rFonts w:asciiTheme="minorHAnsi" w:hAnsiTheme="minorHAnsi" w:cstheme="minorHAnsi"/>
          <w:spacing w:val="-11"/>
        </w:rPr>
        <w:t xml:space="preserve"> </w:t>
      </w:r>
      <w:r w:rsidRPr="00260C07">
        <w:rPr>
          <w:rFonts w:asciiTheme="minorHAnsi" w:hAnsiTheme="minorHAnsi" w:cstheme="minorHAnsi"/>
        </w:rPr>
        <w:t>equivalente</w:t>
      </w:r>
      <w:r w:rsidRPr="00260C07">
        <w:rPr>
          <w:rFonts w:asciiTheme="minorHAnsi" w:hAnsiTheme="minorHAnsi" w:cstheme="minorHAnsi"/>
          <w:spacing w:val="-8"/>
        </w:rPr>
        <w:t xml:space="preserve"> </w:t>
      </w:r>
      <w:r w:rsidRPr="00260C07">
        <w:rPr>
          <w:rFonts w:asciiTheme="minorHAnsi" w:hAnsiTheme="minorHAnsi" w:cstheme="minorHAnsi"/>
        </w:rPr>
        <w:t>hasta</w:t>
      </w:r>
      <w:r w:rsidRPr="00260C07">
        <w:rPr>
          <w:rFonts w:asciiTheme="minorHAnsi" w:hAnsiTheme="minorHAnsi" w:cstheme="minorHAnsi"/>
          <w:spacing w:val="-9"/>
        </w:rPr>
        <w:t xml:space="preserve"> </w:t>
      </w:r>
      <w:r w:rsidRPr="00260C07">
        <w:rPr>
          <w:rFonts w:asciiTheme="minorHAnsi" w:hAnsiTheme="minorHAnsi" w:cstheme="minorHAnsi"/>
        </w:rPr>
        <w:t>el</w:t>
      </w:r>
      <w:r w:rsidRPr="00260C07">
        <w:rPr>
          <w:rFonts w:asciiTheme="minorHAnsi" w:hAnsiTheme="minorHAnsi" w:cstheme="minorHAnsi"/>
          <w:spacing w:val="-11"/>
        </w:rPr>
        <w:t xml:space="preserve"> </w:t>
      </w:r>
      <w:r w:rsidRPr="00260C07">
        <w:rPr>
          <w:rFonts w:asciiTheme="minorHAnsi" w:hAnsiTheme="minorHAnsi" w:cstheme="minorHAnsi"/>
        </w:rPr>
        <w:t>diez</w:t>
      </w:r>
      <w:r w:rsidRPr="00260C07">
        <w:rPr>
          <w:rFonts w:asciiTheme="minorHAnsi" w:hAnsiTheme="minorHAnsi" w:cstheme="minorHAnsi"/>
          <w:spacing w:val="-10"/>
        </w:rPr>
        <w:t xml:space="preserve"> </w:t>
      </w:r>
      <w:r w:rsidRPr="00260C07">
        <w:rPr>
          <w:rFonts w:asciiTheme="minorHAnsi" w:hAnsiTheme="minorHAnsi" w:cstheme="minorHAnsi"/>
        </w:rPr>
        <w:t>por</w:t>
      </w:r>
      <w:r w:rsidRPr="00260C07">
        <w:rPr>
          <w:rFonts w:asciiTheme="minorHAnsi" w:hAnsiTheme="minorHAnsi" w:cstheme="minorHAnsi"/>
          <w:spacing w:val="-9"/>
        </w:rPr>
        <w:t xml:space="preserve"> </w:t>
      </w:r>
      <w:r w:rsidRPr="00260C07">
        <w:rPr>
          <w:rFonts w:asciiTheme="minorHAnsi" w:hAnsiTheme="minorHAnsi" w:cstheme="minorHAnsi"/>
        </w:rPr>
        <w:t>ciento</w:t>
      </w:r>
      <w:r w:rsidRPr="00260C07">
        <w:rPr>
          <w:rFonts w:asciiTheme="minorHAnsi" w:hAnsiTheme="minorHAnsi" w:cstheme="minorHAnsi"/>
          <w:spacing w:val="-8"/>
        </w:rPr>
        <w:t xml:space="preserve"> </w:t>
      </w:r>
      <w:r w:rsidRPr="00260C07">
        <w:rPr>
          <w:rFonts w:asciiTheme="minorHAnsi" w:hAnsiTheme="minorHAnsi" w:cstheme="minorHAnsi"/>
        </w:rPr>
        <w:t>(10%)</w:t>
      </w:r>
      <w:r w:rsidRPr="00260C07">
        <w:rPr>
          <w:rFonts w:asciiTheme="minorHAnsi" w:hAnsiTheme="minorHAnsi" w:cstheme="minorHAnsi"/>
          <w:spacing w:val="-8"/>
        </w:rPr>
        <w:t xml:space="preserve"> </w:t>
      </w:r>
      <w:r w:rsidRPr="00260C07">
        <w:rPr>
          <w:rFonts w:asciiTheme="minorHAnsi" w:hAnsiTheme="minorHAnsi" w:cstheme="minorHAnsi"/>
        </w:rPr>
        <w:t>del</w:t>
      </w:r>
      <w:r w:rsidRPr="00260C07">
        <w:rPr>
          <w:rFonts w:asciiTheme="minorHAnsi" w:hAnsiTheme="minorHAnsi" w:cstheme="minorHAnsi"/>
          <w:spacing w:val="-9"/>
        </w:rPr>
        <w:t xml:space="preserve"> </w:t>
      </w:r>
      <w:r w:rsidRPr="00260C07">
        <w:rPr>
          <w:rFonts w:asciiTheme="minorHAnsi" w:hAnsiTheme="minorHAnsi" w:cstheme="minorHAnsi"/>
        </w:rPr>
        <w:t>valor</w:t>
      </w:r>
      <w:r w:rsidRPr="00260C07">
        <w:rPr>
          <w:rFonts w:asciiTheme="minorHAnsi" w:hAnsiTheme="minorHAnsi" w:cstheme="minorHAnsi"/>
          <w:spacing w:val="-9"/>
        </w:rPr>
        <w:t xml:space="preserve"> </w:t>
      </w:r>
      <w:r w:rsidRPr="00260C07">
        <w:rPr>
          <w:rFonts w:asciiTheme="minorHAnsi" w:hAnsiTheme="minorHAnsi" w:cstheme="minorHAnsi"/>
        </w:rPr>
        <w:t>total del CONTRATO.</w:t>
      </w:r>
    </w:p>
    <w:p w14:paraId="6F9A25F6" w14:textId="77777777" w:rsidR="00983757" w:rsidRPr="00260C07" w:rsidRDefault="00983757" w:rsidP="00B45BFB">
      <w:pPr>
        <w:pStyle w:val="Textoindependiente"/>
        <w:spacing w:before="1" w:line="276" w:lineRule="auto"/>
        <w:ind w:right="-3"/>
        <w:rPr>
          <w:rFonts w:asciiTheme="minorHAnsi" w:hAnsiTheme="minorHAnsi" w:cstheme="minorHAnsi"/>
        </w:rPr>
      </w:pPr>
    </w:p>
    <w:p w14:paraId="07AF3699" w14:textId="77777777" w:rsidR="00983757" w:rsidRPr="00260C07" w:rsidRDefault="00000000"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rPr>
        <w:t>La suma</w:t>
      </w:r>
      <w:r w:rsidRPr="00260C07">
        <w:rPr>
          <w:rFonts w:asciiTheme="minorHAnsi" w:hAnsiTheme="minorHAnsi" w:cstheme="minorHAnsi"/>
          <w:spacing w:val="-2"/>
        </w:rPr>
        <w:t xml:space="preserve"> </w:t>
      </w:r>
      <w:r w:rsidRPr="00260C07">
        <w:rPr>
          <w:rFonts w:asciiTheme="minorHAnsi" w:hAnsiTheme="minorHAnsi" w:cstheme="minorHAnsi"/>
        </w:rPr>
        <w:t>aplicada</w:t>
      </w:r>
      <w:r w:rsidRPr="00260C07">
        <w:rPr>
          <w:rFonts w:asciiTheme="minorHAnsi" w:hAnsiTheme="minorHAnsi" w:cstheme="minorHAnsi"/>
          <w:spacing w:val="-2"/>
        </w:rPr>
        <w:t xml:space="preserve"> </w:t>
      </w:r>
      <w:r w:rsidRPr="00260C07">
        <w:rPr>
          <w:rFonts w:asciiTheme="minorHAnsi" w:hAnsiTheme="minorHAnsi" w:cstheme="minorHAnsi"/>
        </w:rPr>
        <w:t>como</w:t>
      </w:r>
      <w:r w:rsidRPr="00260C07">
        <w:rPr>
          <w:rFonts w:asciiTheme="minorHAnsi" w:hAnsiTheme="minorHAnsi" w:cstheme="minorHAnsi"/>
          <w:spacing w:val="-1"/>
        </w:rPr>
        <w:t xml:space="preserve"> </w:t>
      </w:r>
      <w:r w:rsidRPr="00260C07">
        <w:rPr>
          <w:rFonts w:asciiTheme="minorHAnsi" w:hAnsiTheme="minorHAnsi" w:cstheme="minorHAnsi"/>
        </w:rPr>
        <w:t>pena, se</w:t>
      </w:r>
      <w:r w:rsidRPr="00260C07">
        <w:rPr>
          <w:rFonts w:asciiTheme="minorHAnsi" w:hAnsiTheme="minorHAnsi" w:cstheme="minorHAnsi"/>
          <w:spacing w:val="-2"/>
        </w:rPr>
        <w:t xml:space="preserve"> </w:t>
      </w:r>
      <w:r w:rsidRPr="00260C07">
        <w:rPr>
          <w:rFonts w:asciiTheme="minorHAnsi" w:hAnsiTheme="minorHAnsi" w:cstheme="minorHAnsi"/>
        </w:rPr>
        <w:t>imputará</w:t>
      </w:r>
      <w:r w:rsidRPr="00260C07">
        <w:rPr>
          <w:rFonts w:asciiTheme="minorHAnsi" w:hAnsiTheme="minorHAnsi" w:cstheme="minorHAnsi"/>
          <w:spacing w:val="-2"/>
        </w:rPr>
        <w:t xml:space="preserve"> </w:t>
      </w:r>
      <w:r w:rsidRPr="00260C07">
        <w:rPr>
          <w:rFonts w:asciiTheme="minorHAnsi" w:hAnsiTheme="minorHAnsi" w:cstheme="minorHAnsi"/>
        </w:rPr>
        <w:t>al</w:t>
      </w:r>
      <w:r w:rsidRPr="00260C07">
        <w:rPr>
          <w:rFonts w:asciiTheme="minorHAnsi" w:hAnsiTheme="minorHAnsi" w:cstheme="minorHAnsi"/>
          <w:spacing w:val="-2"/>
        </w:rPr>
        <w:t xml:space="preserve"> </w:t>
      </w:r>
      <w:r w:rsidRPr="00260C07">
        <w:rPr>
          <w:rFonts w:asciiTheme="minorHAnsi" w:hAnsiTheme="minorHAnsi" w:cstheme="minorHAnsi"/>
        </w:rPr>
        <w:t>monto de los</w:t>
      </w:r>
      <w:r w:rsidRPr="00260C07">
        <w:rPr>
          <w:rFonts w:asciiTheme="minorHAnsi" w:hAnsiTheme="minorHAnsi" w:cstheme="minorHAnsi"/>
          <w:spacing w:val="-2"/>
        </w:rPr>
        <w:t xml:space="preserve"> </w:t>
      </w:r>
      <w:r w:rsidRPr="00260C07">
        <w:rPr>
          <w:rFonts w:asciiTheme="minorHAnsi" w:hAnsiTheme="minorHAnsi" w:cstheme="minorHAnsi"/>
        </w:rPr>
        <w:t>perjuicios que</w:t>
      </w:r>
      <w:r w:rsidRPr="00260C07">
        <w:rPr>
          <w:rFonts w:asciiTheme="minorHAnsi" w:hAnsiTheme="minorHAnsi" w:cstheme="minorHAnsi"/>
          <w:spacing w:val="-2"/>
        </w:rPr>
        <w:t xml:space="preserve"> </w:t>
      </w:r>
      <w:r w:rsidRPr="00260C07">
        <w:rPr>
          <w:rFonts w:asciiTheme="minorHAnsi" w:hAnsiTheme="minorHAnsi" w:cstheme="minorHAnsi"/>
        </w:rPr>
        <w:t>sufra</w:t>
      </w:r>
      <w:r w:rsidRPr="00260C07">
        <w:rPr>
          <w:rFonts w:asciiTheme="minorHAnsi" w:hAnsiTheme="minorHAnsi" w:cstheme="minorHAnsi"/>
          <w:spacing w:val="-3"/>
        </w:rPr>
        <w:t xml:space="preserve"> </w:t>
      </w:r>
      <w:r w:rsidRPr="00260C07">
        <w:rPr>
          <w:rFonts w:asciiTheme="minorHAnsi" w:hAnsiTheme="minorHAnsi" w:cstheme="minorHAnsi"/>
        </w:rPr>
        <w:t>el</w:t>
      </w:r>
      <w:r w:rsidRPr="00260C07">
        <w:rPr>
          <w:rFonts w:asciiTheme="minorHAnsi" w:hAnsiTheme="minorHAnsi" w:cstheme="minorHAnsi"/>
          <w:spacing w:val="-1"/>
        </w:rPr>
        <w:t xml:space="preserve"> </w:t>
      </w:r>
      <w:r w:rsidRPr="00260C07">
        <w:rPr>
          <w:rFonts w:asciiTheme="minorHAnsi" w:hAnsiTheme="minorHAnsi" w:cstheme="minorHAnsi"/>
          <w:b/>
        </w:rPr>
        <w:t>CONTRATANTE</w:t>
      </w:r>
      <w:r w:rsidRPr="00260C07">
        <w:rPr>
          <w:rFonts w:asciiTheme="minorHAnsi" w:hAnsiTheme="minorHAnsi" w:cstheme="minorHAnsi"/>
        </w:rPr>
        <w:t>,</w:t>
      </w:r>
      <w:r w:rsidRPr="00260C07">
        <w:rPr>
          <w:rFonts w:asciiTheme="minorHAnsi" w:hAnsiTheme="minorHAnsi" w:cstheme="minorHAnsi"/>
          <w:spacing w:val="-5"/>
        </w:rPr>
        <w:t xml:space="preserve"> </w:t>
      </w:r>
      <w:r w:rsidRPr="00260C07">
        <w:rPr>
          <w:rFonts w:asciiTheme="minorHAnsi" w:hAnsiTheme="minorHAnsi" w:cstheme="minorHAnsi"/>
        </w:rPr>
        <w:t xml:space="preserve">y su valor se podrá tomar directamente del saldo a favor del </w:t>
      </w:r>
      <w:r w:rsidRPr="00260C07">
        <w:rPr>
          <w:rFonts w:asciiTheme="minorHAnsi" w:hAnsiTheme="minorHAnsi" w:cstheme="minorHAnsi"/>
          <w:b/>
        </w:rPr>
        <w:t>CONTRATISTA</w:t>
      </w:r>
      <w:r w:rsidRPr="00260C07">
        <w:rPr>
          <w:rFonts w:asciiTheme="minorHAnsi" w:hAnsiTheme="minorHAnsi" w:cstheme="minorHAnsi"/>
        </w:rPr>
        <w:t xml:space="preserve">, si lo hubiere, o de la garantía de cumplimiento constituida, para lo cual el </w:t>
      </w:r>
      <w:r w:rsidRPr="00260C07">
        <w:rPr>
          <w:rFonts w:asciiTheme="minorHAnsi" w:hAnsiTheme="minorHAnsi" w:cstheme="minorHAnsi"/>
          <w:b/>
        </w:rPr>
        <w:t xml:space="preserve">CONTRATISTA </w:t>
      </w:r>
      <w:r w:rsidRPr="00260C07">
        <w:rPr>
          <w:rFonts w:asciiTheme="minorHAnsi" w:hAnsiTheme="minorHAnsi" w:cstheme="minorHAnsi"/>
        </w:rPr>
        <w:t xml:space="preserve">presta su autorización y se entiende conferida desde la suscripción o firma del presente CONTRATO por las Partes. Si esto no fuere posible, la Cláusula Penal Pecuniaria se cobrará por vía ejecutiva, para lo cual el Contrato prestará el mérito de título ejecutivo renunciando el </w:t>
      </w:r>
      <w:r w:rsidRPr="00260C07">
        <w:rPr>
          <w:rFonts w:asciiTheme="minorHAnsi" w:hAnsiTheme="minorHAnsi" w:cstheme="minorHAnsi"/>
          <w:b/>
        </w:rPr>
        <w:t xml:space="preserve">CONTRATISTA </w:t>
      </w:r>
      <w:r w:rsidRPr="00260C07">
        <w:rPr>
          <w:rFonts w:asciiTheme="minorHAnsi" w:hAnsiTheme="minorHAnsi" w:cstheme="minorHAnsi"/>
        </w:rPr>
        <w:t>al previo aviso y/o la reconvención judicial previa para constituirlo en mora. La Cláusula Penal Pecuniaria no excluye la indemnización</w:t>
      </w:r>
      <w:r w:rsidRPr="00260C07">
        <w:rPr>
          <w:rFonts w:asciiTheme="minorHAnsi" w:hAnsiTheme="minorHAnsi" w:cstheme="minorHAnsi"/>
          <w:spacing w:val="-3"/>
        </w:rPr>
        <w:t xml:space="preserve"> </w:t>
      </w:r>
      <w:r w:rsidRPr="00260C07">
        <w:rPr>
          <w:rFonts w:asciiTheme="minorHAnsi" w:hAnsiTheme="minorHAnsi" w:cstheme="minorHAnsi"/>
        </w:rPr>
        <w:t>de</w:t>
      </w:r>
      <w:r w:rsidRPr="00260C07">
        <w:rPr>
          <w:rFonts w:asciiTheme="minorHAnsi" w:hAnsiTheme="minorHAnsi" w:cstheme="minorHAnsi"/>
          <w:spacing w:val="-4"/>
        </w:rPr>
        <w:t xml:space="preserve"> </w:t>
      </w:r>
      <w:r w:rsidRPr="00260C07">
        <w:rPr>
          <w:rFonts w:asciiTheme="minorHAnsi" w:hAnsiTheme="minorHAnsi" w:cstheme="minorHAnsi"/>
        </w:rPr>
        <w:t>perjuicios</w:t>
      </w:r>
      <w:r w:rsidRPr="00260C07">
        <w:rPr>
          <w:rFonts w:asciiTheme="minorHAnsi" w:hAnsiTheme="minorHAnsi" w:cstheme="minorHAnsi"/>
          <w:spacing w:val="-2"/>
        </w:rPr>
        <w:t xml:space="preserve"> </w:t>
      </w:r>
      <w:r w:rsidRPr="00260C07">
        <w:rPr>
          <w:rFonts w:asciiTheme="minorHAnsi" w:hAnsiTheme="minorHAnsi" w:cstheme="minorHAnsi"/>
        </w:rPr>
        <w:t>a</w:t>
      </w:r>
      <w:r w:rsidRPr="00260C07">
        <w:rPr>
          <w:rFonts w:asciiTheme="minorHAnsi" w:hAnsiTheme="minorHAnsi" w:cstheme="minorHAnsi"/>
          <w:spacing w:val="-2"/>
        </w:rPr>
        <w:t xml:space="preserve"> </w:t>
      </w:r>
      <w:r w:rsidRPr="00260C07">
        <w:rPr>
          <w:rFonts w:asciiTheme="minorHAnsi" w:hAnsiTheme="minorHAnsi" w:cstheme="minorHAnsi"/>
        </w:rPr>
        <w:t>cargo</w:t>
      </w:r>
      <w:r w:rsidRPr="00260C07">
        <w:rPr>
          <w:rFonts w:asciiTheme="minorHAnsi" w:hAnsiTheme="minorHAnsi" w:cstheme="minorHAnsi"/>
          <w:spacing w:val="-1"/>
        </w:rPr>
        <w:t xml:space="preserve"> </w:t>
      </w:r>
      <w:r w:rsidRPr="00260C07">
        <w:rPr>
          <w:rFonts w:asciiTheme="minorHAnsi" w:hAnsiTheme="minorHAnsi" w:cstheme="minorHAnsi"/>
        </w:rPr>
        <w:t xml:space="preserve">del </w:t>
      </w:r>
      <w:r w:rsidRPr="00260C07">
        <w:rPr>
          <w:rFonts w:asciiTheme="minorHAnsi" w:hAnsiTheme="minorHAnsi" w:cstheme="minorHAnsi"/>
          <w:b/>
        </w:rPr>
        <w:t>CONTRATISTA</w:t>
      </w:r>
      <w:r w:rsidRPr="00260C07">
        <w:rPr>
          <w:rFonts w:asciiTheme="minorHAnsi" w:hAnsiTheme="minorHAnsi" w:cstheme="minorHAnsi"/>
        </w:rPr>
        <w:t>,</w:t>
      </w:r>
      <w:r w:rsidRPr="00260C07">
        <w:rPr>
          <w:rFonts w:asciiTheme="minorHAnsi" w:hAnsiTheme="minorHAnsi" w:cstheme="minorHAnsi"/>
          <w:spacing w:val="-2"/>
        </w:rPr>
        <w:t xml:space="preserve"> </w:t>
      </w:r>
      <w:r w:rsidRPr="00260C07">
        <w:rPr>
          <w:rFonts w:asciiTheme="minorHAnsi" w:hAnsiTheme="minorHAnsi" w:cstheme="minorHAnsi"/>
        </w:rPr>
        <w:t>si</w:t>
      </w:r>
      <w:r w:rsidRPr="00260C07">
        <w:rPr>
          <w:rFonts w:asciiTheme="minorHAnsi" w:hAnsiTheme="minorHAnsi" w:cstheme="minorHAnsi"/>
          <w:spacing w:val="-2"/>
        </w:rPr>
        <w:t xml:space="preserve"> </w:t>
      </w:r>
      <w:r w:rsidRPr="00260C07">
        <w:rPr>
          <w:rFonts w:asciiTheme="minorHAnsi" w:hAnsiTheme="minorHAnsi" w:cstheme="minorHAnsi"/>
        </w:rPr>
        <w:t>el</w:t>
      </w:r>
      <w:r w:rsidRPr="00260C07">
        <w:rPr>
          <w:rFonts w:asciiTheme="minorHAnsi" w:hAnsiTheme="minorHAnsi" w:cstheme="minorHAnsi"/>
          <w:spacing w:val="-4"/>
        </w:rPr>
        <w:t xml:space="preserve"> </w:t>
      </w:r>
      <w:r w:rsidRPr="00260C07">
        <w:rPr>
          <w:rFonts w:asciiTheme="minorHAnsi" w:hAnsiTheme="minorHAnsi" w:cstheme="minorHAnsi"/>
        </w:rPr>
        <w:t>monto</w:t>
      </w:r>
      <w:r w:rsidRPr="00260C07">
        <w:rPr>
          <w:rFonts w:asciiTheme="minorHAnsi" w:hAnsiTheme="minorHAnsi" w:cstheme="minorHAnsi"/>
          <w:spacing w:val="-1"/>
        </w:rPr>
        <w:t xml:space="preserve"> </w:t>
      </w:r>
      <w:r w:rsidRPr="00260C07">
        <w:rPr>
          <w:rFonts w:asciiTheme="minorHAnsi" w:hAnsiTheme="minorHAnsi" w:cstheme="minorHAnsi"/>
        </w:rPr>
        <w:t>de</w:t>
      </w:r>
      <w:r w:rsidRPr="00260C07">
        <w:rPr>
          <w:rFonts w:asciiTheme="minorHAnsi" w:hAnsiTheme="minorHAnsi" w:cstheme="minorHAnsi"/>
          <w:spacing w:val="-4"/>
        </w:rPr>
        <w:t xml:space="preserve"> </w:t>
      </w:r>
      <w:r w:rsidRPr="00260C07">
        <w:rPr>
          <w:rFonts w:asciiTheme="minorHAnsi" w:hAnsiTheme="minorHAnsi" w:cstheme="minorHAnsi"/>
        </w:rPr>
        <w:t>éstos</w:t>
      </w:r>
      <w:r w:rsidRPr="00260C07">
        <w:rPr>
          <w:rFonts w:asciiTheme="minorHAnsi" w:hAnsiTheme="minorHAnsi" w:cstheme="minorHAnsi"/>
          <w:spacing w:val="-2"/>
        </w:rPr>
        <w:t xml:space="preserve"> </w:t>
      </w:r>
      <w:r w:rsidRPr="00260C07">
        <w:rPr>
          <w:rFonts w:asciiTheme="minorHAnsi" w:hAnsiTheme="minorHAnsi" w:cstheme="minorHAnsi"/>
        </w:rPr>
        <w:t>fuere</w:t>
      </w:r>
      <w:r w:rsidRPr="00260C07">
        <w:rPr>
          <w:rFonts w:asciiTheme="minorHAnsi" w:hAnsiTheme="minorHAnsi" w:cstheme="minorHAnsi"/>
          <w:spacing w:val="-4"/>
        </w:rPr>
        <w:t xml:space="preserve"> </w:t>
      </w:r>
      <w:r w:rsidRPr="00260C07">
        <w:rPr>
          <w:rFonts w:asciiTheme="minorHAnsi" w:hAnsiTheme="minorHAnsi" w:cstheme="minorHAnsi"/>
        </w:rPr>
        <w:t>superior,</w:t>
      </w:r>
      <w:r w:rsidRPr="00260C07">
        <w:rPr>
          <w:rFonts w:asciiTheme="minorHAnsi" w:hAnsiTheme="minorHAnsi" w:cstheme="minorHAnsi"/>
          <w:spacing w:val="-2"/>
        </w:rPr>
        <w:t xml:space="preserve"> </w:t>
      </w:r>
      <w:r w:rsidRPr="00260C07">
        <w:rPr>
          <w:rFonts w:asciiTheme="minorHAnsi" w:hAnsiTheme="minorHAnsi" w:cstheme="minorHAnsi"/>
        </w:rPr>
        <w:t>al</w:t>
      </w:r>
      <w:r w:rsidRPr="00260C07">
        <w:rPr>
          <w:rFonts w:asciiTheme="minorHAnsi" w:hAnsiTheme="minorHAnsi" w:cstheme="minorHAnsi"/>
          <w:spacing w:val="-4"/>
        </w:rPr>
        <w:t xml:space="preserve"> </w:t>
      </w:r>
      <w:r w:rsidRPr="00260C07">
        <w:rPr>
          <w:rFonts w:asciiTheme="minorHAnsi" w:hAnsiTheme="minorHAnsi" w:cstheme="minorHAnsi"/>
        </w:rPr>
        <w:t>valor de la Cláusula Penal Pecuniaria aquí pactada.</w:t>
      </w:r>
    </w:p>
    <w:p w14:paraId="67CE322B" w14:textId="77777777" w:rsidR="00983757" w:rsidRPr="00260C07" w:rsidRDefault="00983757" w:rsidP="00B45BFB">
      <w:pPr>
        <w:pStyle w:val="Textoindependiente"/>
        <w:spacing w:before="61" w:line="276" w:lineRule="auto"/>
        <w:ind w:right="-3"/>
        <w:rPr>
          <w:rFonts w:asciiTheme="minorHAnsi" w:hAnsiTheme="minorHAnsi" w:cstheme="minorHAnsi"/>
        </w:rPr>
      </w:pPr>
    </w:p>
    <w:p w14:paraId="6C678A5D" w14:textId="77777777" w:rsidR="00983757" w:rsidRPr="00260C07" w:rsidRDefault="00000000"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b/>
        </w:rPr>
        <w:t>PARÁGRAFO:</w:t>
      </w:r>
      <w:r w:rsidRPr="00260C07">
        <w:rPr>
          <w:rFonts w:asciiTheme="minorHAnsi" w:hAnsiTheme="minorHAnsi" w:cstheme="minorHAnsi"/>
          <w:b/>
          <w:spacing w:val="-9"/>
        </w:rPr>
        <w:t xml:space="preserve"> </w:t>
      </w:r>
      <w:r w:rsidRPr="00260C07">
        <w:rPr>
          <w:rFonts w:asciiTheme="minorHAnsi" w:hAnsiTheme="minorHAnsi" w:cstheme="minorHAnsi"/>
        </w:rPr>
        <w:t>En</w:t>
      </w:r>
      <w:r w:rsidRPr="00260C07">
        <w:rPr>
          <w:rFonts w:asciiTheme="minorHAnsi" w:hAnsiTheme="minorHAnsi" w:cstheme="minorHAnsi"/>
          <w:spacing w:val="-8"/>
        </w:rPr>
        <w:t xml:space="preserve"> </w:t>
      </w:r>
      <w:r w:rsidRPr="00260C07">
        <w:rPr>
          <w:rFonts w:asciiTheme="minorHAnsi" w:hAnsiTheme="minorHAnsi" w:cstheme="minorHAnsi"/>
        </w:rPr>
        <w:t>el</w:t>
      </w:r>
      <w:r w:rsidRPr="00260C07">
        <w:rPr>
          <w:rFonts w:asciiTheme="minorHAnsi" w:hAnsiTheme="minorHAnsi" w:cstheme="minorHAnsi"/>
          <w:spacing w:val="-8"/>
        </w:rPr>
        <w:t xml:space="preserve"> </w:t>
      </w:r>
      <w:r w:rsidRPr="00260C07">
        <w:rPr>
          <w:rFonts w:asciiTheme="minorHAnsi" w:hAnsiTheme="minorHAnsi" w:cstheme="minorHAnsi"/>
        </w:rPr>
        <w:t>evento</w:t>
      </w:r>
      <w:r w:rsidRPr="00260C07">
        <w:rPr>
          <w:rFonts w:asciiTheme="minorHAnsi" w:hAnsiTheme="minorHAnsi" w:cstheme="minorHAnsi"/>
          <w:spacing w:val="-9"/>
        </w:rPr>
        <w:t xml:space="preserve"> </w:t>
      </w:r>
      <w:r w:rsidRPr="00260C07">
        <w:rPr>
          <w:rFonts w:asciiTheme="minorHAnsi" w:hAnsiTheme="minorHAnsi" w:cstheme="minorHAnsi"/>
        </w:rPr>
        <w:t>de</w:t>
      </w:r>
      <w:r w:rsidRPr="00260C07">
        <w:rPr>
          <w:rFonts w:asciiTheme="minorHAnsi" w:hAnsiTheme="minorHAnsi" w:cstheme="minorHAnsi"/>
          <w:spacing w:val="-7"/>
        </w:rPr>
        <w:t xml:space="preserve"> </w:t>
      </w:r>
      <w:r w:rsidRPr="00260C07">
        <w:rPr>
          <w:rFonts w:asciiTheme="minorHAnsi" w:hAnsiTheme="minorHAnsi" w:cstheme="minorHAnsi"/>
        </w:rPr>
        <w:t>dar</w:t>
      </w:r>
      <w:r w:rsidRPr="00260C07">
        <w:rPr>
          <w:rFonts w:asciiTheme="minorHAnsi" w:hAnsiTheme="minorHAnsi" w:cstheme="minorHAnsi"/>
          <w:spacing w:val="-8"/>
        </w:rPr>
        <w:t xml:space="preserve"> </w:t>
      </w:r>
      <w:r w:rsidRPr="00260C07">
        <w:rPr>
          <w:rFonts w:asciiTheme="minorHAnsi" w:hAnsiTheme="minorHAnsi" w:cstheme="minorHAnsi"/>
        </w:rPr>
        <w:t>aplicación</w:t>
      </w:r>
      <w:r w:rsidRPr="00260C07">
        <w:rPr>
          <w:rFonts w:asciiTheme="minorHAnsi" w:hAnsiTheme="minorHAnsi" w:cstheme="minorHAnsi"/>
          <w:spacing w:val="-9"/>
        </w:rPr>
        <w:t xml:space="preserve"> </w:t>
      </w:r>
      <w:r w:rsidRPr="00260C07">
        <w:rPr>
          <w:rFonts w:asciiTheme="minorHAnsi" w:hAnsiTheme="minorHAnsi" w:cstheme="minorHAnsi"/>
        </w:rPr>
        <w:t>a</w:t>
      </w:r>
      <w:r w:rsidRPr="00260C07">
        <w:rPr>
          <w:rFonts w:asciiTheme="minorHAnsi" w:hAnsiTheme="minorHAnsi" w:cstheme="minorHAnsi"/>
          <w:spacing w:val="-8"/>
        </w:rPr>
        <w:t xml:space="preserve"> </w:t>
      </w:r>
      <w:r w:rsidRPr="00260C07">
        <w:rPr>
          <w:rFonts w:asciiTheme="minorHAnsi" w:hAnsiTheme="minorHAnsi" w:cstheme="minorHAnsi"/>
        </w:rPr>
        <w:t>la</w:t>
      </w:r>
      <w:r w:rsidRPr="00260C07">
        <w:rPr>
          <w:rFonts w:asciiTheme="minorHAnsi" w:hAnsiTheme="minorHAnsi" w:cstheme="minorHAnsi"/>
          <w:spacing w:val="-9"/>
        </w:rPr>
        <w:t xml:space="preserve"> </w:t>
      </w:r>
      <w:r w:rsidRPr="00260C07">
        <w:rPr>
          <w:rFonts w:asciiTheme="minorHAnsi" w:hAnsiTheme="minorHAnsi" w:cstheme="minorHAnsi"/>
        </w:rPr>
        <w:t>sanción</w:t>
      </w:r>
      <w:r w:rsidRPr="00260C07">
        <w:rPr>
          <w:rFonts w:asciiTheme="minorHAnsi" w:hAnsiTheme="minorHAnsi" w:cstheme="minorHAnsi"/>
          <w:spacing w:val="-9"/>
        </w:rPr>
        <w:t xml:space="preserve"> </w:t>
      </w:r>
      <w:r w:rsidRPr="00260C07">
        <w:rPr>
          <w:rFonts w:asciiTheme="minorHAnsi" w:hAnsiTheme="minorHAnsi" w:cstheme="minorHAnsi"/>
        </w:rPr>
        <w:t>aquí</w:t>
      </w:r>
      <w:r w:rsidRPr="00260C07">
        <w:rPr>
          <w:rFonts w:asciiTheme="minorHAnsi" w:hAnsiTheme="minorHAnsi" w:cstheme="minorHAnsi"/>
          <w:spacing w:val="-8"/>
        </w:rPr>
        <w:t xml:space="preserve"> </w:t>
      </w:r>
      <w:r w:rsidRPr="00260C07">
        <w:rPr>
          <w:rFonts w:asciiTheme="minorHAnsi" w:hAnsiTheme="minorHAnsi" w:cstheme="minorHAnsi"/>
        </w:rPr>
        <w:t>señalada,</w:t>
      </w:r>
      <w:r w:rsidRPr="00260C07">
        <w:rPr>
          <w:rFonts w:asciiTheme="minorHAnsi" w:hAnsiTheme="minorHAnsi" w:cstheme="minorHAnsi"/>
          <w:spacing w:val="-8"/>
        </w:rPr>
        <w:t xml:space="preserve"> </w:t>
      </w:r>
      <w:r w:rsidRPr="00260C07">
        <w:rPr>
          <w:rFonts w:asciiTheme="minorHAnsi" w:hAnsiTheme="minorHAnsi" w:cstheme="minorHAnsi"/>
        </w:rPr>
        <w:t>las</w:t>
      </w:r>
      <w:r w:rsidRPr="00260C07">
        <w:rPr>
          <w:rFonts w:asciiTheme="minorHAnsi" w:hAnsiTheme="minorHAnsi" w:cstheme="minorHAnsi"/>
          <w:spacing w:val="-9"/>
        </w:rPr>
        <w:t xml:space="preserve"> </w:t>
      </w:r>
      <w:r w:rsidRPr="00260C07">
        <w:rPr>
          <w:rFonts w:asciiTheme="minorHAnsi" w:hAnsiTheme="minorHAnsi" w:cstheme="minorHAnsi"/>
        </w:rPr>
        <w:t>sumas</w:t>
      </w:r>
      <w:r w:rsidRPr="00260C07">
        <w:rPr>
          <w:rFonts w:asciiTheme="minorHAnsi" w:hAnsiTheme="minorHAnsi" w:cstheme="minorHAnsi"/>
          <w:spacing w:val="-10"/>
        </w:rPr>
        <w:t xml:space="preserve"> </w:t>
      </w:r>
      <w:r w:rsidRPr="00260C07">
        <w:rPr>
          <w:rFonts w:asciiTheme="minorHAnsi" w:hAnsiTheme="minorHAnsi" w:cstheme="minorHAnsi"/>
        </w:rPr>
        <w:t>objeto</w:t>
      </w:r>
      <w:r w:rsidRPr="00260C07">
        <w:rPr>
          <w:rFonts w:asciiTheme="minorHAnsi" w:hAnsiTheme="minorHAnsi" w:cstheme="minorHAnsi"/>
          <w:spacing w:val="-7"/>
        </w:rPr>
        <w:t xml:space="preserve"> </w:t>
      </w:r>
      <w:r w:rsidRPr="00260C07">
        <w:rPr>
          <w:rFonts w:asciiTheme="minorHAnsi" w:hAnsiTheme="minorHAnsi" w:cstheme="minorHAnsi"/>
        </w:rPr>
        <w:t>de</w:t>
      </w:r>
      <w:r w:rsidRPr="00260C07">
        <w:rPr>
          <w:rFonts w:asciiTheme="minorHAnsi" w:hAnsiTheme="minorHAnsi" w:cstheme="minorHAnsi"/>
          <w:spacing w:val="-7"/>
        </w:rPr>
        <w:t xml:space="preserve"> </w:t>
      </w:r>
      <w:r w:rsidRPr="00260C07">
        <w:rPr>
          <w:rFonts w:asciiTheme="minorHAnsi" w:hAnsiTheme="minorHAnsi" w:cstheme="minorHAnsi"/>
        </w:rPr>
        <w:t>la</w:t>
      </w:r>
      <w:r w:rsidRPr="00260C07">
        <w:rPr>
          <w:rFonts w:asciiTheme="minorHAnsi" w:hAnsiTheme="minorHAnsi" w:cstheme="minorHAnsi"/>
          <w:spacing w:val="-9"/>
        </w:rPr>
        <w:t xml:space="preserve"> </w:t>
      </w:r>
      <w:r w:rsidRPr="00260C07">
        <w:rPr>
          <w:rFonts w:asciiTheme="minorHAnsi" w:hAnsiTheme="minorHAnsi" w:cstheme="minorHAnsi"/>
        </w:rPr>
        <w:t xml:space="preserve">pena, con cargo al saldo a favor del </w:t>
      </w:r>
      <w:r w:rsidRPr="00260C07">
        <w:rPr>
          <w:rFonts w:asciiTheme="minorHAnsi" w:hAnsiTheme="minorHAnsi" w:cstheme="minorHAnsi"/>
          <w:b/>
        </w:rPr>
        <w:t xml:space="preserve">CONTRATISTA, </w:t>
      </w:r>
      <w:r w:rsidRPr="00260C07">
        <w:rPr>
          <w:rFonts w:asciiTheme="minorHAnsi" w:hAnsiTheme="minorHAnsi" w:cstheme="minorHAnsi"/>
        </w:rPr>
        <w:t xml:space="preserve">serán reintegradas en la subcuenta del Patrimonio Autónomo que corresponda al </w:t>
      </w:r>
      <w:r w:rsidRPr="00260C07">
        <w:rPr>
          <w:rFonts w:asciiTheme="minorHAnsi" w:hAnsiTheme="minorHAnsi" w:cstheme="minorHAnsi"/>
          <w:b/>
        </w:rPr>
        <w:t xml:space="preserve">PROYECTO </w:t>
      </w:r>
      <w:r w:rsidRPr="00260C07">
        <w:rPr>
          <w:rFonts w:asciiTheme="minorHAnsi" w:hAnsiTheme="minorHAnsi" w:cstheme="minorHAnsi"/>
        </w:rPr>
        <w:t xml:space="preserve">objeto del incumplimiento definitivo o terminación </w:t>
      </w:r>
      <w:r w:rsidRPr="00260C07">
        <w:rPr>
          <w:rFonts w:asciiTheme="minorHAnsi" w:hAnsiTheme="minorHAnsi" w:cstheme="minorHAnsi"/>
          <w:spacing w:val="-2"/>
        </w:rPr>
        <w:t>anticipada.</w:t>
      </w:r>
    </w:p>
    <w:p w14:paraId="5B33FD75" w14:textId="77777777" w:rsidR="00983757" w:rsidRPr="00260C07" w:rsidRDefault="00000000" w:rsidP="00B45BFB">
      <w:pPr>
        <w:pStyle w:val="Textoindependiente"/>
        <w:spacing w:before="267" w:line="276" w:lineRule="auto"/>
        <w:ind w:left="282" w:right="-3"/>
        <w:jc w:val="both"/>
        <w:rPr>
          <w:rFonts w:asciiTheme="minorHAnsi" w:hAnsiTheme="minorHAnsi" w:cstheme="minorHAnsi"/>
        </w:rPr>
      </w:pPr>
      <w:r w:rsidRPr="00260C07">
        <w:rPr>
          <w:rFonts w:asciiTheme="minorHAnsi" w:hAnsiTheme="minorHAnsi" w:cstheme="minorHAnsi"/>
        </w:rPr>
        <w:t>En</w:t>
      </w:r>
      <w:r w:rsidRPr="00260C07">
        <w:rPr>
          <w:rFonts w:asciiTheme="minorHAnsi" w:hAnsiTheme="minorHAnsi" w:cstheme="minorHAnsi"/>
          <w:spacing w:val="-4"/>
        </w:rPr>
        <w:t xml:space="preserve"> </w:t>
      </w:r>
      <w:r w:rsidRPr="00260C07">
        <w:rPr>
          <w:rFonts w:asciiTheme="minorHAnsi" w:hAnsiTheme="minorHAnsi" w:cstheme="minorHAnsi"/>
        </w:rPr>
        <w:t>tal</w:t>
      </w:r>
      <w:r w:rsidRPr="00260C07">
        <w:rPr>
          <w:rFonts w:asciiTheme="minorHAnsi" w:hAnsiTheme="minorHAnsi" w:cstheme="minorHAnsi"/>
          <w:spacing w:val="-3"/>
        </w:rPr>
        <w:t xml:space="preserve"> </w:t>
      </w:r>
      <w:r w:rsidRPr="00260C07">
        <w:rPr>
          <w:rFonts w:asciiTheme="minorHAnsi" w:hAnsiTheme="minorHAnsi" w:cstheme="minorHAnsi"/>
        </w:rPr>
        <w:t>sentido,</w:t>
      </w:r>
      <w:r w:rsidRPr="00260C07">
        <w:rPr>
          <w:rFonts w:asciiTheme="minorHAnsi" w:hAnsiTheme="minorHAnsi" w:cstheme="minorHAnsi"/>
          <w:spacing w:val="-5"/>
        </w:rPr>
        <w:t xml:space="preserve"> </w:t>
      </w:r>
      <w:r w:rsidRPr="00260C07">
        <w:rPr>
          <w:rFonts w:asciiTheme="minorHAnsi" w:hAnsiTheme="minorHAnsi" w:cstheme="minorHAnsi"/>
        </w:rPr>
        <w:t>se</w:t>
      </w:r>
      <w:r w:rsidRPr="00260C07">
        <w:rPr>
          <w:rFonts w:asciiTheme="minorHAnsi" w:hAnsiTheme="minorHAnsi" w:cstheme="minorHAnsi"/>
          <w:spacing w:val="-2"/>
        </w:rPr>
        <w:t xml:space="preserve"> </w:t>
      </w:r>
      <w:r w:rsidRPr="00260C07">
        <w:rPr>
          <w:rFonts w:asciiTheme="minorHAnsi" w:hAnsiTheme="minorHAnsi" w:cstheme="minorHAnsi"/>
        </w:rPr>
        <w:t>acudirá</w:t>
      </w:r>
      <w:r w:rsidRPr="00260C07">
        <w:rPr>
          <w:rFonts w:asciiTheme="minorHAnsi" w:hAnsiTheme="minorHAnsi" w:cstheme="minorHAnsi"/>
          <w:spacing w:val="-4"/>
        </w:rPr>
        <w:t xml:space="preserve"> </w:t>
      </w:r>
      <w:r w:rsidRPr="00260C07">
        <w:rPr>
          <w:rFonts w:asciiTheme="minorHAnsi" w:hAnsiTheme="minorHAnsi" w:cstheme="minorHAnsi"/>
        </w:rPr>
        <w:t>al</w:t>
      </w:r>
      <w:r w:rsidRPr="00260C07">
        <w:rPr>
          <w:rFonts w:asciiTheme="minorHAnsi" w:hAnsiTheme="minorHAnsi" w:cstheme="minorHAnsi"/>
          <w:spacing w:val="-6"/>
        </w:rPr>
        <w:t xml:space="preserve"> </w:t>
      </w:r>
      <w:r w:rsidRPr="00260C07">
        <w:rPr>
          <w:rFonts w:asciiTheme="minorHAnsi" w:hAnsiTheme="minorHAnsi" w:cstheme="minorHAnsi"/>
        </w:rPr>
        <w:t>siguiente</w:t>
      </w:r>
      <w:r w:rsidRPr="00260C07">
        <w:rPr>
          <w:rFonts w:asciiTheme="minorHAnsi" w:hAnsiTheme="minorHAnsi" w:cstheme="minorHAnsi"/>
          <w:spacing w:val="-3"/>
        </w:rPr>
        <w:t xml:space="preserve"> </w:t>
      </w:r>
      <w:r w:rsidRPr="00260C07">
        <w:rPr>
          <w:rFonts w:asciiTheme="minorHAnsi" w:hAnsiTheme="minorHAnsi" w:cstheme="minorHAnsi"/>
          <w:spacing w:val="-2"/>
        </w:rPr>
        <w:t>procedimiento:</w:t>
      </w:r>
    </w:p>
    <w:p w14:paraId="748F4C17" w14:textId="77777777" w:rsidR="00983757" w:rsidRPr="00260C07" w:rsidRDefault="00983757" w:rsidP="00B45BFB">
      <w:pPr>
        <w:pStyle w:val="Textoindependiente"/>
        <w:spacing w:line="276" w:lineRule="auto"/>
        <w:ind w:right="-3"/>
        <w:rPr>
          <w:rFonts w:asciiTheme="minorHAnsi" w:hAnsiTheme="minorHAnsi" w:cstheme="minorHAnsi"/>
        </w:rPr>
      </w:pPr>
    </w:p>
    <w:p w14:paraId="0E906563" w14:textId="77777777" w:rsidR="00983757" w:rsidRPr="00260C07" w:rsidRDefault="00000000" w:rsidP="00B45BFB">
      <w:pPr>
        <w:pStyle w:val="Prrafodelista"/>
        <w:numPr>
          <w:ilvl w:val="0"/>
          <w:numId w:val="8"/>
        </w:numPr>
        <w:tabs>
          <w:tab w:val="left" w:pos="707"/>
          <w:tab w:val="left" w:pos="709"/>
        </w:tabs>
        <w:spacing w:before="41" w:line="276" w:lineRule="auto"/>
        <w:ind w:right="-3"/>
        <w:jc w:val="both"/>
        <w:rPr>
          <w:rFonts w:asciiTheme="minorHAnsi" w:hAnsiTheme="minorHAnsi" w:cstheme="minorHAnsi"/>
        </w:rPr>
      </w:pPr>
      <w:r w:rsidRPr="00260C07">
        <w:rPr>
          <w:rFonts w:asciiTheme="minorHAnsi" w:hAnsiTheme="minorHAnsi" w:cstheme="minorHAnsi"/>
        </w:rPr>
        <w:t>El SUPERVISOR del CONTRATO deberá comunicar al CONTRATISTA, con copia a Fid</w:t>
      </w:r>
      <w:r w:rsidR="00490C24" w:rsidRPr="00260C07">
        <w:rPr>
          <w:rFonts w:asciiTheme="minorHAnsi" w:hAnsiTheme="minorHAnsi" w:cstheme="minorHAnsi"/>
        </w:rPr>
        <w:t>uciaria Corficolombiana</w:t>
      </w:r>
      <w:r w:rsidRPr="00260C07">
        <w:rPr>
          <w:rFonts w:asciiTheme="minorHAnsi" w:hAnsiTheme="minorHAnsi" w:cstheme="minorHAnsi"/>
        </w:rPr>
        <w:t xml:space="preserve"> S.A., a la Entidad Nacional Competente y al Fideicomitente sobre el presunto incumplimiento de las obligaciones contractuales por parte del CONTRATISTA, indicando las razones y los documentos que motivan el mismo.</w:t>
      </w:r>
    </w:p>
    <w:p w14:paraId="548E44DB" w14:textId="77777777" w:rsidR="00983757" w:rsidRPr="00260C07" w:rsidRDefault="00000000" w:rsidP="00B45BFB">
      <w:pPr>
        <w:pStyle w:val="Textoindependiente"/>
        <w:spacing w:before="267" w:line="276" w:lineRule="auto"/>
        <w:ind w:left="709" w:right="-3"/>
        <w:rPr>
          <w:rFonts w:asciiTheme="minorHAnsi" w:hAnsiTheme="minorHAnsi" w:cstheme="minorHAnsi"/>
        </w:rPr>
      </w:pPr>
      <w:r w:rsidRPr="00260C07">
        <w:rPr>
          <w:rFonts w:asciiTheme="minorHAnsi" w:hAnsiTheme="minorHAnsi" w:cstheme="minorHAnsi"/>
        </w:rPr>
        <w:t>En</w:t>
      </w:r>
      <w:r w:rsidRPr="00260C07">
        <w:rPr>
          <w:rFonts w:asciiTheme="minorHAnsi" w:hAnsiTheme="minorHAnsi" w:cstheme="minorHAnsi"/>
          <w:spacing w:val="-6"/>
        </w:rPr>
        <w:t xml:space="preserve"> </w:t>
      </w:r>
      <w:r w:rsidRPr="00260C07">
        <w:rPr>
          <w:rFonts w:asciiTheme="minorHAnsi" w:hAnsiTheme="minorHAnsi" w:cstheme="minorHAnsi"/>
        </w:rPr>
        <w:t>dicha</w:t>
      </w:r>
      <w:r w:rsidRPr="00260C07">
        <w:rPr>
          <w:rFonts w:asciiTheme="minorHAnsi" w:hAnsiTheme="minorHAnsi" w:cstheme="minorHAnsi"/>
          <w:spacing w:val="-3"/>
        </w:rPr>
        <w:t xml:space="preserve"> </w:t>
      </w:r>
      <w:r w:rsidRPr="00260C07">
        <w:rPr>
          <w:rFonts w:asciiTheme="minorHAnsi" w:hAnsiTheme="minorHAnsi" w:cstheme="minorHAnsi"/>
        </w:rPr>
        <w:t>comunicación</w:t>
      </w:r>
      <w:r w:rsidRPr="00260C07">
        <w:rPr>
          <w:rFonts w:asciiTheme="minorHAnsi" w:hAnsiTheme="minorHAnsi" w:cstheme="minorHAnsi"/>
          <w:spacing w:val="-5"/>
        </w:rPr>
        <w:t xml:space="preserve"> </w:t>
      </w:r>
      <w:r w:rsidRPr="00260C07">
        <w:rPr>
          <w:rFonts w:asciiTheme="minorHAnsi" w:hAnsiTheme="minorHAnsi" w:cstheme="minorHAnsi"/>
        </w:rPr>
        <w:t>se</w:t>
      </w:r>
      <w:r w:rsidRPr="00260C07">
        <w:rPr>
          <w:rFonts w:asciiTheme="minorHAnsi" w:hAnsiTheme="minorHAnsi" w:cstheme="minorHAnsi"/>
          <w:spacing w:val="-2"/>
        </w:rPr>
        <w:t xml:space="preserve"> </w:t>
      </w:r>
      <w:r w:rsidRPr="00260C07">
        <w:rPr>
          <w:rFonts w:asciiTheme="minorHAnsi" w:hAnsiTheme="minorHAnsi" w:cstheme="minorHAnsi"/>
        </w:rPr>
        <w:t>deberá</w:t>
      </w:r>
      <w:r w:rsidRPr="00260C07">
        <w:rPr>
          <w:rFonts w:asciiTheme="minorHAnsi" w:hAnsiTheme="minorHAnsi" w:cstheme="minorHAnsi"/>
          <w:spacing w:val="-4"/>
        </w:rPr>
        <w:t xml:space="preserve"> </w:t>
      </w:r>
      <w:r w:rsidRPr="00260C07">
        <w:rPr>
          <w:rFonts w:asciiTheme="minorHAnsi" w:hAnsiTheme="minorHAnsi" w:cstheme="minorHAnsi"/>
        </w:rPr>
        <w:t>indicar</w:t>
      </w:r>
      <w:r w:rsidRPr="00260C07">
        <w:rPr>
          <w:rFonts w:asciiTheme="minorHAnsi" w:hAnsiTheme="minorHAnsi" w:cstheme="minorHAnsi"/>
          <w:spacing w:val="-3"/>
        </w:rPr>
        <w:t xml:space="preserve"> </w:t>
      </w:r>
      <w:r w:rsidRPr="00260C07">
        <w:rPr>
          <w:rFonts w:asciiTheme="minorHAnsi" w:hAnsiTheme="minorHAnsi" w:cstheme="minorHAnsi"/>
        </w:rPr>
        <w:t>al</w:t>
      </w:r>
      <w:r w:rsidRPr="00260C07">
        <w:rPr>
          <w:rFonts w:asciiTheme="minorHAnsi" w:hAnsiTheme="minorHAnsi" w:cstheme="minorHAnsi"/>
          <w:spacing w:val="-4"/>
        </w:rPr>
        <w:t xml:space="preserve"> </w:t>
      </w:r>
      <w:r w:rsidRPr="00260C07">
        <w:rPr>
          <w:rFonts w:asciiTheme="minorHAnsi" w:hAnsiTheme="minorHAnsi" w:cstheme="minorHAnsi"/>
        </w:rPr>
        <w:t>CONTRATISTA</w:t>
      </w:r>
      <w:r w:rsidRPr="00260C07">
        <w:rPr>
          <w:rFonts w:asciiTheme="minorHAnsi" w:hAnsiTheme="minorHAnsi" w:cstheme="minorHAnsi"/>
          <w:spacing w:val="-3"/>
        </w:rPr>
        <w:t xml:space="preserve"> </w:t>
      </w:r>
      <w:r w:rsidRPr="00260C07">
        <w:rPr>
          <w:rFonts w:asciiTheme="minorHAnsi" w:hAnsiTheme="minorHAnsi" w:cstheme="minorHAnsi"/>
        </w:rPr>
        <w:t>que</w:t>
      </w:r>
      <w:r w:rsidRPr="00260C07">
        <w:rPr>
          <w:rFonts w:asciiTheme="minorHAnsi" w:hAnsiTheme="minorHAnsi" w:cstheme="minorHAnsi"/>
          <w:spacing w:val="-4"/>
        </w:rPr>
        <w:t xml:space="preserve"> </w:t>
      </w:r>
      <w:r w:rsidRPr="00260C07">
        <w:rPr>
          <w:rFonts w:asciiTheme="minorHAnsi" w:hAnsiTheme="minorHAnsi" w:cstheme="minorHAnsi"/>
        </w:rPr>
        <w:t>cuenta</w:t>
      </w:r>
      <w:r w:rsidRPr="00260C07">
        <w:rPr>
          <w:rFonts w:asciiTheme="minorHAnsi" w:hAnsiTheme="minorHAnsi" w:cstheme="minorHAnsi"/>
          <w:spacing w:val="-5"/>
        </w:rPr>
        <w:t xml:space="preserve"> </w:t>
      </w:r>
      <w:r w:rsidRPr="00260C07">
        <w:rPr>
          <w:rFonts w:asciiTheme="minorHAnsi" w:hAnsiTheme="minorHAnsi" w:cstheme="minorHAnsi"/>
        </w:rPr>
        <w:t>con</w:t>
      </w:r>
      <w:r w:rsidRPr="00260C07">
        <w:rPr>
          <w:rFonts w:asciiTheme="minorHAnsi" w:hAnsiTheme="minorHAnsi" w:cstheme="minorHAnsi"/>
          <w:spacing w:val="-2"/>
        </w:rPr>
        <w:t xml:space="preserve"> </w:t>
      </w:r>
      <w:r w:rsidRPr="00260C07">
        <w:rPr>
          <w:rFonts w:asciiTheme="minorHAnsi" w:hAnsiTheme="minorHAnsi" w:cstheme="minorHAnsi"/>
        </w:rPr>
        <w:t>un</w:t>
      </w:r>
      <w:r w:rsidRPr="00260C07">
        <w:rPr>
          <w:rFonts w:asciiTheme="minorHAnsi" w:hAnsiTheme="minorHAnsi" w:cstheme="minorHAnsi"/>
          <w:spacing w:val="-4"/>
        </w:rPr>
        <w:t xml:space="preserve"> </w:t>
      </w:r>
      <w:r w:rsidRPr="00260C07">
        <w:rPr>
          <w:rFonts w:asciiTheme="minorHAnsi" w:hAnsiTheme="minorHAnsi" w:cstheme="minorHAnsi"/>
        </w:rPr>
        <w:t>término</w:t>
      </w:r>
      <w:r w:rsidRPr="00260C07">
        <w:rPr>
          <w:rFonts w:asciiTheme="minorHAnsi" w:hAnsiTheme="minorHAnsi" w:cstheme="minorHAnsi"/>
          <w:spacing w:val="-3"/>
        </w:rPr>
        <w:t xml:space="preserve"> </w:t>
      </w:r>
      <w:r w:rsidRPr="00260C07">
        <w:rPr>
          <w:rFonts w:asciiTheme="minorHAnsi" w:hAnsiTheme="minorHAnsi" w:cstheme="minorHAnsi"/>
        </w:rPr>
        <w:t>de</w:t>
      </w:r>
      <w:r w:rsidRPr="00260C07">
        <w:rPr>
          <w:rFonts w:asciiTheme="minorHAnsi" w:hAnsiTheme="minorHAnsi" w:cstheme="minorHAnsi"/>
          <w:spacing w:val="-3"/>
        </w:rPr>
        <w:t xml:space="preserve"> </w:t>
      </w:r>
      <w:r w:rsidRPr="00260C07">
        <w:rPr>
          <w:rFonts w:asciiTheme="minorHAnsi" w:hAnsiTheme="minorHAnsi" w:cstheme="minorHAnsi"/>
          <w:spacing w:val="-2"/>
        </w:rPr>
        <w:t>cinco</w:t>
      </w:r>
    </w:p>
    <w:p w14:paraId="70F460BE" w14:textId="77777777" w:rsidR="00983757" w:rsidRPr="00260C07" w:rsidRDefault="00000000" w:rsidP="00B45BFB">
      <w:pPr>
        <w:pStyle w:val="Textoindependiente"/>
        <w:spacing w:before="1" w:line="276" w:lineRule="auto"/>
        <w:ind w:left="709" w:right="-3"/>
        <w:rPr>
          <w:rFonts w:asciiTheme="minorHAnsi" w:hAnsiTheme="minorHAnsi" w:cstheme="minorHAnsi"/>
        </w:rPr>
      </w:pPr>
      <w:r w:rsidRPr="00260C07">
        <w:rPr>
          <w:rFonts w:asciiTheme="minorHAnsi" w:hAnsiTheme="minorHAnsi" w:cstheme="minorHAnsi"/>
        </w:rPr>
        <w:t>(5)</w:t>
      </w:r>
      <w:r w:rsidRPr="00260C07">
        <w:rPr>
          <w:rFonts w:asciiTheme="minorHAnsi" w:hAnsiTheme="minorHAnsi" w:cstheme="minorHAnsi"/>
          <w:spacing w:val="-10"/>
        </w:rPr>
        <w:t xml:space="preserve"> </w:t>
      </w:r>
      <w:r w:rsidRPr="00260C07">
        <w:rPr>
          <w:rFonts w:asciiTheme="minorHAnsi" w:hAnsiTheme="minorHAnsi" w:cstheme="minorHAnsi"/>
        </w:rPr>
        <w:t>días</w:t>
      </w:r>
      <w:r w:rsidRPr="00260C07">
        <w:rPr>
          <w:rFonts w:asciiTheme="minorHAnsi" w:hAnsiTheme="minorHAnsi" w:cstheme="minorHAnsi"/>
          <w:spacing w:val="-8"/>
        </w:rPr>
        <w:t xml:space="preserve"> </w:t>
      </w:r>
      <w:r w:rsidRPr="00260C07">
        <w:rPr>
          <w:rFonts w:asciiTheme="minorHAnsi" w:hAnsiTheme="minorHAnsi" w:cstheme="minorHAnsi"/>
        </w:rPr>
        <w:t>hábiles</w:t>
      </w:r>
      <w:r w:rsidRPr="00260C07">
        <w:rPr>
          <w:rFonts w:asciiTheme="minorHAnsi" w:hAnsiTheme="minorHAnsi" w:cstheme="minorHAnsi"/>
          <w:spacing w:val="-7"/>
        </w:rPr>
        <w:t xml:space="preserve"> </w:t>
      </w:r>
      <w:r w:rsidRPr="00260C07">
        <w:rPr>
          <w:rFonts w:asciiTheme="minorHAnsi" w:hAnsiTheme="minorHAnsi" w:cstheme="minorHAnsi"/>
        </w:rPr>
        <w:t>siguientes</w:t>
      </w:r>
      <w:r w:rsidRPr="00260C07">
        <w:rPr>
          <w:rFonts w:asciiTheme="minorHAnsi" w:hAnsiTheme="minorHAnsi" w:cstheme="minorHAnsi"/>
          <w:spacing w:val="-7"/>
        </w:rPr>
        <w:t xml:space="preserve"> </w:t>
      </w:r>
      <w:r w:rsidRPr="00260C07">
        <w:rPr>
          <w:rFonts w:asciiTheme="minorHAnsi" w:hAnsiTheme="minorHAnsi" w:cstheme="minorHAnsi"/>
        </w:rPr>
        <w:t>al</w:t>
      </w:r>
      <w:r w:rsidRPr="00260C07">
        <w:rPr>
          <w:rFonts w:asciiTheme="minorHAnsi" w:hAnsiTheme="minorHAnsi" w:cstheme="minorHAnsi"/>
          <w:spacing w:val="-8"/>
        </w:rPr>
        <w:t xml:space="preserve"> </w:t>
      </w:r>
      <w:r w:rsidRPr="00260C07">
        <w:rPr>
          <w:rFonts w:asciiTheme="minorHAnsi" w:hAnsiTheme="minorHAnsi" w:cstheme="minorHAnsi"/>
        </w:rPr>
        <w:t>recibo</w:t>
      </w:r>
      <w:r w:rsidRPr="00260C07">
        <w:rPr>
          <w:rFonts w:asciiTheme="minorHAnsi" w:hAnsiTheme="minorHAnsi" w:cstheme="minorHAnsi"/>
          <w:spacing w:val="-6"/>
        </w:rPr>
        <w:t xml:space="preserve"> </w:t>
      </w:r>
      <w:r w:rsidRPr="00260C07">
        <w:rPr>
          <w:rFonts w:asciiTheme="minorHAnsi" w:hAnsiTheme="minorHAnsi" w:cstheme="minorHAnsi"/>
        </w:rPr>
        <w:t>de</w:t>
      </w:r>
      <w:r w:rsidRPr="00260C07">
        <w:rPr>
          <w:rFonts w:asciiTheme="minorHAnsi" w:hAnsiTheme="minorHAnsi" w:cstheme="minorHAnsi"/>
          <w:spacing w:val="-7"/>
        </w:rPr>
        <w:t xml:space="preserve"> </w:t>
      </w:r>
      <w:r w:rsidRPr="00260C07">
        <w:rPr>
          <w:rFonts w:asciiTheme="minorHAnsi" w:hAnsiTheme="minorHAnsi" w:cstheme="minorHAnsi"/>
        </w:rPr>
        <w:t>esta</w:t>
      </w:r>
      <w:r w:rsidRPr="00260C07">
        <w:rPr>
          <w:rFonts w:asciiTheme="minorHAnsi" w:hAnsiTheme="minorHAnsi" w:cstheme="minorHAnsi"/>
          <w:spacing w:val="-7"/>
        </w:rPr>
        <w:t xml:space="preserve"> </w:t>
      </w:r>
      <w:r w:rsidRPr="00260C07">
        <w:rPr>
          <w:rFonts w:asciiTheme="minorHAnsi" w:hAnsiTheme="minorHAnsi" w:cstheme="minorHAnsi"/>
        </w:rPr>
        <w:t>para</w:t>
      </w:r>
      <w:r w:rsidRPr="00260C07">
        <w:rPr>
          <w:rFonts w:asciiTheme="minorHAnsi" w:hAnsiTheme="minorHAnsi" w:cstheme="minorHAnsi"/>
          <w:spacing w:val="-8"/>
        </w:rPr>
        <w:t xml:space="preserve"> </w:t>
      </w:r>
      <w:r w:rsidRPr="00260C07">
        <w:rPr>
          <w:rFonts w:asciiTheme="minorHAnsi" w:hAnsiTheme="minorHAnsi" w:cstheme="minorHAnsi"/>
        </w:rPr>
        <w:t>ejercer</w:t>
      </w:r>
      <w:r w:rsidRPr="00260C07">
        <w:rPr>
          <w:rFonts w:asciiTheme="minorHAnsi" w:hAnsiTheme="minorHAnsi" w:cstheme="minorHAnsi"/>
          <w:spacing w:val="-8"/>
        </w:rPr>
        <w:t xml:space="preserve"> </w:t>
      </w:r>
      <w:r w:rsidRPr="00260C07">
        <w:rPr>
          <w:rFonts w:asciiTheme="minorHAnsi" w:hAnsiTheme="minorHAnsi" w:cstheme="minorHAnsi"/>
        </w:rPr>
        <w:t>su</w:t>
      </w:r>
      <w:r w:rsidRPr="00260C07">
        <w:rPr>
          <w:rFonts w:asciiTheme="minorHAnsi" w:hAnsiTheme="minorHAnsi" w:cstheme="minorHAnsi"/>
          <w:spacing w:val="-8"/>
        </w:rPr>
        <w:t xml:space="preserve"> </w:t>
      </w:r>
      <w:r w:rsidRPr="00260C07">
        <w:rPr>
          <w:rFonts w:asciiTheme="minorHAnsi" w:hAnsiTheme="minorHAnsi" w:cstheme="minorHAnsi"/>
        </w:rPr>
        <w:t>derecho</w:t>
      </w:r>
      <w:r w:rsidRPr="00260C07">
        <w:rPr>
          <w:rFonts w:asciiTheme="minorHAnsi" w:hAnsiTheme="minorHAnsi" w:cstheme="minorHAnsi"/>
          <w:spacing w:val="-6"/>
        </w:rPr>
        <w:t xml:space="preserve"> </w:t>
      </w:r>
      <w:r w:rsidRPr="00260C07">
        <w:rPr>
          <w:rFonts w:asciiTheme="minorHAnsi" w:hAnsiTheme="minorHAnsi" w:cstheme="minorHAnsi"/>
        </w:rPr>
        <w:t>de</w:t>
      </w:r>
      <w:r w:rsidRPr="00260C07">
        <w:rPr>
          <w:rFonts w:asciiTheme="minorHAnsi" w:hAnsiTheme="minorHAnsi" w:cstheme="minorHAnsi"/>
          <w:spacing w:val="-7"/>
        </w:rPr>
        <w:t xml:space="preserve"> </w:t>
      </w:r>
      <w:r w:rsidRPr="00260C07">
        <w:rPr>
          <w:rFonts w:asciiTheme="minorHAnsi" w:hAnsiTheme="minorHAnsi" w:cstheme="minorHAnsi"/>
        </w:rPr>
        <w:t>defensa</w:t>
      </w:r>
      <w:r w:rsidRPr="00260C07">
        <w:rPr>
          <w:rFonts w:asciiTheme="minorHAnsi" w:hAnsiTheme="minorHAnsi" w:cstheme="minorHAnsi"/>
          <w:spacing w:val="-8"/>
        </w:rPr>
        <w:t xml:space="preserve"> </w:t>
      </w:r>
      <w:r w:rsidRPr="00260C07">
        <w:rPr>
          <w:rFonts w:asciiTheme="minorHAnsi" w:hAnsiTheme="minorHAnsi" w:cstheme="minorHAnsi"/>
        </w:rPr>
        <w:t>y</w:t>
      </w:r>
      <w:r w:rsidRPr="00260C07">
        <w:rPr>
          <w:rFonts w:asciiTheme="minorHAnsi" w:hAnsiTheme="minorHAnsi" w:cstheme="minorHAnsi"/>
          <w:spacing w:val="-7"/>
        </w:rPr>
        <w:t xml:space="preserve"> </w:t>
      </w:r>
      <w:r w:rsidRPr="00260C07">
        <w:rPr>
          <w:rFonts w:asciiTheme="minorHAnsi" w:hAnsiTheme="minorHAnsi" w:cstheme="minorHAnsi"/>
          <w:spacing w:val="-2"/>
        </w:rPr>
        <w:t>contradicción.</w:t>
      </w:r>
    </w:p>
    <w:p w14:paraId="6A305B65" w14:textId="77777777" w:rsidR="00983757" w:rsidRPr="00260C07" w:rsidRDefault="00983757" w:rsidP="00B45BFB">
      <w:pPr>
        <w:pStyle w:val="Textoindependiente"/>
        <w:spacing w:line="276" w:lineRule="auto"/>
        <w:ind w:right="-3"/>
        <w:rPr>
          <w:rFonts w:asciiTheme="minorHAnsi" w:hAnsiTheme="minorHAnsi" w:cstheme="minorHAnsi"/>
        </w:rPr>
      </w:pPr>
    </w:p>
    <w:p w14:paraId="5C2F33FE" w14:textId="77777777" w:rsidR="00983757" w:rsidRDefault="00000000" w:rsidP="00B45BFB">
      <w:pPr>
        <w:pStyle w:val="Prrafodelista"/>
        <w:numPr>
          <w:ilvl w:val="0"/>
          <w:numId w:val="8"/>
        </w:numPr>
        <w:tabs>
          <w:tab w:val="left" w:pos="707"/>
          <w:tab w:val="left" w:pos="709"/>
        </w:tabs>
        <w:spacing w:line="276" w:lineRule="auto"/>
        <w:ind w:right="-3"/>
        <w:jc w:val="both"/>
        <w:rPr>
          <w:rFonts w:asciiTheme="minorHAnsi" w:hAnsiTheme="minorHAnsi" w:cstheme="minorHAnsi"/>
        </w:rPr>
      </w:pPr>
      <w:r w:rsidRPr="00260C07">
        <w:rPr>
          <w:rFonts w:asciiTheme="minorHAnsi" w:hAnsiTheme="minorHAnsi" w:cstheme="minorHAnsi"/>
        </w:rPr>
        <w:t>Se</w:t>
      </w:r>
      <w:r w:rsidRPr="00260C07">
        <w:rPr>
          <w:rFonts w:asciiTheme="minorHAnsi" w:hAnsiTheme="minorHAnsi" w:cstheme="minorHAnsi"/>
          <w:spacing w:val="-6"/>
        </w:rPr>
        <w:t xml:space="preserve"> </w:t>
      </w:r>
      <w:r w:rsidRPr="00260C07">
        <w:rPr>
          <w:rFonts w:asciiTheme="minorHAnsi" w:hAnsiTheme="minorHAnsi" w:cstheme="minorHAnsi"/>
        </w:rPr>
        <w:t>recibirán</w:t>
      </w:r>
      <w:r w:rsidRPr="00260C07">
        <w:rPr>
          <w:rFonts w:asciiTheme="minorHAnsi" w:hAnsiTheme="minorHAnsi" w:cstheme="minorHAnsi"/>
          <w:spacing w:val="-7"/>
        </w:rPr>
        <w:t xml:space="preserve"> </w:t>
      </w:r>
      <w:r w:rsidRPr="00260C07">
        <w:rPr>
          <w:rFonts w:asciiTheme="minorHAnsi" w:hAnsiTheme="minorHAnsi" w:cstheme="minorHAnsi"/>
        </w:rPr>
        <w:t>las</w:t>
      </w:r>
      <w:r w:rsidRPr="00260C07">
        <w:rPr>
          <w:rFonts w:asciiTheme="minorHAnsi" w:hAnsiTheme="minorHAnsi" w:cstheme="minorHAnsi"/>
          <w:spacing w:val="-8"/>
        </w:rPr>
        <w:t xml:space="preserve"> </w:t>
      </w:r>
      <w:r w:rsidRPr="00260C07">
        <w:rPr>
          <w:rFonts w:asciiTheme="minorHAnsi" w:hAnsiTheme="minorHAnsi" w:cstheme="minorHAnsi"/>
        </w:rPr>
        <w:t>justificaciones</w:t>
      </w:r>
      <w:r w:rsidRPr="00260C07">
        <w:rPr>
          <w:rFonts w:asciiTheme="minorHAnsi" w:hAnsiTheme="minorHAnsi" w:cstheme="minorHAnsi"/>
          <w:spacing w:val="-6"/>
        </w:rPr>
        <w:t xml:space="preserve"> </w:t>
      </w:r>
      <w:r w:rsidRPr="00260C07">
        <w:rPr>
          <w:rFonts w:asciiTheme="minorHAnsi" w:hAnsiTheme="minorHAnsi" w:cstheme="minorHAnsi"/>
        </w:rPr>
        <w:t>por</w:t>
      </w:r>
      <w:r w:rsidRPr="00260C07">
        <w:rPr>
          <w:rFonts w:asciiTheme="minorHAnsi" w:hAnsiTheme="minorHAnsi" w:cstheme="minorHAnsi"/>
          <w:spacing w:val="-8"/>
        </w:rPr>
        <w:t xml:space="preserve"> </w:t>
      </w:r>
      <w:r w:rsidRPr="00260C07">
        <w:rPr>
          <w:rFonts w:asciiTheme="minorHAnsi" w:hAnsiTheme="minorHAnsi" w:cstheme="minorHAnsi"/>
        </w:rPr>
        <w:t>parte</w:t>
      </w:r>
      <w:r w:rsidRPr="00260C07">
        <w:rPr>
          <w:rFonts w:asciiTheme="minorHAnsi" w:hAnsiTheme="minorHAnsi" w:cstheme="minorHAnsi"/>
          <w:spacing w:val="-6"/>
        </w:rPr>
        <w:t xml:space="preserve"> </w:t>
      </w:r>
      <w:r w:rsidRPr="00260C07">
        <w:rPr>
          <w:rFonts w:asciiTheme="minorHAnsi" w:hAnsiTheme="minorHAnsi" w:cstheme="minorHAnsi"/>
        </w:rPr>
        <w:t>del</w:t>
      </w:r>
      <w:r w:rsidRPr="00260C07">
        <w:rPr>
          <w:rFonts w:asciiTheme="minorHAnsi" w:hAnsiTheme="minorHAnsi" w:cstheme="minorHAnsi"/>
          <w:spacing w:val="-6"/>
        </w:rPr>
        <w:t xml:space="preserve"> </w:t>
      </w:r>
      <w:r w:rsidRPr="00260C07">
        <w:rPr>
          <w:rFonts w:asciiTheme="minorHAnsi" w:hAnsiTheme="minorHAnsi" w:cstheme="minorHAnsi"/>
        </w:rPr>
        <w:t>CONTRATISTA</w:t>
      </w:r>
      <w:r w:rsidRPr="00260C07">
        <w:rPr>
          <w:rFonts w:asciiTheme="minorHAnsi" w:hAnsiTheme="minorHAnsi" w:cstheme="minorHAnsi"/>
          <w:spacing w:val="-6"/>
        </w:rPr>
        <w:t xml:space="preserve"> </w:t>
      </w:r>
      <w:r w:rsidRPr="00260C07">
        <w:rPr>
          <w:rFonts w:asciiTheme="minorHAnsi" w:hAnsiTheme="minorHAnsi" w:cstheme="minorHAnsi"/>
        </w:rPr>
        <w:t>presuntamente</w:t>
      </w:r>
      <w:r w:rsidRPr="00260C07">
        <w:rPr>
          <w:rFonts w:asciiTheme="minorHAnsi" w:hAnsiTheme="minorHAnsi" w:cstheme="minorHAnsi"/>
          <w:spacing w:val="-6"/>
        </w:rPr>
        <w:t xml:space="preserve"> </w:t>
      </w:r>
      <w:r w:rsidRPr="00260C07">
        <w:rPr>
          <w:rFonts w:asciiTheme="minorHAnsi" w:hAnsiTheme="minorHAnsi" w:cstheme="minorHAnsi"/>
        </w:rPr>
        <w:t>incumplido.</w:t>
      </w:r>
      <w:r w:rsidRPr="00260C07">
        <w:rPr>
          <w:rFonts w:asciiTheme="minorHAnsi" w:hAnsiTheme="minorHAnsi" w:cstheme="minorHAnsi"/>
          <w:spacing w:val="-7"/>
        </w:rPr>
        <w:t xml:space="preserve"> </w:t>
      </w:r>
      <w:r w:rsidRPr="00260C07">
        <w:rPr>
          <w:rFonts w:asciiTheme="minorHAnsi" w:hAnsiTheme="minorHAnsi" w:cstheme="minorHAnsi"/>
        </w:rPr>
        <w:t>En</w:t>
      </w:r>
      <w:r w:rsidRPr="00260C07">
        <w:rPr>
          <w:rFonts w:asciiTheme="minorHAnsi" w:hAnsiTheme="minorHAnsi" w:cstheme="minorHAnsi"/>
          <w:spacing w:val="-7"/>
        </w:rPr>
        <w:t xml:space="preserve"> </w:t>
      </w:r>
      <w:r w:rsidRPr="00260C07">
        <w:rPr>
          <w:rFonts w:asciiTheme="minorHAnsi" w:hAnsiTheme="minorHAnsi" w:cstheme="minorHAnsi"/>
        </w:rPr>
        <w:t xml:space="preserve">caso de que el </w:t>
      </w:r>
      <w:r w:rsidRPr="00260C07">
        <w:rPr>
          <w:rFonts w:asciiTheme="minorHAnsi" w:hAnsiTheme="minorHAnsi" w:cstheme="minorHAnsi"/>
          <w:b/>
        </w:rPr>
        <w:t xml:space="preserve">CONTRATISTA </w:t>
      </w:r>
      <w:r w:rsidRPr="00260C07">
        <w:rPr>
          <w:rFonts w:asciiTheme="minorHAnsi" w:hAnsiTheme="minorHAnsi" w:cstheme="minorHAnsi"/>
        </w:rPr>
        <w:t>no se pronuncie frente a la comunicación emitida por la Supervisión se procederá a la declaración del incumplimiento.</w:t>
      </w:r>
    </w:p>
    <w:p w14:paraId="01804CC1" w14:textId="77777777" w:rsidR="00FA3CAC" w:rsidRPr="00260C07" w:rsidRDefault="00FA3CAC" w:rsidP="00B45BFB">
      <w:pPr>
        <w:pStyle w:val="Prrafodelista"/>
        <w:tabs>
          <w:tab w:val="left" w:pos="707"/>
          <w:tab w:val="left" w:pos="709"/>
        </w:tabs>
        <w:spacing w:line="276" w:lineRule="auto"/>
        <w:ind w:right="-3" w:firstLine="0"/>
        <w:jc w:val="left"/>
        <w:rPr>
          <w:rFonts w:asciiTheme="minorHAnsi" w:hAnsiTheme="minorHAnsi" w:cstheme="minorHAnsi"/>
        </w:rPr>
      </w:pPr>
    </w:p>
    <w:p w14:paraId="19EA6C3F" w14:textId="77777777" w:rsidR="00983757" w:rsidRPr="00260C07" w:rsidRDefault="00000000" w:rsidP="00B45BFB">
      <w:pPr>
        <w:pStyle w:val="Prrafodelista"/>
        <w:numPr>
          <w:ilvl w:val="0"/>
          <w:numId w:val="8"/>
        </w:numPr>
        <w:tabs>
          <w:tab w:val="left" w:pos="707"/>
          <w:tab w:val="left" w:pos="709"/>
        </w:tabs>
        <w:spacing w:before="1" w:line="276" w:lineRule="auto"/>
        <w:ind w:right="-3"/>
        <w:jc w:val="both"/>
        <w:rPr>
          <w:rFonts w:asciiTheme="minorHAnsi" w:hAnsiTheme="minorHAnsi" w:cstheme="minorHAnsi"/>
        </w:rPr>
      </w:pPr>
      <w:r w:rsidRPr="00260C07">
        <w:rPr>
          <w:rFonts w:asciiTheme="minorHAnsi" w:hAnsiTheme="minorHAnsi" w:cstheme="minorHAnsi"/>
        </w:rPr>
        <w:t>El Supervisor del CONTRATO analizará las explicaciones presentadas por el CONTRATISTA y emitirá su recomendación al Fideicomitente y al Gerente del proyecto sobre el archivo de la actuación, o, sobre la aplicación de la cláusula penal y deberá tasar la suma aplicable por concepto de sanción de cláusula penal.</w:t>
      </w:r>
    </w:p>
    <w:p w14:paraId="51475F9D" w14:textId="77777777" w:rsidR="00983757" w:rsidRPr="00260C07" w:rsidRDefault="00000000" w:rsidP="00B45BFB">
      <w:pPr>
        <w:pStyle w:val="Prrafodelista"/>
        <w:numPr>
          <w:ilvl w:val="0"/>
          <w:numId w:val="8"/>
        </w:numPr>
        <w:tabs>
          <w:tab w:val="left" w:pos="707"/>
          <w:tab w:val="left" w:pos="709"/>
        </w:tabs>
        <w:spacing w:before="268" w:line="276" w:lineRule="auto"/>
        <w:ind w:right="-3"/>
        <w:jc w:val="both"/>
        <w:rPr>
          <w:rFonts w:asciiTheme="minorHAnsi" w:hAnsiTheme="minorHAnsi" w:cstheme="minorHAnsi"/>
        </w:rPr>
      </w:pPr>
      <w:r w:rsidRPr="00260C07">
        <w:rPr>
          <w:rFonts w:asciiTheme="minorHAnsi" w:hAnsiTheme="minorHAnsi" w:cstheme="minorHAnsi"/>
        </w:rPr>
        <w:t>El FIDEICOMITENTE enviará instrucción a Fidu</w:t>
      </w:r>
      <w:r w:rsidR="00490C24" w:rsidRPr="00260C07">
        <w:rPr>
          <w:rFonts w:asciiTheme="minorHAnsi" w:hAnsiTheme="minorHAnsi" w:cstheme="minorHAnsi"/>
        </w:rPr>
        <w:t>ciaria Corficolombiana</w:t>
      </w:r>
      <w:r w:rsidRPr="00260C07">
        <w:rPr>
          <w:rFonts w:asciiTheme="minorHAnsi" w:hAnsiTheme="minorHAnsi" w:cstheme="minorHAnsi"/>
        </w:rPr>
        <w:t xml:space="preserve"> S.A., respecto de la aplicación de la cláusula penal al CONTRATISTA.</w:t>
      </w:r>
      <w:r w:rsidRPr="00260C07">
        <w:rPr>
          <w:rFonts w:asciiTheme="minorHAnsi" w:hAnsiTheme="minorHAnsi" w:cstheme="minorHAnsi"/>
          <w:spacing w:val="40"/>
        </w:rPr>
        <w:t xml:space="preserve"> </w:t>
      </w:r>
      <w:r w:rsidRPr="00260C07">
        <w:rPr>
          <w:rFonts w:asciiTheme="minorHAnsi" w:hAnsiTheme="minorHAnsi" w:cstheme="minorHAnsi"/>
        </w:rPr>
        <w:t>EL CONTRATANTE, a su vez, enviará comunicación al CONTRATISTA y a la aseguradora, por medio de la cual se le notificará la declaración de incumplimiento</w:t>
      </w:r>
      <w:r w:rsidRPr="00260C07">
        <w:rPr>
          <w:rFonts w:asciiTheme="minorHAnsi" w:hAnsiTheme="minorHAnsi" w:cstheme="minorHAnsi"/>
          <w:spacing w:val="-4"/>
        </w:rPr>
        <w:t xml:space="preserve"> </w:t>
      </w:r>
      <w:r w:rsidRPr="00260C07">
        <w:rPr>
          <w:rFonts w:asciiTheme="minorHAnsi" w:hAnsiTheme="minorHAnsi" w:cstheme="minorHAnsi"/>
        </w:rPr>
        <w:t>y</w:t>
      </w:r>
      <w:r w:rsidRPr="00260C07">
        <w:rPr>
          <w:rFonts w:asciiTheme="minorHAnsi" w:hAnsiTheme="minorHAnsi" w:cstheme="minorHAnsi"/>
          <w:spacing w:val="-3"/>
        </w:rPr>
        <w:t xml:space="preserve"> </w:t>
      </w:r>
      <w:r w:rsidRPr="00260C07">
        <w:rPr>
          <w:rFonts w:asciiTheme="minorHAnsi" w:hAnsiTheme="minorHAnsi" w:cstheme="minorHAnsi"/>
        </w:rPr>
        <w:t>como</w:t>
      </w:r>
      <w:r w:rsidRPr="00260C07">
        <w:rPr>
          <w:rFonts w:asciiTheme="minorHAnsi" w:hAnsiTheme="minorHAnsi" w:cstheme="minorHAnsi"/>
          <w:spacing w:val="-4"/>
        </w:rPr>
        <w:t xml:space="preserve"> </w:t>
      </w:r>
      <w:r w:rsidRPr="00260C07">
        <w:rPr>
          <w:rFonts w:asciiTheme="minorHAnsi" w:hAnsiTheme="minorHAnsi" w:cstheme="minorHAnsi"/>
        </w:rPr>
        <w:lastRenderedPageBreak/>
        <w:t>consecuencia</w:t>
      </w:r>
      <w:r w:rsidRPr="00260C07">
        <w:rPr>
          <w:rFonts w:asciiTheme="minorHAnsi" w:hAnsiTheme="minorHAnsi" w:cstheme="minorHAnsi"/>
          <w:spacing w:val="-5"/>
        </w:rPr>
        <w:t xml:space="preserve"> </w:t>
      </w:r>
      <w:r w:rsidRPr="00260C07">
        <w:rPr>
          <w:rFonts w:asciiTheme="minorHAnsi" w:hAnsiTheme="minorHAnsi" w:cstheme="minorHAnsi"/>
        </w:rPr>
        <w:t>de</w:t>
      </w:r>
      <w:r w:rsidRPr="00260C07">
        <w:rPr>
          <w:rFonts w:asciiTheme="minorHAnsi" w:hAnsiTheme="minorHAnsi" w:cstheme="minorHAnsi"/>
          <w:spacing w:val="-4"/>
        </w:rPr>
        <w:t xml:space="preserve"> </w:t>
      </w:r>
      <w:r w:rsidRPr="00260C07">
        <w:rPr>
          <w:rFonts w:asciiTheme="minorHAnsi" w:hAnsiTheme="minorHAnsi" w:cstheme="minorHAnsi"/>
        </w:rPr>
        <w:t>ello</w:t>
      </w:r>
      <w:r w:rsidRPr="00260C07">
        <w:rPr>
          <w:rFonts w:asciiTheme="minorHAnsi" w:hAnsiTheme="minorHAnsi" w:cstheme="minorHAnsi"/>
          <w:spacing w:val="-4"/>
        </w:rPr>
        <w:t xml:space="preserve"> </w:t>
      </w:r>
      <w:r w:rsidRPr="00260C07">
        <w:rPr>
          <w:rFonts w:asciiTheme="minorHAnsi" w:hAnsiTheme="minorHAnsi" w:cstheme="minorHAnsi"/>
        </w:rPr>
        <w:t>la</w:t>
      </w:r>
      <w:r w:rsidRPr="00260C07">
        <w:rPr>
          <w:rFonts w:asciiTheme="minorHAnsi" w:hAnsiTheme="minorHAnsi" w:cstheme="minorHAnsi"/>
          <w:spacing w:val="-5"/>
        </w:rPr>
        <w:t xml:space="preserve"> </w:t>
      </w:r>
      <w:r w:rsidRPr="00260C07">
        <w:rPr>
          <w:rFonts w:asciiTheme="minorHAnsi" w:hAnsiTheme="minorHAnsi" w:cstheme="minorHAnsi"/>
        </w:rPr>
        <w:t>aplicación</w:t>
      </w:r>
      <w:r w:rsidRPr="00260C07">
        <w:rPr>
          <w:rFonts w:asciiTheme="minorHAnsi" w:hAnsiTheme="minorHAnsi" w:cstheme="minorHAnsi"/>
          <w:spacing w:val="-3"/>
        </w:rPr>
        <w:t xml:space="preserve"> </w:t>
      </w:r>
      <w:r w:rsidRPr="00260C07">
        <w:rPr>
          <w:rFonts w:asciiTheme="minorHAnsi" w:hAnsiTheme="minorHAnsi" w:cstheme="minorHAnsi"/>
        </w:rPr>
        <w:t>de</w:t>
      </w:r>
      <w:r w:rsidRPr="00260C07">
        <w:rPr>
          <w:rFonts w:asciiTheme="minorHAnsi" w:hAnsiTheme="minorHAnsi" w:cstheme="minorHAnsi"/>
          <w:spacing w:val="-4"/>
        </w:rPr>
        <w:t xml:space="preserve"> </w:t>
      </w:r>
      <w:r w:rsidRPr="00260C07">
        <w:rPr>
          <w:rFonts w:asciiTheme="minorHAnsi" w:hAnsiTheme="minorHAnsi" w:cstheme="minorHAnsi"/>
        </w:rPr>
        <w:t>la</w:t>
      </w:r>
      <w:r w:rsidRPr="00260C07">
        <w:rPr>
          <w:rFonts w:asciiTheme="minorHAnsi" w:hAnsiTheme="minorHAnsi" w:cstheme="minorHAnsi"/>
          <w:spacing w:val="-5"/>
        </w:rPr>
        <w:t xml:space="preserve"> </w:t>
      </w:r>
      <w:r w:rsidRPr="00260C07">
        <w:rPr>
          <w:rFonts w:asciiTheme="minorHAnsi" w:hAnsiTheme="minorHAnsi" w:cstheme="minorHAnsi"/>
        </w:rPr>
        <w:t>cláusula</w:t>
      </w:r>
      <w:r w:rsidRPr="00260C07">
        <w:rPr>
          <w:rFonts w:asciiTheme="minorHAnsi" w:hAnsiTheme="minorHAnsi" w:cstheme="minorHAnsi"/>
          <w:spacing w:val="-2"/>
        </w:rPr>
        <w:t xml:space="preserve"> </w:t>
      </w:r>
      <w:r w:rsidRPr="00260C07">
        <w:rPr>
          <w:rFonts w:asciiTheme="minorHAnsi" w:hAnsiTheme="minorHAnsi" w:cstheme="minorHAnsi"/>
        </w:rPr>
        <w:t>penal</w:t>
      </w:r>
      <w:r w:rsidRPr="00260C07">
        <w:rPr>
          <w:rFonts w:asciiTheme="minorHAnsi" w:hAnsiTheme="minorHAnsi" w:cstheme="minorHAnsi"/>
          <w:spacing w:val="-5"/>
        </w:rPr>
        <w:t xml:space="preserve"> </w:t>
      </w:r>
      <w:r w:rsidRPr="00260C07">
        <w:rPr>
          <w:rFonts w:asciiTheme="minorHAnsi" w:hAnsiTheme="minorHAnsi" w:cstheme="minorHAnsi"/>
        </w:rPr>
        <w:t>estipulada</w:t>
      </w:r>
      <w:r w:rsidRPr="00260C07">
        <w:rPr>
          <w:rFonts w:asciiTheme="minorHAnsi" w:hAnsiTheme="minorHAnsi" w:cstheme="minorHAnsi"/>
          <w:spacing w:val="-2"/>
        </w:rPr>
        <w:t xml:space="preserve"> </w:t>
      </w:r>
      <w:r w:rsidRPr="00260C07">
        <w:rPr>
          <w:rFonts w:asciiTheme="minorHAnsi" w:hAnsiTheme="minorHAnsi" w:cstheme="minorHAnsi"/>
        </w:rPr>
        <w:t>en</w:t>
      </w:r>
      <w:r w:rsidRPr="00260C07">
        <w:rPr>
          <w:rFonts w:asciiTheme="minorHAnsi" w:hAnsiTheme="minorHAnsi" w:cstheme="minorHAnsi"/>
          <w:spacing w:val="-5"/>
        </w:rPr>
        <w:t xml:space="preserve"> </w:t>
      </w:r>
      <w:r w:rsidRPr="00260C07">
        <w:rPr>
          <w:rFonts w:asciiTheme="minorHAnsi" w:hAnsiTheme="minorHAnsi" w:cstheme="minorHAnsi"/>
        </w:rPr>
        <w:t xml:space="preserve">el </w:t>
      </w:r>
      <w:r w:rsidRPr="00260C07">
        <w:rPr>
          <w:rFonts w:asciiTheme="minorHAnsi" w:hAnsiTheme="minorHAnsi" w:cstheme="minorHAnsi"/>
          <w:spacing w:val="-2"/>
        </w:rPr>
        <w:t>CONTRATO.</w:t>
      </w:r>
    </w:p>
    <w:p w14:paraId="3A2BE2C0" w14:textId="77777777" w:rsidR="00983757" w:rsidRPr="00260C07" w:rsidRDefault="00000000" w:rsidP="00B45BFB">
      <w:pPr>
        <w:pStyle w:val="Prrafodelista"/>
        <w:numPr>
          <w:ilvl w:val="0"/>
          <w:numId w:val="8"/>
        </w:numPr>
        <w:tabs>
          <w:tab w:val="left" w:pos="707"/>
          <w:tab w:val="left" w:pos="709"/>
        </w:tabs>
        <w:spacing w:before="267" w:line="276" w:lineRule="auto"/>
        <w:ind w:right="-3"/>
        <w:jc w:val="both"/>
        <w:rPr>
          <w:rFonts w:asciiTheme="minorHAnsi" w:hAnsiTheme="minorHAnsi" w:cstheme="minorHAnsi"/>
        </w:rPr>
      </w:pPr>
      <w:r w:rsidRPr="00260C07">
        <w:rPr>
          <w:rFonts w:asciiTheme="minorHAnsi" w:hAnsiTheme="minorHAnsi" w:cstheme="minorHAnsi"/>
        </w:rPr>
        <w:t>En dicha comunicación EL CONTRATANTE, indicará el monto que se generará a su cargo por concepto de pago de la</w:t>
      </w:r>
      <w:r w:rsidRPr="00260C07">
        <w:rPr>
          <w:rFonts w:asciiTheme="minorHAnsi" w:hAnsiTheme="minorHAnsi" w:cstheme="minorHAnsi"/>
          <w:spacing w:val="-2"/>
        </w:rPr>
        <w:t xml:space="preserve"> </w:t>
      </w:r>
      <w:r w:rsidRPr="00260C07">
        <w:rPr>
          <w:rFonts w:asciiTheme="minorHAnsi" w:hAnsiTheme="minorHAnsi" w:cstheme="minorHAnsi"/>
        </w:rPr>
        <w:t>cláusula penal consagrada en</w:t>
      </w:r>
      <w:r w:rsidRPr="00260C07">
        <w:rPr>
          <w:rFonts w:asciiTheme="minorHAnsi" w:hAnsiTheme="minorHAnsi" w:cstheme="minorHAnsi"/>
          <w:spacing w:val="-2"/>
        </w:rPr>
        <w:t xml:space="preserve"> </w:t>
      </w:r>
      <w:r w:rsidRPr="00260C07">
        <w:rPr>
          <w:rFonts w:asciiTheme="minorHAnsi" w:hAnsiTheme="minorHAnsi" w:cstheme="minorHAnsi"/>
        </w:rPr>
        <w:t>el CONTRATO, de acuerdo</w:t>
      </w:r>
      <w:r w:rsidRPr="00260C07">
        <w:rPr>
          <w:rFonts w:asciiTheme="minorHAnsi" w:hAnsiTheme="minorHAnsi" w:cstheme="minorHAnsi"/>
          <w:spacing w:val="-1"/>
        </w:rPr>
        <w:t xml:space="preserve"> </w:t>
      </w:r>
      <w:r w:rsidRPr="00260C07">
        <w:rPr>
          <w:rFonts w:asciiTheme="minorHAnsi" w:hAnsiTheme="minorHAnsi" w:cstheme="minorHAnsi"/>
        </w:rPr>
        <w:t>con lo</w:t>
      </w:r>
      <w:r w:rsidRPr="00260C07">
        <w:rPr>
          <w:rFonts w:asciiTheme="minorHAnsi" w:hAnsiTheme="minorHAnsi" w:cstheme="minorHAnsi"/>
          <w:spacing w:val="-2"/>
        </w:rPr>
        <w:t xml:space="preserve"> </w:t>
      </w:r>
      <w:r w:rsidRPr="00260C07">
        <w:rPr>
          <w:rFonts w:asciiTheme="minorHAnsi" w:hAnsiTheme="minorHAnsi" w:cstheme="minorHAnsi"/>
        </w:rPr>
        <w:t>tasado por la Supervisión.</w:t>
      </w:r>
    </w:p>
    <w:p w14:paraId="40A6BBFD" w14:textId="77777777" w:rsidR="00983757" w:rsidRPr="00260C07" w:rsidRDefault="00983757" w:rsidP="00B45BFB">
      <w:pPr>
        <w:pStyle w:val="Textoindependiente"/>
        <w:spacing w:before="2" w:line="276" w:lineRule="auto"/>
        <w:ind w:right="-3"/>
        <w:rPr>
          <w:rFonts w:asciiTheme="minorHAnsi" w:hAnsiTheme="minorHAnsi" w:cstheme="minorHAnsi"/>
        </w:rPr>
      </w:pPr>
    </w:p>
    <w:p w14:paraId="5786A363" w14:textId="6EBEEA16" w:rsidR="00983757" w:rsidRPr="00260C07" w:rsidRDefault="00000000"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b/>
        </w:rPr>
        <w:t xml:space="preserve">PARÁGRAFO PRIMERO: </w:t>
      </w:r>
      <w:r w:rsidRPr="00260C07">
        <w:rPr>
          <w:rFonts w:asciiTheme="minorHAnsi" w:hAnsiTheme="minorHAnsi" w:cstheme="minorHAnsi"/>
        </w:rPr>
        <w:t xml:space="preserve">El cobro de la cláusula penal no imposibilita a la </w:t>
      </w:r>
      <w:r w:rsidR="006F3107" w:rsidRPr="00260C07">
        <w:rPr>
          <w:rFonts w:asciiTheme="minorHAnsi" w:hAnsiTheme="minorHAnsi" w:cstheme="minorHAnsi"/>
        </w:rPr>
        <w:t>Fiduciaria Corficolombiana S.A</w:t>
      </w:r>
      <w:r w:rsidR="006F3107">
        <w:rPr>
          <w:rFonts w:asciiTheme="minorHAnsi" w:hAnsiTheme="minorHAnsi" w:cstheme="minorHAnsi"/>
        </w:rPr>
        <w:t>.</w:t>
      </w:r>
      <w:r w:rsidRPr="00260C07">
        <w:rPr>
          <w:rFonts w:asciiTheme="minorHAnsi" w:hAnsiTheme="minorHAnsi" w:cstheme="minorHAnsi"/>
          <w:spacing w:val="-1"/>
        </w:rPr>
        <w:t xml:space="preserve"> </w:t>
      </w:r>
      <w:r w:rsidRPr="00260C07">
        <w:rPr>
          <w:rFonts w:asciiTheme="minorHAnsi" w:hAnsiTheme="minorHAnsi" w:cstheme="minorHAnsi"/>
        </w:rPr>
        <w:t xml:space="preserve">para la aplicación y cobro de las demás sanciones contractuales a que haya lugar (por ejemplo, la afectación de las pólizas de seguro del Contrato) y que se encuentren vinculadas en el respectivo Contrato, como tampoco el ejercicio de las acciones previstas en las leyes aplicables a la materia, es decir, no son </w:t>
      </w:r>
      <w:r w:rsidRPr="00260C07">
        <w:rPr>
          <w:rFonts w:asciiTheme="minorHAnsi" w:hAnsiTheme="minorHAnsi" w:cstheme="minorHAnsi"/>
          <w:spacing w:val="-2"/>
        </w:rPr>
        <w:t>excluyentes.</w:t>
      </w:r>
    </w:p>
    <w:p w14:paraId="6336FBEF" w14:textId="77777777" w:rsidR="00983757" w:rsidRPr="00260C07" w:rsidRDefault="00983757" w:rsidP="00B45BFB">
      <w:pPr>
        <w:pStyle w:val="Textoindependiente"/>
        <w:spacing w:before="59" w:line="276" w:lineRule="auto"/>
        <w:ind w:right="-3"/>
        <w:rPr>
          <w:rFonts w:asciiTheme="minorHAnsi" w:hAnsiTheme="minorHAnsi" w:cstheme="minorHAnsi"/>
        </w:rPr>
      </w:pPr>
    </w:p>
    <w:p w14:paraId="4F6BDA0A" w14:textId="77777777" w:rsidR="00983757" w:rsidRPr="00260C07" w:rsidRDefault="00000000" w:rsidP="00B45BFB">
      <w:pPr>
        <w:pStyle w:val="Ttulo1"/>
        <w:tabs>
          <w:tab w:val="left" w:pos="1763"/>
        </w:tabs>
        <w:spacing w:line="276" w:lineRule="auto"/>
        <w:ind w:right="-3"/>
        <w:rPr>
          <w:rFonts w:asciiTheme="minorHAnsi" w:hAnsiTheme="minorHAnsi" w:cstheme="minorHAnsi"/>
          <w:u w:val="none"/>
        </w:rPr>
      </w:pPr>
      <w:r w:rsidRPr="00260C07">
        <w:rPr>
          <w:rFonts w:asciiTheme="minorHAnsi" w:hAnsiTheme="minorHAnsi" w:cstheme="minorHAnsi"/>
        </w:rPr>
        <w:t>CLÁUSULA</w:t>
      </w:r>
      <w:r w:rsidRPr="00260C07">
        <w:rPr>
          <w:rFonts w:asciiTheme="minorHAnsi" w:hAnsiTheme="minorHAnsi" w:cstheme="minorHAnsi"/>
          <w:spacing w:val="-10"/>
        </w:rPr>
        <w:t xml:space="preserve"> </w:t>
      </w:r>
      <w:r w:rsidRPr="00260C07">
        <w:rPr>
          <w:rFonts w:asciiTheme="minorHAnsi" w:hAnsiTheme="minorHAnsi" w:cstheme="minorHAnsi"/>
          <w:spacing w:val="-4"/>
        </w:rPr>
        <w:t>XIX.</w:t>
      </w:r>
      <w:r w:rsidRPr="00260C07">
        <w:rPr>
          <w:rFonts w:asciiTheme="minorHAnsi" w:hAnsiTheme="minorHAnsi" w:cstheme="minorHAnsi"/>
          <w:u w:val="none"/>
        </w:rPr>
        <w:tab/>
      </w:r>
      <w:r w:rsidRPr="00260C07">
        <w:rPr>
          <w:rFonts w:asciiTheme="minorHAnsi" w:hAnsiTheme="minorHAnsi" w:cstheme="minorHAnsi"/>
        </w:rPr>
        <w:t>EXIMENTES</w:t>
      </w:r>
      <w:r w:rsidRPr="00260C07">
        <w:rPr>
          <w:rFonts w:asciiTheme="minorHAnsi" w:hAnsiTheme="minorHAnsi" w:cstheme="minorHAnsi"/>
          <w:spacing w:val="-4"/>
        </w:rPr>
        <w:t xml:space="preserve"> </w:t>
      </w:r>
      <w:r w:rsidRPr="00260C07">
        <w:rPr>
          <w:rFonts w:asciiTheme="minorHAnsi" w:hAnsiTheme="minorHAnsi" w:cstheme="minorHAnsi"/>
        </w:rPr>
        <w:t>DE</w:t>
      </w:r>
      <w:r w:rsidRPr="00260C07">
        <w:rPr>
          <w:rFonts w:asciiTheme="minorHAnsi" w:hAnsiTheme="minorHAnsi" w:cstheme="minorHAnsi"/>
          <w:spacing w:val="-6"/>
        </w:rPr>
        <w:t xml:space="preserve"> </w:t>
      </w:r>
      <w:r w:rsidRPr="00260C07">
        <w:rPr>
          <w:rFonts w:asciiTheme="minorHAnsi" w:hAnsiTheme="minorHAnsi" w:cstheme="minorHAnsi"/>
          <w:spacing w:val="-2"/>
        </w:rPr>
        <w:t>RESPONSABILIDAD.</w:t>
      </w:r>
    </w:p>
    <w:p w14:paraId="77987FC8" w14:textId="77777777" w:rsidR="00983757" w:rsidRPr="00260C07" w:rsidRDefault="00983757" w:rsidP="00B45BFB">
      <w:pPr>
        <w:pStyle w:val="Textoindependiente"/>
        <w:spacing w:before="60" w:line="276" w:lineRule="auto"/>
        <w:ind w:right="-3"/>
        <w:rPr>
          <w:rFonts w:asciiTheme="minorHAnsi" w:hAnsiTheme="minorHAnsi" w:cstheme="minorHAnsi"/>
          <w:b/>
        </w:rPr>
      </w:pPr>
    </w:p>
    <w:p w14:paraId="306B06CE" w14:textId="77777777" w:rsidR="00983757" w:rsidRPr="00260C07" w:rsidRDefault="00000000"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rPr>
        <w:t>Ninguna</w:t>
      </w:r>
      <w:r w:rsidRPr="00260C07">
        <w:rPr>
          <w:rFonts w:asciiTheme="minorHAnsi" w:hAnsiTheme="minorHAnsi" w:cstheme="minorHAnsi"/>
          <w:spacing w:val="-3"/>
        </w:rPr>
        <w:t xml:space="preserve"> </w:t>
      </w:r>
      <w:r w:rsidRPr="00260C07">
        <w:rPr>
          <w:rFonts w:asciiTheme="minorHAnsi" w:hAnsiTheme="minorHAnsi" w:cstheme="minorHAnsi"/>
        </w:rPr>
        <w:t>de</w:t>
      </w:r>
      <w:r w:rsidRPr="00260C07">
        <w:rPr>
          <w:rFonts w:asciiTheme="minorHAnsi" w:hAnsiTheme="minorHAnsi" w:cstheme="minorHAnsi"/>
          <w:spacing w:val="-3"/>
        </w:rPr>
        <w:t xml:space="preserve"> </w:t>
      </w:r>
      <w:r w:rsidRPr="00260C07">
        <w:rPr>
          <w:rFonts w:asciiTheme="minorHAnsi" w:hAnsiTheme="minorHAnsi" w:cstheme="minorHAnsi"/>
        </w:rPr>
        <w:t>las</w:t>
      </w:r>
      <w:r w:rsidRPr="00260C07">
        <w:rPr>
          <w:rFonts w:asciiTheme="minorHAnsi" w:hAnsiTheme="minorHAnsi" w:cstheme="minorHAnsi"/>
          <w:spacing w:val="-3"/>
        </w:rPr>
        <w:t xml:space="preserve"> </w:t>
      </w:r>
      <w:r w:rsidRPr="00260C07">
        <w:rPr>
          <w:rFonts w:asciiTheme="minorHAnsi" w:hAnsiTheme="minorHAnsi" w:cstheme="minorHAnsi"/>
        </w:rPr>
        <w:t>Partes</w:t>
      </w:r>
      <w:r w:rsidRPr="00260C07">
        <w:rPr>
          <w:rFonts w:asciiTheme="minorHAnsi" w:hAnsiTheme="minorHAnsi" w:cstheme="minorHAnsi"/>
          <w:spacing w:val="-5"/>
        </w:rPr>
        <w:t xml:space="preserve"> </w:t>
      </w:r>
      <w:r w:rsidRPr="00260C07">
        <w:rPr>
          <w:rFonts w:asciiTheme="minorHAnsi" w:hAnsiTheme="minorHAnsi" w:cstheme="minorHAnsi"/>
        </w:rPr>
        <w:t>tendrá</w:t>
      </w:r>
      <w:r w:rsidRPr="00260C07">
        <w:rPr>
          <w:rFonts w:asciiTheme="minorHAnsi" w:hAnsiTheme="minorHAnsi" w:cstheme="minorHAnsi"/>
          <w:spacing w:val="-3"/>
        </w:rPr>
        <w:t xml:space="preserve"> </w:t>
      </w:r>
      <w:r w:rsidRPr="00260C07">
        <w:rPr>
          <w:rFonts w:asciiTheme="minorHAnsi" w:hAnsiTheme="minorHAnsi" w:cstheme="minorHAnsi"/>
        </w:rPr>
        <w:t>responsabilidad</w:t>
      </w:r>
      <w:r w:rsidRPr="00260C07">
        <w:rPr>
          <w:rFonts w:asciiTheme="minorHAnsi" w:hAnsiTheme="minorHAnsi" w:cstheme="minorHAnsi"/>
          <w:spacing w:val="-4"/>
        </w:rPr>
        <w:t xml:space="preserve"> </w:t>
      </w:r>
      <w:r w:rsidRPr="00260C07">
        <w:rPr>
          <w:rFonts w:asciiTheme="minorHAnsi" w:hAnsiTheme="minorHAnsi" w:cstheme="minorHAnsi"/>
        </w:rPr>
        <w:t>alguna</w:t>
      </w:r>
      <w:r w:rsidRPr="00260C07">
        <w:rPr>
          <w:rFonts w:asciiTheme="minorHAnsi" w:hAnsiTheme="minorHAnsi" w:cstheme="minorHAnsi"/>
          <w:spacing w:val="-3"/>
        </w:rPr>
        <w:t xml:space="preserve"> </w:t>
      </w:r>
      <w:r w:rsidRPr="00260C07">
        <w:rPr>
          <w:rFonts w:asciiTheme="minorHAnsi" w:hAnsiTheme="minorHAnsi" w:cstheme="minorHAnsi"/>
        </w:rPr>
        <w:t>por</w:t>
      </w:r>
      <w:r w:rsidRPr="00260C07">
        <w:rPr>
          <w:rFonts w:asciiTheme="minorHAnsi" w:hAnsiTheme="minorHAnsi" w:cstheme="minorHAnsi"/>
          <w:spacing w:val="-3"/>
        </w:rPr>
        <w:t xml:space="preserve"> </w:t>
      </w:r>
      <w:r w:rsidRPr="00260C07">
        <w:rPr>
          <w:rFonts w:asciiTheme="minorHAnsi" w:hAnsiTheme="minorHAnsi" w:cstheme="minorHAnsi"/>
        </w:rPr>
        <w:t>el</w:t>
      </w:r>
      <w:r w:rsidRPr="00260C07">
        <w:rPr>
          <w:rFonts w:asciiTheme="minorHAnsi" w:hAnsiTheme="minorHAnsi" w:cstheme="minorHAnsi"/>
          <w:spacing w:val="-3"/>
        </w:rPr>
        <w:t xml:space="preserve"> </w:t>
      </w:r>
      <w:r w:rsidRPr="00260C07">
        <w:rPr>
          <w:rFonts w:asciiTheme="minorHAnsi" w:hAnsiTheme="minorHAnsi" w:cstheme="minorHAnsi"/>
        </w:rPr>
        <w:t>incumplimiento</w:t>
      </w:r>
      <w:r w:rsidRPr="00260C07">
        <w:rPr>
          <w:rFonts w:asciiTheme="minorHAnsi" w:hAnsiTheme="minorHAnsi" w:cstheme="minorHAnsi"/>
          <w:spacing w:val="-2"/>
        </w:rPr>
        <w:t xml:space="preserve"> </w:t>
      </w:r>
      <w:r w:rsidRPr="00260C07">
        <w:rPr>
          <w:rFonts w:asciiTheme="minorHAnsi" w:hAnsiTheme="minorHAnsi" w:cstheme="minorHAnsi"/>
        </w:rPr>
        <w:t>de</w:t>
      </w:r>
      <w:r w:rsidRPr="00260C07">
        <w:rPr>
          <w:rFonts w:asciiTheme="minorHAnsi" w:hAnsiTheme="minorHAnsi" w:cstheme="minorHAnsi"/>
          <w:spacing w:val="-3"/>
        </w:rPr>
        <w:t xml:space="preserve"> </w:t>
      </w:r>
      <w:r w:rsidRPr="00260C07">
        <w:rPr>
          <w:rFonts w:asciiTheme="minorHAnsi" w:hAnsiTheme="minorHAnsi" w:cstheme="minorHAnsi"/>
        </w:rPr>
        <w:t>las</w:t>
      </w:r>
      <w:r w:rsidRPr="00260C07">
        <w:rPr>
          <w:rFonts w:asciiTheme="minorHAnsi" w:hAnsiTheme="minorHAnsi" w:cstheme="minorHAnsi"/>
          <w:spacing w:val="-3"/>
        </w:rPr>
        <w:t xml:space="preserve"> </w:t>
      </w:r>
      <w:r w:rsidRPr="00260C07">
        <w:rPr>
          <w:rFonts w:asciiTheme="minorHAnsi" w:hAnsiTheme="minorHAnsi" w:cstheme="minorHAnsi"/>
        </w:rPr>
        <w:t>obligaciones</w:t>
      </w:r>
      <w:r w:rsidRPr="00260C07">
        <w:rPr>
          <w:rFonts w:asciiTheme="minorHAnsi" w:hAnsiTheme="minorHAnsi" w:cstheme="minorHAnsi"/>
          <w:spacing w:val="-2"/>
        </w:rPr>
        <w:t xml:space="preserve"> </w:t>
      </w:r>
      <w:r w:rsidRPr="00260C07">
        <w:rPr>
          <w:rFonts w:asciiTheme="minorHAnsi" w:hAnsiTheme="minorHAnsi" w:cstheme="minorHAnsi"/>
        </w:rPr>
        <w:t>que asume,</w:t>
      </w:r>
      <w:r w:rsidRPr="00260C07">
        <w:rPr>
          <w:rFonts w:asciiTheme="minorHAnsi" w:hAnsiTheme="minorHAnsi" w:cstheme="minorHAnsi"/>
          <w:spacing w:val="-4"/>
        </w:rPr>
        <w:t xml:space="preserve"> </w:t>
      </w:r>
      <w:r w:rsidRPr="00260C07">
        <w:rPr>
          <w:rFonts w:asciiTheme="minorHAnsi" w:hAnsiTheme="minorHAnsi" w:cstheme="minorHAnsi"/>
        </w:rPr>
        <w:t>cuando</w:t>
      </w:r>
      <w:r w:rsidRPr="00260C07">
        <w:rPr>
          <w:rFonts w:asciiTheme="minorHAnsi" w:hAnsiTheme="minorHAnsi" w:cstheme="minorHAnsi"/>
          <w:spacing w:val="-4"/>
        </w:rPr>
        <w:t xml:space="preserve"> </w:t>
      </w:r>
      <w:r w:rsidRPr="00260C07">
        <w:rPr>
          <w:rFonts w:asciiTheme="minorHAnsi" w:hAnsiTheme="minorHAnsi" w:cstheme="minorHAnsi"/>
        </w:rPr>
        <w:t>tal</w:t>
      </w:r>
      <w:r w:rsidRPr="00260C07">
        <w:rPr>
          <w:rFonts w:asciiTheme="minorHAnsi" w:hAnsiTheme="minorHAnsi" w:cstheme="minorHAnsi"/>
          <w:spacing w:val="-5"/>
        </w:rPr>
        <w:t xml:space="preserve"> </w:t>
      </w:r>
      <w:r w:rsidRPr="00260C07">
        <w:rPr>
          <w:rFonts w:asciiTheme="minorHAnsi" w:hAnsiTheme="minorHAnsi" w:cstheme="minorHAnsi"/>
        </w:rPr>
        <w:t>incumplimiento,</w:t>
      </w:r>
      <w:r w:rsidRPr="00260C07">
        <w:rPr>
          <w:rFonts w:asciiTheme="minorHAnsi" w:hAnsiTheme="minorHAnsi" w:cstheme="minorHAnsi"/>
          <w:spacing w:val="-5"/>
        </w:rPr>
        <w:t xml:space="preserve"> </w:t>
      </w:r>
      <w:r w:rsidRPr="00260C07">
        <w:rPr>
          <w:rFonts w:asciiTheme="minorHAnsi" w:hAnsiTheme="minorHAnsi" w:cstheme="minorHAnsi"/>
        </w:rPr>
        <w:t>total</w:t>
      </w:r>
      <w:r w:rsidRPr="00260C07">
        <w:rPr>
          <w:rFonts w:asciiTheme="minorHAnsi" w:hAnsiTheme="minorHAnsi" w:cstheme="minorHAnsi"/>
          <w:spacing w:val="-4"/>
        </w:rPr>
        <w:t xml:space="preserve"> </w:t>
      </w:r>
      <w:r w:rsidRPr="00260C07">
        <w:rPr>
          <w:rFonts w:asciiTheme="minorHAnsi" w:hAnsiTheme="minorHAnsi" w:cstheme="minorHAnsi"/>
        </w:rPr>
        <w:t>o</w:t>
      </w:r>
      <w:r w:rsidRPr="00260C07">
        <w:rPr>
          <w:rFonts w:asciiTheme="minorHAnsi" w:hAnsiTheme="minorHAnsi" w:cstheme="minorHAnsi"/>
          <w:spacing w:val="-2"/>
        </w:rPr>
        <w:t xml:space="preserve"> </w:t>
      </w:r>
      <w:r w:rsidRPr="00260C07">
        <w:rPr>
          <w:rFonts w:asciiTheme="minorHAnsi" w:hAnsiTheme="minorHAnsi" w:cstheme="minorHAnsi"/>
        </w:rPr>
        <w:t>parcial,</w:t>
      </w:r>
      <w:r w:rsidRPr="00260C07">
        <w:rPr>
          <w:rFonts w:asciiTheme="minorHAnsi" w:hAnsiTheme="minorHAnsi" w:cstheme="minorHAnsi"/>
          <w:spacing w:val="-3"/>
        </w:rPr>
        <w:t xml:space="preserve"> </w:t>
      </w:r>
      <w:r w:rsidRPr="00260C07">
        <w:rPr>
          <w:rFonts w:asciiTheme="minorHAnsi" w:hAnsiTheme="minorHAnsi" w:cstheme="minorHAnsi"/>
        </w:rPr>
        <w:t>se</w:t>
      </w:r>
      <w:r w:rsidRPr="00260C07">
        <w:rPr>
          <w:rFonts w:asciiTheme="minorHAnsi" w:hAnsiTheme="minorHAnsi" w:cstheme="minorHAnsi"/>
          <w:spacing w:val="-3"/>
        </w:rPr>
        <w:t xml:space="preserve"> </w:t>
      </w:r>
      <w:r w:rsidRPr="00260C07">
        <w:rPr>
          <w:rFonts w:asciiTheme="minorHAnsi" w:hAnsiTheme="minorHAnsi" w:cstheme="minorHAnsi"/>
        </w:rPr>
        <w:t>produzca</w:t>
      </w:r>
      <w:r w:rsidRPr="00260C07">
        <w:rPr>
          <w:rFonts w:asciiTheme="minorHAnsi" w:hAnsiTheme="minorHAnsi" w:cstheme="minorHAnsi"/>
          <w:spacing w:val="-3"/>
        </w:rPr>
        <w:t xml:space="preserve"> </w:t>
      </w:r>
      <w:r w:rsidRPr="00260C07">
        <w:rPr>
          <w:rFonts w:asciiTheme="minorHAnsi" w:hAnsiTheme="minorHAnsi" w:cstheme="minorHAnsi"/>
        </w:rPr>
        <w:t>por</w:t>
      </w:r>
      <w:r w:rsidRPr="00260C07">
        <w:rPr>
          <w:rFonts w:asciiTheme="minorHAnsi" w:hAnsiTheme="minorHAnsi" w:cstheme="minorHAnsi"/>
          <w:spacing w:val="-5"/>
        </w:rPr>
        <w:t xml:space="preserve"> </w:t>
      </w:r>
      <w:r w:rsidRPr="00260C07">
        <w:rPr>
          <w:rFonts w:asciiTheme="minorHAnsi" w:hAnsiTheme="minorHAnsi" w:cstheme="minorHAnsi"/>
        </w:rPr>
        <w:t>hechos</w:t>
      </w:r>
      <w:r w:rsidRPr="00260C07">
        <w:rPr>
          <w:rFonts w:asciiTheme="minorHAnsi" w:hAnsiTheme="minorHAnsi" w:cstheme="minorHAnsi"/>
          <w:spacing w:val="-5"/>
        </w:rPr>
        <w:t xml:space="preserve"> </w:t>
      </w:r>
      <w:r w:rsidRPr="00260C07">
        <w:rPr>
          <w:rFonts w:asciiTheme="minorHAnsi" w:hAnsiTheme="minorHAnsi" w:cstheme="minorHAnsi"/>
        </w:rPr>
        <w:t>o</w:t>
      </w:r>
      <w:r w:rsidRPr="00260C07">
        <w:rPr>
          <w:rFonts w:asciiTheme="minorHAnsi" w:hAnsiTheme="minorHAnsi" w:cstheme="minorHAnsi"/>
          <w:spacing w:val="-3"/>
        </w:rPr>
        <w:t xml:space="preserve"> </w:t>
      </w:r>
      <w:r w:rsidRPr="00260C07">
        <w:rPr>
          <w:rFonts w:asciiTheme="minorHAnsi" w:hAnsiTheme="minorHAnsi" w:cstheme="minorHAnsi"/>
        </w:rPr>
        <w:t>circunstancias</w:t>
      </w:r>
      <w:r w:rsidRPr="00260C07">
        <w:rPr>
          <w:rFonts w:asciiTheme="minorHAnsi" w:hAnsiTheme="minorHAnsi" w:cstheme="minorHAnsi"/>
          <w:spacing w:val="-3"/>
        </w:rPr>
        <w:t xml:space="preserve"> </w:t>
      </w:r>
      <w:r w:rsidRPr="00260C07">
        <w:rPr>
          <w:rFonts w:asciiTheme="minorHAnsi" w:hAnsiTheme="minorHAnsi" w:cstheme="minorHAnsi"/>
        </w:rPr>
        <w:t>que,</w:t>
      </w:r>
      <w:r w:rsidRPr="00260C07">
        <w:rPr>
          <w:rFonts w:asciiTheme="minorHAnsi" w:hAnsiTheme="minorHAnsi" w:cstheme="minorHAnsi"/>
          <w:spacing w:val="-4"/>
        </w:rPr>
        <w:t xml:space="preserve"> </w:t>
      </w:r>
      <w:r w:rsidRPr="00260C07">
        <w:rPr>
          <w:rFonts w:asciiTheme="minorHAnsi" w:hAnsiTheme="minorHAnsi" w:cstheme="minorHAnsi"/>
        </w:rPr>
        <w:t>de acuerdo con la ley, sean eximentes de responsabilidad.</w:t>
      </w:r>
    </w:p>
    <w:p w14:paraId="14F0DD16" w14:textId="77777777" w:rsidR="00983757" w:rsidRPr="00260C07" w:rsidRDefault="00983757" w:rsidP="00B45BFB">
      <w:pPr>
        <w:pStyle w:val="Textoindependiente"/>
        <w:spacing w:before="42" w:line="276" w:lineRule="auto"/>
        <w:ind w:right="-3"/>
        <w:rPr>
          <w:rFonts w:asciiTheme="minorHAnsi" w:hAnsiTheme="minorHAnsi" w:cstheme="minorHAnsi"/>
        </w:rPr>
      </w:pPr>
    </w:p>
    <w:p w14:paraId="775E5D12" w14:textId="77777777" w:rsidR="00983757" w:rsidRPr="00260C07" w:rsidRDefault="00000000"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rPr>
        <w:t>Los</w:t>
      </w:r>
      <w:r w:rsidRPr="00260C07">
        <w:rPr>
          <w:rFonts w:asciiTheme="minorHAnsi" w:hAnsiTheme="minorHAnsi" w:cstheme="minorHAnsi"/>
          <w:spacing w:val="-2"/>
        </w:rPr>
        <w:t xml:space="preserve"> </w:t>
      </w:r>
      <w:r w:rsidRPr="00260C07">
        <w:rPr>
          <w:rFonts w:asciiTheme="minorHAnsi" w:hAnsiTheme="minorHAnsi" w:cstheme="minorHAnsi"/>
        </w:rPr>
        <w:t>hechos</w:t>
      </w:r>
      <w:r w:rsidRPr="00260C07">
        <w:rPr>
          <w:rFonts w:asciiTheme="minorHAnsi" w:hAnsiTheme="minorHAnsi" w:cstheme="minorHAnsi"/>
          <w:spacing w:val="-4"/>
        </w:rPr>
        <w:t xml:space="preserve"> </w:t>
      </w:r>
      <w:r w:rsidRPr="00260C07">
        <w:rPr>
          <w:rFonts w:asciiTheme="minorHAnsi" w:hAnsiTheme="minorHAnsi" w:cstheme="minorHAnsi"/>
        </w:rPr>
        <w:t>o</w:t>
      </w:r>
      <w:r w:rsidRPr="00260C07">
        <w:rPr>
          <w:rFonts w:asciiTheme="minorHAnsi" w:hAnsiTheme="minorHAnsi" w:cstheme="minorHAnsi"/>
          <w:spacing w:val="-1"/>
        </w:rPr>
        <w:t xml:space="preserve"> </w:t>
      </w:r>
      <w:r w:rsidRPr="00260C07">
        <w:rPr>
          <w:rFonts w:asciiTheme="minorHAnsi" w:hAnsiTheme="minorHAnsi" w:cstheme="minorHAnsi"/>
        </w:rPr>
        <w:t>circunstancias</w:t>
      </w:r>
      <w:r w:rsidRPr="00260C07">
        <w:rPr>
          <w:rFonts w:asciiTheme="minorHAnsi" w:hAnsiTheme="minorHAnsi" w:cstheme="minorHAnsi"/>
          <w:spacing w:val="-2"/>
        </w:rPr>
        <w:t xml:space="preserve"> </w:t>
      </w:r>
      <w:r w:rsidRPr="00260C07">
        <w:rPr>
          <w:rFonts w:asciiTheme="minorHAnsi" w:hAnsiTheme="minorHAnsi" w:cstheme="minorHAnsi"/>
        </w:rPr>
        <w:t>que,</w:t>
      </w:r>
      <w:r w:rsidRPr="00260C07">
        <w:rPr>
          <w:rFonts w:asciiTheme="minorHAnsi" w:hAnsiTheme="minorHAnsi" w:cstheme="minorHAnsi"/>
          <w:spacing w:val="-2"/>
        </w:rPr>
        <w:t xml:space="preserve"> </w:t>
      </w:r>
      <w:r w:rsidRPr="00260C07">
        <w:rPr>
          <w:rFonts w:asciiTheme="minorHAnsi" w:hAnsiTheme="minorHAnsi" w:cstheme="minorHAnsi"/>
        </w:rPr>
        <w:t>de</w:t>
      </w:r>
      <w:r w:rsidRPr="00260C07">
        <w:rPr>
          <w:rFonts w:asciiTheme="minorHAnsi" w:hAnsiTheme="minorHAnsi" w:cstheme="minorHAnsi"/>
          <w:spacing w:val="-2"/>
        </w:rPr>
        <w:t xml:space="preserve"> </w:t>
      </w:r>
      <w:r w:rsidRPr="00260C07">
        <w:rPr>
          <w:rFonts w:asciiTheme="minorHAnsi" w:hAnsiTheme="minorHAnsi" w:cstheme="minorHAnsi"/>
        </w:rPr>
        <w:t>acuerdo</w:t>
      </w:r>
      <w:r w:rsidRPr="00260C07">
        <w:rPr>
          <w:rFonts w:asciiTheme="minorHAnsi" w:hAnsiTheme="minorHAnsi" w:cstheme="minorHAnsi"/>
          <w:spacing w:val="-4"/>
        </w:rPr>
        <w:t xml:space="preserve"> </w:t>
      </w:r>
      <w:r w:rsidRPr="00260C07">
        <w:rPr>
          <w:rFonts w:asciiTheme="minorHAnsi" w:hAnsiTheme="minorHAnsi" w:cstheme="minorHAnsi"/>
        </w:rPr>
        <w:t>con</w:t>
      </w:r>
      <w:r w:rsidRPr="00260C07">
        <w:rPr>
          <w:rFonts w:asciiTheme="minorHAnsi" w:hAnsiTheme="minorHAnsi" w:cstheme="minorHAnsi"/>
          <w:spacing w:val="-3"/>
        </w:rPr>
        <w:t xml:space="preserve"> </w:t>
      </w:r>
      <w:r w:rsidRPr="00260C07">
        <w:rPr>
          <w:rFonts w:asciiTheme="minorHAnsi" w:hAnsiTheme="minorHAnsi" w:cstheme="minorHAnsi"/>
        </w:rPr>
        <w:t>la</w:t>
      </w:r>
      <w:r w:rsidRPr="00260C07">
        <w:rPr>
          <w:rFonts w:asciiTheme="minorHAnsi" w:hAnsiTheme="minorHAnsi" w:cstheme="minorHAnsi"/>
          <w:spacing w:val="-2"/>
        </w:rPr>
        <w:t xml:space="preserve"> </w:t>
      </w:r>
      <w:r w:rsidRPr="00260C07">
        <w:rPr>
          <w:rFonts w:asciiTheme="minorHAnsi" w:hAnsiTheme="minorHAnsi" w:cstheme="minorHAnsi"/>
        </w:rPr>
        <w:t>ley,</w:t>
      </w:r>
      <w:r w:rsidRPr="00260C07">
        <w:rPr>
          <w:rFonts w:asciiTheme="minorHAnsi" w:hAnsiTheme="minorHAnsi" w:cstheme="minorHAnsi"/>
          <w:spacing w:val="-2"/>
        </w:rPr>
        <w:t xml:space="preserve"> </w:t>
      </w:r>
      <w:r w:rsidRPr="00260C07">
        <w:rPr>
          <w:rFonts w:asciiTheme="minorHAnsi" w:hAnsiTheme="minorHAnsi" w:cstheme="minorHAnsi"/>
        </w:rPr>
        <w:t>sean</w:t>
      </w:r>
      <w:r w:rsidRPr="00260C07">
        <w:rPr>
          <w:rFonts w:asciiTheme="minorHAnsi" w:hAnsiTheme="minorHAnsi" w:cstheme="minorHAnsi"/>
          <w:spacing w:val="-3"/>
        </w:rPr>
        <w:t xml:space="preserve"> </w:t>
      </w:r>
      <w:r w:rsidRPr="00260C07">
        <w:rPr>
          <w:rFonts w:asciiTheme="minorHAnsi" w:hAnsiTheme="minorHAnsi" w:cstheme="minorHAnsi"/>
        </w:rPr>
        <w:t>eximentes</w:t>
      </w:r>
      <w:r w:rsidRPr="00260C07">
        <w:rPr>
          <w:rFonts w:asciiTheme="minorHAnsi" w:hAnsiTheme="minorHAnsi" w:cstheme="minorHAnsi"/>
          <w:spacing w:val="-2"/>
        </w:rPr>
        <w:t xml:space="preserve"> </w:t>
      </w:r>
      <w:r w:rsidRPr="00260C07">
        <w:rPr>
          <w:rFonts w:asciiTheme="minorHAnsi" w:hAnsiTheme="minorHAnsi" w:cstheme="minorHAnsi"/>
        </w:rPr>
        <w:t>de</w:t>
      </w:r>
      <w:r w:rsidRPr="00260C07">
        <w:rPr>
          <w:rFonts w:asciiTheme="minorHAnsi" w:hAnsiTheme="minorHAnsi" w:cstheme="minorHAnsi"/>
          <w:spacing w:val="-2"/>
        </w:rPr>
        <w:t xml:space="preserve"> </w:t>
      </w:r>
      <w:r w:rsidRPr="00260C07">
        <w:rPr>
          <w:rFonts w:asciiTheme="minorHAnsi" w:hAnsiTheme="minorHAnsi" w:cstheme="minorHAnsi"/>
        </w:rPr>
        <w:t>responsabilidad</w:t>
      </w:r>
      <w:r w:rsidRPr="00260C07">
        <w:rPr>
          <w:rFonts w:asciiTheme="minorHAnsi" w:hAnsiTheme="minorHAnsi" w:cstheme="minorHAnsi"/>
          <w:spacing w:val="-3"/>
        </w:rPr>
        <w:t xml:space="preserve"> </w:t>
      </w:r>
      <w:r w:rsidRPr="00260C07">
        <w:rPr>
          <w:rFonts w:asciiTheme="minorHAnsi" w:hAnsiTheme="minorHAnsi" w:cstheme="minorHAnsi"/>
        </w:rPr>
        <w:t>y</w:t>
      </w:r>
      <w:r w:rsidRPr="00260C07">
        <w:rPr>
          <w:rFonts w:asciiTheme="minorHAnsi" w:hAnsiTheme="minorHAnsi" w:cstheme="minorHAnsi"/>
          <w:spacing w:val="-1"/>
        </w:rPr>
        <w:t xml:space="preserve"> </w:t>
      </w:r>
      <w:r w:rsidRPr="00260C07">
        <w:rPr>
          <w:rFonts w:asciiTheme="minorHAnsi" w:hAnsiTheme="minorHAnsi" w:cstheme="minorHAnsi"/>
        </w:rPr>
        <w:t xml:space="preserve">hagan imposible el cumplimiento de la obligación, darán lugar a la suspensión total o parcial de las obligaciones emanadas del </w:t>
      </w:r>
      <w:r w:rsidRPr="00260C07">
        <w:rPr>
          <w:rFonts w:asciiTheme="minorHAnsi" w:hAnsiTheme="minorHAnsi" w:cstheme="minorHAnsi"/>
          <w:b/>
        </w:rPr>
        <w:t>CONTRATO</w:t>
      </w:r>
      <w:r w:rsidRPr="00260C07">
        <w:rPr>
          <w:rFonts w:asciiTheme="minorHAnsi" w:hAnsiTheme="minorHAnsi" w:cstheme="minorHAnsi"/>
        </w:rPr>
        <w:t>, de lo cual se dejará constancia en el Acta respectiva, en tanto se surta el siguiente procedimiento:</w:t>
      </w:r>
    </w:p>
    <w:p w14:paraId="7A2571B3" w14:textId="77777777" w:rsidR="00983757" w:rsidRPr="00260C07" w:rsidRDefault="00983757" w:rsidP="00B45BFB">
      <w:pPr>
        <w:pStyle w:val="Textoindependiente"/>
        <w:spacing w:line="276" w:lineRule="auto"/>
        <w:ind w:right="-3"/>
        <w:rPr>
          <w:rFonts w:asciiTheme="minorHAnsi" w:hAnsiTheme="minorHAnsi" w:cstheme="minorHAnsi"/>
        </w:rPr>
      </w:pPr>
    </w:p>
    <w:p w14:paraId="21E70361" w14:textId="77777777" w:rsidR="00983757" w:rsidRPr="00260C07" w:rsidRDefault="00000000" w:rsidP="00B45BFB">
      <w:pPr>
        <w:pStyle w:val="Prrafodelista"/>
        <w:numPr>
          <w:ilvl w:val="1"/>
          <w:numId w:val="8"/>
        </w:numPr>
        <w:tabs>
          <w:tab w:val="left" w:pos="999"/>
          <w:tab w:val="left" w:pos="1001"/>
        </w:tabs>
        <w:spacing w:before="188" w:line="276" w:lineRule="auto"/>
        <w:ind w:left="1001" w:right="-3"/>
        <w:jc w:val="both"/>
        <w:rPr>
          <w:rFonts w:asciiTheme="minorHAnsi" w:hAnsiTheme="minorHAnsi" w:cstheme="minorHAnsi"/>
        </w:rPr>
      </w:pPr>
      <w:r w:rsidRPr="00260C07">
        <w:rPr>
          <w:rFonts w:asciiTheme="minorHAnsi" w:hAnsiTheme="minorHAnsi" w:cstheme="minorHAnsi"/>
        </w:rPr>
        <w:t xml:space="preserve">El </w:t>
      </w:r>
      <w:r w:rsidRPr="00260C07">
        <w:rPr>
          <w:rFonts w:asciiTheme="minorHAnsi" w:hAnsiTheme="minorHAnsi" w:cstheme="minorHAnsi"/>
          <w:b/>
        </w:rPr>
        <w:t>CONTRATISTA</w:t>
      </w:r>
      <w:r w:rsidRPr="00260C07">
        <w:rPr>
          <w:rFonts w:asciiTheme="minorHAnsi" w:hAnsiTheme="minorHAnsi" w:cstheme="minorHAnsi"/>
        </w:rPr>
        <w:t xml:space="preserve">, dentro de las 72 horas siguientes a la ocurrencia de hechos o circunstancias que de acuerdo con la ley sean eximentes de responsabilidad, que impidan la ejecución total o parcial del </w:t>
      </w:r>
      <w:r w:rsidRPr="00260C07">
        <w:rPr>
          <w:rFonts w:asciiTheme="minorHAnsi" w:hAnsiTheme="minorHAnsi" w:cstheme="minorHAnsi"/>
          <w:b/>
        </w:rPr>
        <w:t>CONTRATO</w:t>
      </w:r>
      <w:r w:rsidRPr="00260C07">
        <w:rPr>
          <w:rFonts w:asciiTheme="minorHAnsi" w:hAnsiTheme="minorHAnsi" w:cstheme="minorHAnsi"/>
        </w:rPr>
        <w:t xml:space="preserve">, comunicará a la Interventoría del </w:t>
      </w:r>
      <w:r w:rsidRPr="00260C07">
        <w:rPr>
          <w:rFonts w:asciiTheme="minorHAnsi" w:hAnsiTheme="minorHAnsi" w:cstheme="minorHAnsi"/>
          <w:b/>
        </w:rPr>
        <w:t xml:space="preserve">CONTRATO </w:t>
      </w:r>
      <w:r w:rsidRPr="00260C07">
        <w:rPr>
          <w:rFonts w:asciiTheme="minorHAnsi" w:hAnsiTheme="minorHAnsi" w:cstheme="minorHAnsi"/>
        </w:rPr>
        <w:t xml:space="preserve">y al </w:t>
      </w:r>
      <w:r w:rsidRPr="00260C07">
        <w:rPr>
          <w:rFonts w:asciiTheme="minorHAnsi" w:hAnsiTheme="minorHAnsi" w:cstheme="minorHAnsi"/>
          <w:b/>
        </w:rPr>
        <w:t xml:space="preserve">CONTRATANTE </w:t>
      </w:r>
      <w:r w:rsidRPr="00260C07">
        <w:rPr>
          <w:rFonts w:asciiTheme="minorHAnsi" w:hAnsiTheme="minorHAnsi" w:cstheme="minorHAnsi"/>
        </w:rPr>
        <w:t>por escrito sobre tal situación, informándole, como mínimo, sobre:</w:t>
      </w:r>
    </w:p>
    <w:p w14:paraId="3679756F" w14:textId="77777777" w:rsidR="00983757" w:rsidRPr="00260C07" w:rsidRDefault="00983757" w:rsidP="00B45BFB">
      <w:pPr>
        <w:pStyle w:val="Textoindependiente"/>
        <w:spacing w:before="42" w:line="276" w:lineRule="auto"/>
        <w:ind w:right="-3"/>
        <w:rPr>
          <w:rFonts w:asciiTheme="minorHAnsi" w:hAnsiTheme="minorHAnsi" w:cstheme="minorHAnsi"/>
        </w:rPr>
      </w:pPr>
    </w:p>
    <w:p w14:paraId="6C9AEAF4" w14:textId="77777777" w:rsidR="00983757" w:rsidRPr="00260C07" w:rsidRDefault="00000000" w:rsidP="00B45BFB">
      <w:pPr>
        <w:pStyle w:val="Prrafodelista"/>
        <w:numPr>
          <w:ilvl w:val="2"/>
          <w:numId w:val="8"/>
        </w:numPr>
        <w:tabs>
          <w:tab w:val="left" w:pos="1720"/>
          <w:tab w:val="left" w:pos="1722"/>
        </w:tabs>
        <w:spacing w:line="276" w:lineRule="auto"/>
        <w:ind w:right="-3"/>
        <w:rPr>
          <w:rFonts w:asciiTheme="minorHAnsi" w:hAnsiTheme="minorHAnsi" w:cstheme="minorHAnsi"/>
        </w:rPr>
      </w:pPr>
      <w:r w:rsidRPr="00260C07">
        <w:rPr>
          <w:rFonts w:asciiTheme="minorHAnsi" w:hAnsiTheme="minorHAnsi" w:cstheme="minorHAnsi"/>
        </w:rPr>
        <w:t>La</w:t>
      </w:r>
      <w:r w:rsidRPr="00260C07">
        <w:rPr>
          <w:rFonts w:asciiTheme="minorHAnsi" w:hAnsiTheme="minorHAnsi" w:cstheme="minorHAnsi"/>
          <w:spacing w:val="80"/>
          <w:w w:val="150"/>
        </w:rPr>
        <w:t xml:space="preserve"> </w:t>
      </w:r>
      <w:r w:rsidRPr="00260C07">
        <w:rPr>
          <w:rFonts w:asciiTheme="minorHAnsi" w:hAnsiTheme="minorHAnsi" w:cstheme="minorHAnsi"/>
        </w:rPr>
        <w:t>ocurrencia</w:t>
      </w:r>
      <w:r w:rsidRPr="00260C07">
        <w:rPr>
          <w:rFonts w:asciiTheme="minorHAnsi" w:hAnsiTheme="minorHAnsi" w:cstheme="minorHAnsi"/>
          <w:spacing w:val="80"/>
          <w:w w:val="150"/>
        </w:rPr>
        <w:t xml:space="preserve"> </w:t>
      </w:r>
      <w:r w:rsidRPr="00260C07">
        <w:rPr>
          <w:rFonts w:asciiTheme="minorHAnsi" w:hAnsiTheme="minorHAnsi" w:cstheme="minorHAnsi"/>
        </w:rPr>
        <w:t>del</w:t>
      </w:r>
      <w:r w:rsidRPr="00260C07">
        <w:rPr>
          <w:rFonts w:asciiTheme="minorHAnsi" w:hAnsiTheme="minorHAnsi" w:cstheme="minorHAnsi"/>
          <w:spacing w:val="80"/>
          <w:w w:val="150"/>
        </w:rPr>
        <w:t xml:space="preserve"> </w:t>
      </w:r>
      <w:r w:rsidRPr="00260C07">
        <w:rPr>
          <w:rFonts w:asciiTheme="minorHAnsi" w:hAnsiTheme="minorHAnsi" w:cstheme="minorHAnsi"/>
        </w:rPr>
        <w:t>hecho</w:t>
      </w:r>
      <w:r w:rsidRPr="00260C07">
        <w:rPr>
          <w:rFonts w:asciiTheme="minorHAnsi" w:hAnsiTheme="minorHAnsi" w:cstheme="minorHAnsi"/>
          <w:spacing w:val="80"/>
          <w:w w:val="150"/>
        </w:rPr>
        <w:t xml:space="preserve"> </w:t>
      </w:r>
      <w:r w:rsidRPr="00260C07">
        <w:rPr>
          <w:rFonts w:asciiTheme="minorHAnsi" w:hAnsiTheme="minorHAnsi" w:cstheme="minorHAnsi"/>
        </w:rPr>
        <w:t>y</w:t>
      </w:r>
      <w:r w:rsidRPr="00260C07">
        <w:rPr>
          <w:rFonts w:asciiTheme="minorHAnsi" w:hAnsiTheme="minorHAnsi" w:cstheme="minorHAnsi"/>
          <w:spacing w:val="80"/>
          <w:w w:val="150"/>
        </w:rPr>
        <w:t xml:space="preserve"> </w:t>
      </w:r>
      <w:r w:rsidRPr="00260C07">
        <w:rPr>
          <w:rFonts w:asciiTheme="minorHAnsi" w:hAnsiTheme="minorHAnsi" w:cstheme="minorHAnsi"/>
        </w:rPr>
        <w:t>por</w:t>
      </w:r>
      <w:r w:rsidRPr="00260C07">
        <w:rPr>
          <w:rFonts w:asciiTheme="minorHAnsi" w:hAnsiTheme="minorHAnsi" w:cstheme="minorHAnsi"/>
          <w:spacing w:val="80"/>
          <w:w w:val="150"/>
        </w:rPr>
        <w:t xml:space="preserve"> </w:t>
      </w:r>
      <w:r w:rsidRPr="00260C07">
        <w:rPr>
          <w:rFonts w:asciiTheme="minorHAnsi" w:hAnsiTheme="minorHAnsi" w:cstheme="minorHAnsi"/>
        </w:rPr>
        <w:t>qué</w:t>
      </w:r>
      <w:r w:rsidRPr="00260C07">
        <w:rPr>
          <w:rFonts w:asciiTheme="minorHAnsi" w:hAnsiTheme="minorHAnsi" w:cstheme="minorHAnsi"/>
          <w:spacing w:val="80"/>
          <w:w w:val="150"/>
        </w:rPr>
        <w:t xml:space="preserve"> </w:t>
      </w:r>
      <w:r w:rsidRPr="00260C07">
        <w:rPr>
          <w:rFonts w:asciiTheme="minorHAnsi" w:hAnsiTheme="minorHAnsi" w:cstheme="minorHAnsi"/>
        </w:rPr>
        <w:t>es</w:t>
      </w:r>
      <w:r w:rsidRPr="00260C07">
        <w:rPr>
          <w:rFonts w:asciiTheme="minorHAnsi" w:hAnsiTheme="minorHAnsi" w:cstheme="minorHAnsi"/>
          <w:spacing w:val="80"/>
          <w:w w:val="150"/>
        </w:rPr>
        <w:t xml:space="preserve"> </w:t>
      </w:r>
      <w:r w:rsidRPr="00260C07">
        <w:rPr>
          <w:rFonts w:asciiTheme="minorHAnsi" w:hAnsiTheme="minorHAnsi" w:cstheme="minorHAnsi"/>
        </w:rPr>
        <w:t>constitutivo</w:t>
      </w:r>
      <w:r w:rsidRPr="00260C07">
        <w:rPr>
          <w:rFonts w:asciiTheme="minorHAnsi" w:hAnsiTheme="minorHAnsi" w:cstheme="minorHAnsi"/>
          <w:spacing w:val="80"/>
          <w:w w:val="150"/>
        </w:rPr>
        <w:t xml:space="preserve"> </w:t>
      </w:r>
      <w:r w:rsidRPr="00260C07">
        <w:rPr>
          <w:rFonts w:asciiTheme="minorHAnsi" w:hAnsiTheme="minorHAnsi" w:cstheme="minorHAnsi"/>
        </w:rPr>
        <w:t>de</w:t>
      </w:r>
      <w:r w:rsidRPr="00260C07">
        <w:rPr>
          <w:rFonts w:asciiTheme="minorHAnsi" w:hAnsiTheme="minorHAnsi" w:cstheme="minorHAnsi"/>
          <w:spacing w:val="80"/>
          <w:w w:val="150"/>
        </w:rPr>
        <w:t xml:space="preserve"> </w:t>
      </w:r>
      <w:r w:rsidRPr="00260C07">
        <w:rPr>
          <w:rFonts w:asciiTheme="minorHAnsi" w:hAnsiTheme="minorHAnsi" w:cstheme="minorHAnsi"/>
        </w:rPr>
        <w:t>exoneración</w:t>
      </w:r>
      <w:r w:rsidRPr="00260C07">
        <w:rPr>
          <w:rFonts w:asciiTheme="minorHAnsi" w:hAnsiTheme="minorHAnsi" w:cstheme="minorHAnsi"/>
          <w:spacing w:val="80"/>
          <w:w w:val="150"/>
        </w:rPr>
        <w:t xml:space="preserve"> </w:t>
      </w:r>
      <w:r w:rsidRPr="00260C07">
        <w:rPr>
          <w:rFonts w:asciiTheme="minorHAnsi" w:hAnsiTheme="minorHAnsi" w:cstheme="minorHAnsi"/>
        </w:rPr>
        <w:t xml:space="preserve">de </w:t>
      </w:r>
      <w:r w:rsidRPr="00260C07">
        <w:rPr>
          <w:rFonts w:asciiTheme="minorHAnsi" w:hAnsiTheme="minorHAnsi" w:cstheme="minorHAnsi"/>
          <w:spacing w:val="-2"/>
        </w:rPr>
        <w:t>responsabilidad;</w:t>
      </w:r>
    </w:p>
    <w:p w14:paraId="0E34855C" w14:textId="77777777" w:rsidR="00983757" w:rsidRPr="00260C07" w:rsidRDefault="00000000" w:rsidP="00B45BFB">
      <w:pPr>
        <w:pStyle w:val="Prrafodelista"/>
        <w:numPr>
          <w:ilvl w:val="2"/>
          <w:numId w:val="8"/>
        </w:numPr>
        <w:tabs>
          <w:tab w:val="left" w:pos="1720"/>
          <w:tab w:val="left" w:pos="1722"/>
        </w:tabs>
        <w:spacing w:line="276" w:lineRule="auto"/>
        <w:ind w:right="-3"/>
        <w:rPr>
          <w:rFonts w:asciiTheme="minorHAnsi" w:hAnsiTheme="minorHAnsi" w:cstheme="minorHAnsi"/>
        </w:rPr>
      </w:pPr>
      <w:r w:rsidRPr="00260C07">
        <w:rPr>
          <w:rFonts w:asciiTheme="minorHAnsi" w:hAnsiTheme="minorHAnsi" w:cstheme="minorHAnsi"/>
        </w:rPr>
        <w:t>Las</w:t>
      </w:r>
      <w:r w:rsidRPr="00260C07">
        <w:rPr>
          <w:rFonts w:asciiTheme="minorHAnsi" w:hAnsiTheme="minorHAnsi" w:cstheme="minorHAnsi"/>
          <w:spacing w:val="33"/>
        </w:rPr>
        <w:t xml:space="preserve"> </w:t>
      </w:r>
      <w:r w:rsidRPr="00260C07">
        <w:rPr>
          <w:rFonts w:asciiTheme="minorHAnsi" w:hAnsiTheme="minorHAnsi" w:cstheme="minorHAnsi"/>
        </w:rPr>
        <w:t>pruebas</w:t>
      </w:r>
      <w:r w:rsidRPr="00260C07">
        <w:rPr>
          <w:rFonts w:asciiTheme="minorHAnsi" w:hAnsiTheme="minorHAnsi" w:cstheme="minorHAnsi"/>
          <w:spacing w:val="33"/>
        </w:rPr>
        <w:t xml:space="preserve"> </w:t>
      </w:r>
      <w:r w:rsidRPr="00260C07">
        <w:rPr>
          <w:rFonts w:asciiTheme="minorHAnsi" w:hAnsiTheme="minorHAnsi" w:cstheme="minorHAnsi"/>
        </w:rPr>
        <w:t>a</w:t>
      </w:r>
      <w:r w:rsidRPr="00260C07">
        <w:rPr>
          <w:rFonts w:asciiTheme="minorHAnsi" w:hAnsiTheme="minorHAnsi" w:cstheme="minorHAnsi"/>
          <w:spacing w:val="33"/>
        </w:rPr>
        <w:t xml:space="preserve"> </w:t>
      </w:r>
      <w:r w:rsidRPr="00260C07">
        <w:rPr>
          <w:rFonts w:asciiTheme="minorHAnsi" w:hAnsiTheme="minorHAnsi" w:cstheme="minorHAnsi"/>
        </w:rPr>
        <w:t>que</w:t>
      </w:r>
      <w:r w:rsidRPr="00260C07">
        <w:rPr>
          <w:rFonts w:asciiTheme="minorHAnsi" w:hAnsiTheme="minorHAnsi" w:cstheme="minorHAnsi"/>
          <w:spacing w:val="34"/>
        </w:rPr>
        <w:t xml:space="preserve"> </w:t>
      </w:r>
      <w:r w:rsidRPr="00260C07">
        <w:rPr>
          <w:rFonts w:asciiTheme="minorHAnsi" w:hAnsiTheme="minorHAnsi" w:cstheme="minorHAnsi"/>
        </w:rPr>
        <w:t>haya</w:t>
      </w:r>
      <w:r w:rsidRPr="00260C07">
        <w:rPr>
          <w:rFonts w:asciiTheme="minorHAnsi" w:hAnsiTheme="minorHAnsi" w:cstheme="minorHAnsi"/>
          <w:spacing w:val="34"/>
        </w:rPr>
        <w:t xml:space="preserve"> </w:t>
      </w:r>
      <w:r w:rsidRPr="00260C07">
        <w:rPr>
          <w:rFonts w:asciiTheme="minorHAnsi" w:hAnsiTheme="minorHAnsi" w:cstheme="minorHAnsi"/>
        </w:rPr>
        <w:t>lugar</w:t>
      </w:r>
      <w:r w:rsidRPr="00260C07">
        <w:rPr>
          <w:rFonts w:asciiTheme="minorHAnsi" w:hAnsiTheme="minorHAnsi" w:cstheme="minorHAnsi"/>
          <w:spacing w:val="33"/>
        </w:rPr>
        <w:t xml:space="preserve"> </w:t>
      </w:r>
      <w:r w:rsidRPr="00260C07">
        <w:rPr>
          <w:rFonts w:asciiTheme="minorHAnsi" w:hAnsiTheme="minorHAnsi" w:cstheme="minorHAnsi"/>
        </w:rPr>
        <w:t>para</w:t>
      </w:r>
      <w:r w:rsidRPr="00260C07">
        <w:rPr>
          <w:rFonts w:asciiTheme="minorHAnsi" w:hAnsiTheme="minorHAnsi" w:cstheme="minorHAnsi"/>
          <w:spacing w:val="33"/>
        </w:rPr>
        <w:t xml:space="preserve"> </w:t>
      </w:r>
      <w:r w:rsidRPr="00260C07">
        <w:rPr>
          <w:rFonts w:asciiTheme="minorHAnsi" w:hAnsiTheme="minorHAnsi" w:cstheme="minorHAnsi"/>
        </w:rPr>
        <w:t>demostrar</w:t>
      </w:r>
      <w:r w:rsidRPr="00260C07">
        <w:rPr>
          <w:rFonts w:asciiTheme="minorHAnsi" w:hAnsiTheme="minorHAnsi" w:cstheme="minorHAnsi"/>
          <w:spacing w:val="33"/>
        </w:rPr>
        <w:t xml:space="preserve"> </w:t>
      </w:r>
      <w:r w:rsidRPr="00260C07">
        <w:rPr>
          <w:rFonts w:asciiTheme="minorHAnsi" w:hAnsiTheme="minorHAnsi" w:cstheme="minorHAnsi"/>
        </w:rPr>
        <w:t>la</w:t>
      </w:r>
      <w:r w:rsidRPr="00260C07">
        <w:rPr>
          <w:rFonts w:asciiTheme="minorHAnsi" w:hAnsiTheme="minorHAnsi" w:cstheme="minorHAnsi"/>
          <w:spacing w:val="33"/>
        </w:rPr>
        <w:t xml:space="preserve"> </w:t>
      </w:r>
      <w:r w:rsidRPr="00260C07">
        <w:rPr>
          <w:rFonts w:asciiTheme="minorHAnsi" w:hAnsiTheme="minorHAnsi" w:cstheme="minorHAnsi"/>
        </w:rPr>
        <w:t>existencia</w:t>
      </w:r>
      <w:r w:rsidRPr="00260C07">
        <w:rPr>
          <w:rFonts w:asciiTheme="minorHAnsi" w:hAnsiTheme="minorHAnsi" w:cstheme="minorHAnsi"/>
          <w:spacing w:val="33"/>
        </w:rPr>
        <w:t xml:space="preserve"> </w:t>
      </w:r>
      <w:r w:rsidRPr="00260C07">
        <w:rPr>
          <w:rFonts w:asciiTheme="minorHAnsi" w:hAnsiTheme="minorHAnsi" w:cstheme="minorHAnsi"/>
        </w:rPr>
        <w:t>del</w:t>
      </w:r>
      <w:r w:rsidRPr="00260C07">
        <w:rPr>
          <w:rFonts w:asciiTheme="minorHAnsi" w:hAnsiTheme="minorHAnsi" w:cstheme="minorHAnsi"/>
          <w:spacing w:val="33"/>
        </w:rPr>
        <w:t xml:space="preserve"> </w:t>
      </w:r>
      <w:r w:rsidRPr="00260C07">
        <w:rPr>
          <w:rFonts w:asciiTheme="minorHAnsi" w:hAnsiTheme="minorHAnsi" w:cstheme="minorHAnsi"/>
        </w:rPr>
        <w:t>supuesto</w:t>
      </w:r>
      <w:r w:rsidRPr="00260C07">
        <w:rPr>
          <w:rFonts w:asciiTheme="minorHAnsi" w:hAnsiTheme="minorHAnsi" w:cstheme="minorHAnsi"/>
          <w:spacing w:val="34"/>
        </w:rPr>
        <w:t xml:space="preserve"> </w:t>
      </w:r>
      <w:r w:rsidRPr="00260C07">
        <w:rPr>
          <w:rFonts w:asciiTheme="minorHAnsi" w:hAnsiTheme="minorHAnsi" w:cstheme="minorHAnsi"/>
        </w:rPr>
        <w:t>hecho configurativo de exoneración de responsabilidad.</w:t>
      </w:r>
    </w:p>
    <w:p w14:paraId="0FECD17F" w14:textId="77777777" w:rsidR="00983757" w:rsidRPr="00260C07" w:rsidRDefault="00000000" w:rsidP="00B45BFB">
      <w:pPr>
        <w:pStyle w:val="Prrafodelista"/>
        <w:numPr>
          <w:ilvl w:val="2"/>
          <w:numId w:val="8"/>
        </w:numPr>
        <w:tabs>
          <w:tab w:val="left" w:pos="1722"/>
        </w:tabs>
        <w:spacing w:before="1" w:line="276" w:lineRule="auto"/>
        <w:ind w:right="-3"/>
        <w:rPr>
          <w:rFonts w:asciiTheme="minorHAnsi" w:hAnsiTheme="minorHAnsi" w:cstheme="minorHAnsi"/>
        </w:rPr>
      </w:pPr>
      <w:r w:rsidRPr="00260C07">
        <w:rPr>
          <w:rFonts w:asciiTheme="minorHAnsi" w:hAnsiTheme="minorHAnsi" w:cstheme="minorHAnsi"/>
        </w:rPr>
        <w:t>Cuáles</w:t>
      </w:r>
      <w:r w:rsidRPr="00260C07">
        <w:rPr>
          <w:rFonts w:asciiTheme="minorHAnsi" w:hAnsiTheme="minorHAnsi" w:cstheme="minorHAnsi"/>
          <w:spacing w:val="-3"/>
        </w:rPr>
        <w:t xml:space="preserve"> </w:t>
      </w:r>
      <w:r w:rsidRPr="00260C07">
        <w:rPr>
          <w:rFonts w:asciiTheme="minorHAnsi" w:hAnsiTheme="minorHAnsi" w:cstheme="minorHAnsi"/>
        </w:rPr>
        <w:t>obligaciones</w:t>
      </w:r>
      <w:r w:rsidRPr="00260C07">
        <w:rPr>
          <w:rFonts w:asciiTheme="minorHAnsi" w:hAnsiTheme="minorHAnsi" w:cstheme="minorHAnsi"/>
          <w:spacing w:val="-1"/>
        </w:rPr>
        <w:t xml:space="preserve"> </w:t>
      </w:r>
      <w:r w:rsidRPr="00260C07">
        <w:rPr>
          <w:rFonts w:asciiTheme="minorHAnsi" w:hAnsiTheme="minorHAnsi" w:cstheme="minorHAnsi"/>
        </w:rPr>
        <w:t>impide</w:t>
      </w:r>
      <w:r w:rsidRPr="00260C07">
        <w:rPr>
          <w:rFonts w:asciiTheme="minorHAnsi" w:hAnsiTheme="minorHAnsi" w:cstheme="minorHAnsi"/>
          <w:spacing w:val="-3"/>
        </w:rPr>
        <w:t xml:space="preserve"> </w:t>
      </w:r>
      <w:r w:rsidRPr="00260C07">
        <w:rPr>
          <w:rFonts w:asciiTheme="minorHAnsi" w:hAnsiTheme="minorHAnsi" w:cstheme="minorHAnsi"/>
        </w:rPr>
        <w:t>ejecutar,</w:t>
      </w:r>
      <w:r w:rsidRPr="00260C07">
        <w:rPr>
          <w:rFonts w:asciiTheme="minorHAnsi" w:hAnsiTheme="minorHAnsi" w:cstheme="minorHAnsi"/>
          <w:spacing w:val="-3"/>
        </w:rPr>
        <w:t xml:space="preserve"> </w:t>
      </w:r>
      <w:r w:rsidRPr="00260C07">
        <w:rPr>
          <w:rFonts w:asciiTheme="minorHAnsi" w:hAnsiTheme="minorHAnsi" w:cstheme="minorHAnsi"/>
        </w:rPr>
        <w:t>con</w:t>
      </w:r>
      <w:r w:rsidRPr="00260C07">
        <w:rPr>
          <w:rFonts w:asciiTheme="minorHAnsi" w:hAnsiTheme="minorHAnsi" w:cstheme="minorHAnsi"/>
          <w:spacing w:val="-1"/>
        </w:rPr>
        <w:t xml:space="preserve"> </w:t>
      </w:r>
      <w:r w:rsidRPr="00260C07">
        <w:rPr>
          <w:rFonts w:asciiTheme="minorHAnsi" w:hAnsiTheme="minorHAnsi" w:cstheme="minorHAnsi"/>
        </w:rPr>
        <w:t>una</w:t>
      </w:r>
      <w:r w:rsidRPr="00260C07">
        <w:rPr>
          <w:rFonts w:asciiTheme="minorHAnsi" w:hAnsiTheme="minorHAnsi" w:cstheme="minorHAnsi"/>
          <w:spacing w:val="-3"/>
        </w:rPr>
        <w:t xml:space="preserve"> </w:t>
      </w:r>
      <w:r w:rsidRPr="00260C07">
        <w:rPr>
          <w:rFonts w:asciiTheme="minorHAnsi" w:hAnsiTheme="minorHAnsi" w:cstheme="minorHAnsi"/>
        </w:rPr>
        <w:t>sucinta</w:t>
      </w:r>
      <w:r w:rsidRPr="00260C07">
        <w:rPr>
          <w:rFonts w:asciiTheme="minorHAnsi" w:hAnsiTheme="minorHAnsi" w:cstheme="minorHAnsi"/>
          <w:spacing w:val="-3"/>
        </w:rPr>
        <w:t xml:space="preserve"> </w:t>
      </w:r>
      <w:r w:rsidRPr="00260C07">
        <w:rPr>
          <w:rFonts w:asciiTheme="minorHAnsi" w:hAnsiTheme="minorHAnsi" w:cstheme="minorHAnsi"/>
        </w:rPr>
        <w:t>explicación</w:t>
      </w:r>
      <w:r w:rsidRPr="00260C07">
        <w:rPr>
          <w:rFonts w:asciiTheme="minorHAnsi" w:hAnsiTheme="minorHAnsi" w:cstheme="minorHAnsi"/>
          <w:spacing w:val="-1"/>
        </w:rPr>
        <w:t xml:space="preserve"> </w:t>
      </w:r>
      <w:r w:rsidRPr="00260C07">
        <w:rPr>
          <w:rFonts w:asciiTheme="minorHAnsi" w:hAnsiTheme="minorHAnsi" w:cstheme="minorHAnsi"/>
        </w:rPr>
        <w:t>del</w:t>
      </w:r>
      <w:r w:rsidRPr="00260C07">
        <w:rPr>
          <w:rFonts w:asciiTheme="minorHAnsi" w:hAnsiTheme="minorHAnsi" w:cstheme="minorHAnsi"/>
          <w:spacing w:val="-1"/>
        </w:rPr>
        <w:t xml:space="preserve"> </w:t>
      </w:r>
      <w:r w:rsidRPr="00260C07">
        <w:rPr>
          <w:rFonts w:asciiTheme="minorHAnsi" w:hAnsiTheme="minorHAnsi" w:cstheme="minorHAnsi"/>
        </w:rPr>
        <w:t>por</w:t>
      </w:r>
      <w:r w:rsidRPr="00260C07">
        <w:rPr>
          <w:rFonts w:asciiTheme="minorHAnsi" w:hAnsiTheme="minorHAnsi" w:cstheme="minorHAnsi"/>
          <w:spacing w:val="-1"/>
        </w:rPr>
        <w:t xml:space="preserve"> </w:t>
      </w:r>
      <w:r w:rsidRPr="00260C07">
        <w:rPr>
          <w:rFonts w:asciiTheme="minorHAnsi" w:hAnsiTheme="minorHAnsi" w:cstheme="minorHAnsi"/>
        </w:rPr>
        <w:t>qué</w:t>
      </w:r>
      <w:r w:rsidRPr="00260C07">
        <w:rPr>
          <w:rFonts w:asciiTheme="minorHAnsi" w:hAnsiTheme="minorHAnsi" w:cstheme="minorHAnsi"/>
          <w:spacing w:val="-3"/>
        </w:rPr>
        <w:t xml:space="preserve"> </w:t>
      </w:r>
      <w:r w:rsidRPr="00260C07">
        <w:rPr>
          <w:rFonts w:asciiTheme="minorHAnsi" w:hAnsiTheme="minorHAnsi" w:cstheme="minorHAnsi"/>
        </w:rPr>
        <w:t>(nexo causal entre el hecho y la obstaculización para ejecutar la obligación).</w:t>
      </w:r>
    </w:p>
    <w:p w14:paraId="0B2DBC06" w14:textId="77777777" w:rsidR="00983757" w:rsidRPr="00260C07" w:rsidRDefault="00000000" w:rsidP="00B45BFB">
      <w:pPr>
        <w:pStyle w:val="Prrafodelista"/>
        <w:numPr>
          <w:ilvl w:val="2"/>
          <w:numId w:val="8"/>
        </w:numPr>
        <w:tabs>
          <w:tab w:val="left" w:pos="1720"/>
          <w:tab w:val="left" w:pos="1722"/>
        </w:tabs>
        <w:spacing w:before="5" w:line="276" w:lineRule="auto"/>
        <w:ind w:right="-3"/>
        <w:rPr>
          <w:rFonts w:asciiTheme="minorHAnsi" w:hAnsiTheme="minorHAnsi" w:cstheme="minorHAnsi"/>
        </w:rPr>
      </w:pPr>
      <w:r w:rsidRPr="00260C07">
        <w:rPr>
          <w:rFonts w:asciiTheme="minorHAnsi" w:hAnsiTheme="minorHAnsi" w:cstheme="minorHAnsi"/>
        </w:rPr>
        <w:t>El</w:t>
      </w:r>
      <w:r w:rsidRPr="00260C07">
        <w:rPr>
          <w:rFonts w:asciiTheme="minorHAnsi" w:hAnsiTheme="minorHAnsi" w:cstheme="minorHAnsi"/>
          <w:spacing w:val="80"/>
        </w:rPr>
        <w:t xml:space="preserve"> </w:t>
      </w:r>
      <w:r w:rsidRPr="00260C07">
        <w:rPr>
          <w:rFonts w:asciiTheme="minorHAnsi" w:hAnsiTheme="minorHAnsi" w:cstheme="minorHAnsi"/>
        </w:rPr>
        <w:t>plazo</w:t>
      </w:r>
      <w:r w:rsidRPr="00260C07">
        <w:rPr>
          <w:rFonts w:asciiTheme="minorHAnsi" w:hAnsiTheme="minorHAnsi" w:cstheme="minorHAnsi"/>
          <w:spacing w:val="80"/>
        </w:rPr>
        <w:t xml:space="preserve"> </w:t>
      </w:r>
      <w:r w:rsidRPr="00260C07">
        <w:rPr>
          <w:rFonts w:asciiTheme="minorHAnsi" w:hAnsiTheme="minorHAnsi" w:cstheme="minorHAnsi"/>
        </w:rPr>
        <w:t>en</w:t>
      </w:r>
      <w:r w:rsidRPr="00260C07">
        <w:rPr>
          <w:rFonts w:asciiTheme="minorHAnsi" w:hAnsiTheme="minorHAnsi" w:cstheme="minorHAnsi"/>
          <w:spacing w:val="80"/>
        </w:rPr>
        <w:t xml:space="preserve"> </w:t>
      </w:r>
      <w:r w:rsidRPr="00260C07">
        <w:rPr>
          <w:rFonts w:asciiTheme="minorHAnsi" w:hAnsiTheme="minorHAnsi" w:cstheme="minorHAnsi"/>
        </w:rPr>
        <w:t>el</w:t>
      </w:r>
      <w:r w:rsidRPr="00260C07">
        <w:rPr>
          <w:rFonts w:asciiTheme="minorHAnsi" w:hAnsiTheme="minorHAnsi" w:cstheme="minorHAnsi"/>
          <w:spacing w:val="80"/>
        </w:rPr>
        <w:t xml:space="preserve"> </w:t>
      </w:r>
      <w:r w:rsidRPr="00260C07">
        <w:rPr>
          <w:rFonts w:asciiTheme="minorHAnsi" w:hAnsiTheme="minorHAnsi" w:cstheme="minorHAnsi"/>
        </w:rPr>
        <w:t>que</w:t>
      </w:r>
      <w:r w:rsidRPr="00260C07">
        <w:rPr>
          <w:rFonts w:asciiTheme="minorHAnsi" w:hAnsiTheme="minorHAnsi" w:cstheme="minorHAnsi"/>
          <w:spacing w:val="80"/>
        </w:rPr>
        <w:t xml:space="preserve"> </w:t>
      </w:r>
      <w:r w:rsidRPr="00260C07">
        <w:rPr>
          <w:rFonts w:asciiTheme="minorHAnsi" w:hAnsiTheme="minorHAnsi" w:cstheme="minorHAnsi"/>
        </w:rPr>
        <w:t>estima</w:t>
      </w:r>
      <w:r w:rsidRPr="00260C07">
        <w:rPr>
          <w:rFonts w:asciiTheme="minorHAnsi" w:hAnsiTheme="minorHAnsi" w:cstheme="minorHAnsi"/>
          <w:spacing w:val="80"/>
        </w:rPr>
        <w:t xml:space="preserve"> </w:t>
      </w:r>
      <w:r w:rsidRPr="00260C07">
        <w:rPr>
          <w:rFonts w:asciiTheme="minorHAnsi" w:hAnsiTheme="minorHAnsi" w:cstheme="minorHAnsi"/>
        </w:rPr>
        <w:t>desaparecerá</w:t>
      </w:r>
      <w:r w:rsidRPr="00260C07">
        <w:rPr>
          <w:rFonts w:asciiTheme="minorHAnsi" w:hAnsiTheme="minorHAnsi" w:cstheme="minorHAnsi"/>
          <w:spacing w:val="80"/>
        </w:rPr>
        <w:t xml:space="preserve"> </w:t>
      </w:r>
      <w:r w:rsidRPr="00260C07">
        <w:rPr>
          <w:rFonts w:asciiTheme="minorHAnsi" w:hAnsiTheme="minorHAnsi" w:cstheme="minorHAnsi"/>
        </w:rPr>
        <w:t>las</w:t>
      </w:r>
      <w:r w:rsidRPr="00260C07">
        <w:rPr>
          <w:rFonts w:asciiTheme="minorHAnsi" w:hAnsiTheme="minorHAnsi" w:cstheme="minorHAnsi"/>
          <w:spacing w:val="80"/>
        </w:rPr>
        <w:t xml:space="preserve"> </w:t>
      </w:r>
      <w:r w:rsidRPr="00260C07">
        <w:rPr>
          <w:rFonts w:asciiTheme="minorHAnsi" w:hAnsiTheme="minorHAnsi" w:cstheme="minorHAnsi"/>
        </w:rPr>
        <w:t>circunstancias</w:t>
      </w:r>
      <w:r w:rsidRPr="00260C07">
        <w:rPr>
          <w:rFonts w:asciiTheme="minorHAnsi" w:hAnsiTheme="minorHAnsi" w:cstheme="minorHAnsi"/>
          <w:spacing w:val="80"/>
        </w:rPr>
        <w:t xml:space="preserve"> </w:t>
      </w:r>
      <w:r w:rsidRPr="00260C07">
        <w:rPr>
          <w:rFonts w:asciiTheme="minorHAnsi" w:hAnsiTheme="minorHAnsi" w:cstheme="minorHAnsi"/>
        </w:rPr>
        <w:t>constitutivas</w:t>
      </w:r>
      <w:r w:rsidRPr="00260C07">
        <w:rPr>
          <w:rFonts w:asciiTheme="minorHAnsi" w:hAnsiTheme="minorHAnsi" w:cstheme="minorHAnsi"/>
          <w:spacing w:val="80"/>
        </w:rPr>
        <w:t xml:space="preserve"> </w:t>
      </w:r>
      <w:r w:rsidRPr="00260C07">
        <w:rPr>
          <w:rFonts w:asciiTheme="minorHAnsi" w:hAnsiTheme="minorHAnsi" w:cstheme="minorHAnsi"/>
        </w:rPr>
        <w:t>de exoneración de responsabilidad, o en el que logrará superarlas.</w:t>
      </w:r>
    </w:p>
    <w:p w14:paraId="7492DF35" w14:textId="77777777" w:rsidR="00983757" w:rsidRPr="00260C07" w:rsidRDefault="00000000" w:rsidP="00B45BFB">
      <w:pPr>
        <w:pStyle w:val="Prrafodelista"/>
        <w:numPr>
          <w:ilvl w:val="2"/>
          <w:numId w:val="8"/>
        </w:numPr>
        <w:tabs>
          <w:tab w:val="left" w:pos="1720"/>
          <w:tab w:val="left" w:pos="1722"/>
        </w:tabs>
        <w:spacing w:line="276" w:lineRule="auto"/>
        <w:ind w:right="-3"/>
        <w:rPr>
          <w:rFonts w:asciiTheme="minorHAnsi" w:hAnsiTheme="minorHAnsi" w:cstheme="minorHAnsi"/>
        </w:rPr>
      </w:pPr>
      <w:r w:rsidRPr="00260C07">
        <w:rPr>
          <w:rFonts w:asciiTheme="minorHAnsi" w:hAnsiTheme="minorHAnsi" w:cstheme="minorHAnsi"/>
        </w:rPr>
        <w:t>Si a ello hay lugar, las medidas que empleará para evitar que los efectos de estos hechos se extiendan o agraven.</w:t>
      </w:r>
    </w:p>
    <w:p w14:paraId="4189FAD3" w14:textId="77777777" w:rsidR="00983757" w:rsidRPr="00260C07" w:rsidRDefault="00983757" w:rsidP="00B45BFB">
      <w:pPr>
        <w:pStyle w:val="Textoindependiente"/>
        <w:spacing w:before="39" w:line="276" w:lineRule="auto"/>
        <w:ind w:right="-3"/>
        <w:rPr>
          <w:rFonts w:asciiTheme="minorHAnsi" w:hAnsiTheme="minorHAnsi" w:cstheme="minorHAnsi"/>
        </w:rPr>
      </w:pPr>
    </w:p>
    <w:p w14:paraId="6568532E" w14:textId="77777777" w:rsidR="00983757" w:rsidRPr="00260C07" w:rsidRDefault="00000000" w:rsidP="00B45BFB">
      <w:pPr>
        <w:pStyle w:val="Prrafodelista"/>
        <w:numPr>
          <w:ilvl w:val="1"/>
          <w:numId w:val="8"/>
        </w:numPr>
        <w:tabs>
          <w:tab w:val="left" w:pos="999"/>
          <w:tab w:val="left" w:pos="1001"/>
        </w:tabs>
        <w:spacing w:line="276" w:lineRule="auto"/>
        <w:ind w:left="1001" w:right="-3"/>
        <w:jc w:val="both"/>
        <w:rPr>
          <w:rFonts w:asciiTheme="minorHAnsi" w:hAnsiTheme="minorHAnsi" w:cstheme="minorHAnsi"/>
        </w:rPr>
      </w:pPr>
      <w:r w:rsidRPr="00260C07">
        <w:rPr>
          <w:rFonts w:asciiTheme="minorHAnsi" w:hAnsiTheme="minorHAnsi" w:cstheme="minorHAnsi"/>
        </w:rPr>
        <w:t xml:space="preserve">Dentro de las 72 horas siguientes a la radicación de la comunicación a que se refiere el numeral anterior, el </w:t>
      </w:r>
      <w:r w:rsidRPr="00260C07">
        <w:rPr>
          <w:rFonts w:asciiTheme="minorHAnsi" w:hAnsiTheme="minorHAnsi" w:cstheme="minorHAnsi"/>
          <w:b/>
        </w:rPr>
        <w:t xml:space="preserve">CONTRATANTE, </w:t>
      </w:r>
      <w:r w:rsidRPr="00260C07">
        <w:rPr>
          <w:rFonts w:asciiTheme="minorHAnsi" w:hAnsiTheme="minorHAnsi" w:cstheme="minorHAnsi"/>
        </w:rPr>
        <w:t xml:space="preserve">previa instrucción de la Interventoría, se pronunciará en relación con la misma, procediendo si fuera el caso para suscribir con el </w:t>
      </w:r>
      <w:r w:rsidRPr="00260C07">
        <w:rPr>
          <w:rFonts w:asciiTheme="minorHAnsi" w:hAnsiTheme="minorHAnsi" w:cstheme="minorHAnsi"/>
          <w:b/>
        </w:rPr>
        <w:t xml:space="preserve">CONTRATISTA </w:t>
      </w:r>
      <w:r w:rsidRPr="00260C07">
        <w:rPr>
          <w:rFonts w:asciiTheme="minorHAnsi" w:hAnsiTheme="minorHAnsi" w:cstheme="minorHAnsi"/>
        </w:rPr>
        <w:t>el Acta de Suspensión del Contrato en la que se indicará:</w:t>
      </w:r>
    </w:p>
    <w:p w14:paraId="6E4C0671" w14:textId="77777777" w:rsidR="00983757" w:rsidRPr="00260C07" w:rsidRDefault="00983757" w:rsidP="00B45BFB">
      <w:pPr>
        <w:pStyle w:val="Textoindependiente"/>
        <w:spacing w:before="42" w:line="276" w:lineRule="auto"/>
        <w:ind w:right="-3"/>
        <w:rPr>
          <w:rFonts w:asciiTheme="minorHAnsi" w:hAnsiTheme="minorHAnsi" w:cstheme="minorHAnsi"/>
        </w:rPr>
      </w:pPr>
    </w:p>
    <w:p w14:paraId="75A00B1E" w14:textId="77777777" w:rsidR="00983757" w:rsidRPr="00260C07" w:rsidRDefault="00000000" w:rsidP="00B45BFB">
      <w:pPr>
        <w:pStyle w:val="Prrafodelista"/>
        <w:numPr>
          <w:ilvl w:val="0"/>
          <w:numId w:val="7"/>
        </w:numPr>
        <w:tabs>
          <w:tab w:val="left" w:pos="1274"/>
        </w:tabs>
        <w:spacing w:line="276" w:lineRule="auto"/>
        <w:ind w:left="1274" w:right="-3" w:hanging="359"/>
        <w:rPr>
          <w:rFonts w:asciiTheme="minorHAnsi" w:hAnsiTheme="minorHAnsi" w:cstheme="minorHAnsi"/>
        </w:rPr>
      </w:pPr>
      <w:r w:rsidRPr="00260C07">
        <w:rPr>
          <w:rFonts w:asciiTheme="minorHAnsi" w:hAnsiTheme="minorHAnsi" w:cstheme="minorHAnsi"/>
        </w:rPr>
        <w:t>La</w:t>
      </w:r>
      <w:r w:rsidRPr="00260C07">
        <w:rPr>
          <w:rFonts w:asciiTheme="minorHAnsi" w:hAnsiTheme="minorHAnsi" w:cstheme="minorHAnsi"/>
          <w:spacing w:val="-2"/>
        </w:rPr>
        <w:t xml:space="preserve"> </w:t>
      </w:r>
      <w:r w:rsidRPr="00260C07">
        <w:rPr>
          <w:rFonts w:asciiTheme="minorHAnsi" w:hAnsiTheme="minorHAnsi" w:cstheme="minorHAnsi"/>
        </w:rPr>
        <w:t>ocurrencia</w:t>
      </w:r>
      <w:r w:rsidRPr="00260C07">
        <w:rPr>
          <w:rFonts w:asciiTheme="minorHAnsi" w:hAnsiTheme="minorHAnsi" w:cstheme="minorHAnsi"/>
          <w:spacing w:val="-2"/>
        </w:rPr>
        <w:t xml:space="preserve"> </w:t>
      </w:r>
      <w:r w:rsidRPr="00260C07">
        <w:rPr>
          <w:rFonts w:asciiTheme="minorHAnsi" w:hAnsiTheme="minorHAnsi" w:cstheme="minorHAnsi"/>
        </w:rPr>
        <w:t>de</w:t>
      </w:r>
      <w:r w:rsidRPr="00260C07">
        <w:rPr>
          <w:rFonts w:asciiTheme="minorHAnsi" w:hAnsiTheme="minorHAnsi" w:cstheme="minorHAnsi"/>
          <w:spacing w:val="-2"/>
        </w:rPr>
        <w:t xml:space="preserve"> </w:t>
      </w:r>
      <w:r w:rsidRPr="00260C07">
        <w:rPr>
          <w:rFonts w:asciiTheme="minorHAnsi" w:hAnsiTheme="minorHAnsi" w:cstheme="minorHAnsi"/>
        </w:rPr>
        <w:t>los</w:t>
      </w:r>
      <w:r w:rsidRPr="00260C07">
        <w:rPr>
          <w:rFonts w:asciiTheme="minorHAnsi" w:hAnsiTheme="minorHAnsi" w:cstheme="minorHAnsi"/>
          <w:spacing w:val="-2"/>
        </w:rPr>
        <w:t xml:space="preserve"> hechos</w:t>
      </w:r>
    </w:p>
    <w:p w14:paraId="17D777A9" w14:textId="77777777" w:rsidR="00983757" w:rsidRPr="00260C07" w:rsidRDefault="00000000" w:rsidP="00B45BFB">
      <w:pPr>
        <w:pStyle w:val="Prrafodelista"/>
        <w:numPr>
          <w:ilvl w:val="0"/>
          <w:numId w:val="7"/>
        </w:numPr>
        <w:tabs>
          <w:tab w:val="left" w:pos="1274"/>
        </w:tabs>
        <w:spacing w:before="39" w:line="276" w:lineRule="auto"/>
        <w:ind w:left="1274" w:right="-3" w:hanging="359"/>
        <w:rPr>
          <w:rFonts w:asciiTheme="minorHAnsi" w:hAnsiTheme="minorHAnsi" w:cstheme="minorHAnsi"/>
        </w:rPr>
      </w:pPr>
      <w:r w:rsidRPr="00260C07">
        <w:rPr>
          <w:rFonts w:asciiTheme="minorHAnsi" w:hAnsiTheme="minorHAnsi" w:cstheme="minorHAnsi"/>
        </w:rPr>
        <w:lastRenderedPageBreak/>
        <w:t>Las</w:t>
      </w:r>
      <w:r w:rsidRPr="00260C07">
        <w:rPr>
          <w:rFonts w:asciiTheme="minorHAnsi" w:hAnsiTheme="minorHAnsi" w:cstheme="minorHAnsi"/>
          <w:spacing w:val="-6"/>
        </w:rPr>
        <w:t xml:space="preserve"> </w:t>
      </w:r>
      <w:r w:rsidRPr="00260C07">
        <w:rPr>
          <w:rFonts w:asciiTheme="minorHAnsi" w:hAnsiTheme="minorHAnsi" w:cstheme="minorHAnsi"/>
        </w:rPr>
        <w:t>obligaciones</w:t>
      </w:r>
      <w:r w:rsidRPr="00260C07">
        <w:rPr>
          <w:rFonts w:asciiTheme="minorHAnsi" w:hAnsiTheme="minorHAnsi" w:cstheme="minorHAnsi"/>
          <w:spacing w:val="-3"/>
        </w:rPr>
        <w:t xml:space="preserve"> </w:t>
      </w:r>
      <w:r w:rsidRPr="00260C07">
        <w:rPr>
          <w:rFonts w:asciiTheme="minorHAnsi" w:hAnsiTheme="minorHAnsi" w:cstheme="minorHAnsi"/>
        </w:rPr>
        <w:t>del</w:t>
      </w:r>
      <w:r w:rsidRPr="00260C07">
        <w:rPr>
          <w:rFonts w:asciiTheme="minorHAnsi" w:hAnsiTheme="minorHAnsi" w:cstheme="minorHAnsi"/>
          <w:spacing w:val="-4"/>
        </w:rPr>
        <w:t xml:space="preserve"> </w:t>
      </w:r>
      <w:r w:rsidRPr="00260C07">
        <w:rPr>
          <w:rFonts w:asciiTheme="minorHAnsi" w:hAnsiTheme="minorHAnsi" w:cstheme="minorHAnsi"/>
        </w:rPr>
        <w:t>Contrato</w:t>
      </w:r>
      <w:r w:rsidRPr="00260C07">
        <w:rPr>
          <w:rFonts w:asciiTheme="minorHAnsi" w:hAnsiTheme="minorHAnsi" w:cstheme="minorHAnsi"/>
          <w:spacing w:val="-2"/>
        </w:rPr>
        <w:t xml:space="preserve"> </w:t>
      </w:r>
      <w:r w:rsidRPr="00260C07">
        <w:rPr>
          <w:rFonts w:asciiTheme="minorHAnsi" w:hAnsiTheme="minorHAnsi" w:cstheme="minorHAnsi"/>
        </w:rPr>
        <w:t>cuya</w:t>
      </w:r>
      <w:r w:rsidRPr="00260C07">
        <w:rPr>
          <w:rFonts w:asciiTheme="minorHAnsi" w:hAnsiTheme="minorHAnsi" w:cstheme="minorHAnsi"/>
          <w:spacing w:val="-6"/>
        </w:rPr>
        <w:t xml:space="preserve"> </w:t>
      </w:r>
      <w:r w:rsidRPr="00260C07">
        <w:rPr>
          <w:rFonts w:asciiTheme="minorHAnsi" w:hAnsiTheme="minorHAnsi" w:cstheme="minorHAnsi"/>
        </w:rPr>
        <w:t>ejecución</w:t>
      </w:r>
      <w:r w:rsidRPr="00260C07">
        <w:rPr>
          <w:rFonts w:asciiTheme="minorHAnsi" w:hAnsiTheme="minorHAnsi" w:cstheme="minorHAnsi"/>
          <w:spacing w:val="-4"/>
        </w:rPr>
        <w:t xml:space="preserve"> </w:t>
      </w:r>
      <w:r w:rsidRPr="00260C07">
        <w:rPr>
          <w:rFonts w:asciiTheme="minorHAnsi" w:hAnsiTheme="minorHAnsi" w:cstheme="minorHAnsi"/>
        </w:rPr>
        <w:t>se</w:t>
      </w:r>
      <w:r w:rsidRPr="00260C07">
        <w:rPr>
          <w:rFonts w:asciiTheme="minorHAnsi" w:hAnsiTheme="minorHAnsi" w:cstheme="minorHAnsi"/>
          <w:spacing w:val="-3"/>
        </w:rPr>
        <w:t xml:space="preserve"> </w:t>
      </w:r>
      <w:r w:rsidRPr="00260C07">
        <w:rPr>
          <w:rFonts w:asciiTheme="minorHAnsi" w:hAnsiTheme="minorHAnsi" w:cstheme="minorHAnsi"/>
          <w:spacing w:val="-2"/>
        </w:rPr>
        <w:t>suspende</w:t>
      </w:r>
    </w:p>
    <w:p w14:paraId="40164850" w14:textId="77777777" w:rsidR="00983757" w:rsidRPr="00260C07" w:rsidRDefault="00000000" w:rsidP="00B45BFB">
      <w:pPr>
        <w:pStyle w:val="Prrafodelista"/>
        <w:numPr>
          <w:ilvl w:val="0"/>
          <w:numId w:val="7"/>
        </w:numPr>
        <w:tabs>
          <w:tab w:val="left" w:pos="1275"/>
        </w:tabs>
        <w:spacing w:before="41" w:line="276" w:lineRule="auto"/>
        <w:ind w:right="-3"/>
        <w:rPr>
          <w:rFonts w:asciiTheme="minorHAnsi" w:hAnsiTheme="minorHAnsi" w:cstheme="minorHAnsi"/>
        </w:rPr>
      </w:pPr>
      <w:r w:rsidRPr="00260C07">
        <w:rPr>
          <w:rFonts w:asciiTheme="minorHAnsi" w:hAnsiTheme="minorHAnsi" w:cstheme="minorHAnsi"/>
        </w:rPr>
        <w:t>El plazo estimado de la suspensión de la ejecución de dichas obligaciones, cuyo vencimiento dará lugar</w:t>
      </w:r>
      <w:r w:rsidRPr="00260C07">
        <w:rPr>
          <w:rFonts w:asciiTheme="minorHAnsi" w:hAnsiTheme="minorHAnsi" w:cstheme="minorHAnsi"/>
          <w:spacing w:val="-1"/>
        </w:rPr>
        <w:t xml:space="preserve"> </w:t>
      </w:r>
      <w:r w:rsidRPr="00260C07">
        <w:rPr>
          <w:rFonts w:asciiTheme="minorHAnsi" w:hAnsiTheme="minorHAnsi" w:cstheme="minorHAnsi"/>
        </w:rPr>
        <w:t>a</w:t>
      </w:r>
      <w:r w:rsidRPr="00260C07">
        <w:rPr>
          <w:rFonts w:asciiTheme="minorHAnsi" w:hAnsiTheme="minorHAnsi" w:cstheme="minorHAnsi"/>
          <w:spacing w:val="-1"/>
        </w:rPr>
        <w:t xml:space="preserve"> </w:t>
      </w:r>
      <w:r w:rsidRPr="00260C07">
        <w:rPr>
          <w:rFonts w:asciiTheme="minorHAnsi" w:hAnsiTheme="minorHAnsi" w:cstheme="minorHAnsi"/>
        </w:rPr>
        <w:t>reanudar las</w:t>
      </w:r>
      <w:r w:rsidRPr="00260C07">
        <w:rPr>
          <w:rFonts w:asciiTheme="minorHAnsi" w:hAnsiTheme="minorHAnsi" w:cstheme="minorHAnsi"/>
          <w:spacing w:val="-1"/>
        </w:rPr>
        <w:t xml:space="preserve"> </w:t>
      </w:r>
      <w:r w:rsidRPr="00260C07">
        <w:rPr>
          <w:rFonts w:asciiTheme="minorHAnsi" w:hAnsiTheme="minorHAnsi" w:cstheme="minorHAnsi"/>
        </w:rPr>
        <w:t>actividades, salvo que no hayan</w:t>
      </w:r>
      <w:r w:rsidRPr="00260C07">
        <w:rPr>
          <w:rFonts w:asciiTheme="minorHAnsi" w:hAnsiTheme="minorHAnsi" w:cstheme="minorHAnsi"/>
          <w:spacing w:val="-1"/>
        </w:rPr>
        <w:t xml:space="preserve"> </w:t>
      </w:r>
      <w:r w:rsidRPr="00260C07">
        <w:rPr>
          <w:rFonts w:asciiTheme="minorHAnsi" w:hAnsiTheme="minorHAnsi" w:cstheme="minorHAnsi"/>
        </w:rPr>
        <w:t>desaparecido las circunstancias que dieron lugar a la misma</w:t>
      </w:r>
    </w:p>
    <w:p w14:paraId="31E10E90" w14:textId="77777777" w:rsidR="00983757" w:rsidRPr="00260C07" w:rsidRDefault="00000000" w:rsidP="00B45BFB">
      <w:pPr>
        <w:pStyle w:val="Prrafodelista"/>
        <w:numPr>
          <w:ilvl w:val="0"/>
          <w:numId w:val="7"/>
        </w:numPr>
        <w:tabs>
          <w:tab w:val="left" w:pos="1274"/>
        </w:tabs>
        <w:spacing w:line="276" w:lineRule="auto"/>
        <w:ind w:left="1274" w:right="-3" w:hanging="359"/>
        <w:rPr>
          <w:rFonts w:asciiTheme="minorHAnsi" w:hAnsiTheme="minorHAnsi" w:cstheme="minorHAnsi"/>
        </w:rPr>
      </w:pPr>
      <w:r w:rsidRPr="00260C07">
        <w:rPr>
          <w:rFonts w:asciiTheme="minorHAnsi" w:hAnsiTheme="minorHAnsi" w:cstheme="minorHAnsi"/>
        </w:rPr>
        <w:t>El</w:t>
      </w:r>
      <w:r w:rsidRPr="00260C07">
        <w:rPr>
          <w:rFonts w:asciiTheme="minorHAnsi" w:hAnsiTheme="minorHAnsi" w:cstheme="minorHAnsi"/>
          <w:spacing w:val="-3"/>
        </w:rPr>
        <w:t xml:space="preserve"> </w:t>
      </w:r>
      <w:r w:rsidRPr="00260C07">
        <w:rPr>
          <w:rFonts w:asciiTheme="minorHAnsi" w:hAnsiTheme="minorHAnsi" w:cstheme="minorHAnsi"/>
        </w:rPr>
        <w:t>ajuste</w:t>
      </w:r>
      <w:r w:rsidRPr="00260C07">
        <w:rPr>
          <w:rFonts w:asciiTheme="minorHAnsi" w:hAnsiTheme="minorHAnsi" w:cstheme="minorHAnsi"/>
          <w:spacing w:val="-4"/>
        </w:rPr>
        <w:t xml:space="preserve"> </w:t>
      </w:r>
      <w:r w:rsidRPr="00260C07">
        <w:rPr>
          <w:rFonts w:asciiTheme="minorHAnsi" w:hAnsiTheme="minorHAnsi" w:cstheme="minorHAnsi"/>
        </w:rPr>
        <w:t>de</w:t>
      </w:r>
      <w:r w:rsidRPr="00260C07">
        <w:rPr>
          <w:rFonts w:asciiTheme="minorHAnsi" w:hAnsiTheme="minorHAnsi" w:cstheme="minorHAnsi"/>
          <w:spacing w:val="-2"/>
        </w:rPr>
        <w:t xml:space="preserve"> </w:t>
      </w:r>
      <w:r w:rsidRPr="00260C07">
        <w:rPr>
          <w:rFonts w:asciiTheme="minorHAnsi" w:hAnsiTheme="minorHAnsi" w:cstheme="minorHAnsi"/>
        </w:rPr>
        <w:t>las</w:t>
      </w:r>
      <w:r w:rsidRPr="00260C07">
        <w:rPr>
          <w:rFonts w:asciiTheme="minorHAnsi" w:hAnsiTheme="minorHAnsi" w:cstheme="minorHAnsi"/>
          <w:spacing w:val="-5"/>
        </w:rPr>
        <w:t xml:space="preserve"> </w:t>
      </w:r>
      <w:r w:rsidRPr="00260C07">
        <w:rPr>
          <w:rFonts w:asciiTheme="minorHAnsi" w:hAnsiTheme="minorHAnsi" w:cstheme="minorHAnsi"/>
        </w:rPr>
        <w:t>garantías</w:t>
      </w:r>
      <w:r w:rsidRPr="00260C07">
        <w:rPr>
          <w:rFonts w:asciiTheme="minorHAnsi" w:hAnsiTheme="minorHAnsi" w:cstheme="minorHAnsi"/>
          <w:spacing w:val="-4"/>
        </w:rPr>
        <w:t xml:space="preserve"> </w:t>
      </w:r>
      <w:r w:rsidRPr="00260C07">
        <w:rPr>
          <w:rFonts w:asciiTheme="minorHAnsi" w:hAnsiTheme="minorHAnsi" w:cstheme="minorHAnsi"/>
        </w:rPr>
        <w:t>y</w:t>
      </w:r>
      <w:r w:rsidRPr="00260C07">
        <w:rPr>
          <w:rFonts w:asciiTheme="minorHAnsi" w:hAnsiTheme="minorHAnsi" w:cstheme="minorHAnsi"/>
          <w:spacing w:val="-4"/>
        </w:rPr>
        <w:t xml:space="preserve"> </w:t>
      </w:r>
      <w:r w:rsidRPr="00260C07">
        <w:rPr>
          <w:rFonts w:asciiTheme="minorHAnsi" w:hAnsiTheme="minorHAnsi" w:cstheme="minorHAnsi"/>
        </w:rPr>
        <w:t>seguros</w:t>
      </w:r>
      <w:r w:rsidRPr="00260C07">
        <w:rPr>
          <w:rFonts w:asciiTheme="minorHAnsi" w:hAnsiTheme="minorHAnsi" w:cstheme="minorHAnsi"/>
          <w:spacing w:val="-2"/>
        </w:rPr>
        <w:t xml:space="preserve"> </w:t>
      </w:r>
      <w:r w:rsidRPr="00260C07">
        <w:rPr>
          <w:rFonts w:asciiTheme="minorHAnsi" w:hAnsiTheme="minorHAnsi" w:cstheme="minorHAnsi"/>
        </w:rPr>
        <w:t>del</w:t>
      </w:r>
      <w:r w:rsidRPr="00260C07">
        <w:rPr>
          <w:rFonts w:asciiTheme="minorHAnsi" w:hAnsiTheme="minorHAnsi" w:cstheme="minorHAnsi"/>
          <w:spacing w:val="-2"/>
        </w:rPr>
        <w:t xml:space="preserve"> CONTRATO</w:t>
      </w:r>
    </w:p>
    <w:p w14:paraId="21F87A90" w14:textId="77777777" w:rsidR="00983757" w:rsidRPr="00260C07" w:rsidRDefault="00983757" w:rsidP="00B45BFB">
      <w:pPr>
        <w:pStyle w:val="Textoindependiente"/>
        <w:spacing w:before="41" w:line="276" w:lineRule="auto"/>
        <w:ind w:right="-3"/>
        <w:rPr>
          <w:rFonts w:asciiTheme="minorHAnsi" w:hAnsiTheme="minorHAnsi" w:cstheme="minorHAnsi"/>
        </w:rPr>
      </w:pPr>
    </w:p>
    <w:p w14:paraId="5482AE65" w14:textId="77777777" w:rsidR="00983757" w:rsidRPr="00260C07" w:rsidRDefault="00000000" w:rsidP="00B45BFB">
      <w:pPr>
        <w:pStyle w:val="Ttulo1"/>
        <w:tabs>
          <w:tab w:val="left" w:pos="1763"/>
        </w:tabs>
        <w:spacing w:line="276" w:lineRule="auto"/>
        <w:ind w:right="-3"/>
        <w:rPr>
          <w:rFonts w:asciiTheme="minorHAnsi" w:hAnsiTheme="minorHAnsi" w:cstheme="minorHAnsi"/>
          <w:u w:val="none"/>
        </w:rPr>
      </w:pPr>
      <w:r w:rsidRPr="00260C07">
        <w:rPr>
          <w:rFonts w:asciiTheme="minorHAnsi" w:hAnsiTheme="minorHAnsi" w:cstheme="minorHAnsi"/>
        </w:rPr>
        <w:t>CLÁUSULA</w:t>
      </w:r>
      <w:r w:rsidRPr="00260C07">
        <w:rPr>
          <w:rFonts w:asciiTheme="minorHAnsi" w:hAnsiTheme="minorHAnsi" w:cstheme="minorHAnsi"/>
          <w:spacing w:val="-8"/>
        </w:rPr>
        <w:t xml:space="preserve"> </w:t>
      </w:r>
      <w:r w:rsidRPr="00260C07">
        <w:rPr>
          <w:rFonts w:asciiTheme="minorHAnsi" w:hAnsiTheme="minorHAnsi" w:cstheme="minorHAnsi"/>
          <w:spacing w:val="-5"/>
        </w:rPr>
        <w:t>XX.</w:t>
      </w:r>
      <w:r w:rsidRPr="00260C07">
        <w:rPr>
          <w:rFonts w:asciiTheme="minorHAnsi" w:hAnsiTheme="minorHAnsi" w:cstheme="minorHAnsi"/>
          <w:u w:val="none"/>
        </w:rPr>
        <w:tab/>
      </w:r>
      <w:r w:rsidRPr="00260C07">
        <w:rPr>
          <w:rFonts w:asciiTheme="minorHAnsi" w:hAnsiTheme="minorHAnsi" w:cstheme="minorHAnsi"/>
        </w:rPr>
        <w:t>FUENTE</w:t>
      </w:r>
      <w:r w:rsidRPr="00260C07">
        <w:rPr>
          <w:rFonts w:asciiTheme="minorHAnsi" w:hAnsiTheme="minorHAnsi" w:cstheme="minorHAnsi"/>
          <w:spacing w:val="-4"/>
        </w:rPr>
        <w:t xml:space="preserve"> </w:t>
      </w:r>
      <w:r w:rsidRPr="00260C07">
        <w:rPr>
          <w:rFonts w:asciiTheme="minorHAnsi" w:hAnsiTheme="minorHAnsi" w:cstheme="minorHAnsi"/>
        </w:rPr>
        <w:t>DE</w:t>
      </w:r>
      <w:r w:rsidRPr="00260C07">
        <w:rPr>
          <w:rFonts w:asciiTheme="minorHAnsi" w:hAnsiTheme="minorHAnsi" w:cstheme="minorHAnsi"/>
          <w:spacing w:val="-3"/>
        </w:rPr>
        <w:t xml:space="preserve"> </w:t>
      </w:r>
      <w:r w:rsidRPr="00260C07">
        <w:rPr>
          <w:rFonts w:asciiTheme="minorHAnsi" w:hAnsiTheme="minorHAnsi" w:cstheme="minorHAnsi"/>
        </w:rPr>
        <w:t>LOS</w:t>
      </w:r>
      <w:r w:rsidRPr="00260C07">
        <w:rPr>
          <w:rFonts w:asciiTheme="minorHAnsi" w:hAnsiTheme="minorHAnsi" w:cstheme="minorHAnsi"/>
          <w:spacing w:val="-2"/>
        </w:rPr>
        <w:t xml:space="preserve"> RECURSOS.</w:t>
      </w:r>
    </w:p>
    <w:p w14:paraId="3469287E" w14:textId="77777777" w:rsidR="00983757" w:rsidRPr="00260C07" w:rsidRDefault="00983757" w:rsidP="00B45BFB">
      <w:pPr>
        <w:pStyle w:val="Textoindependiente"/>
        <w:spacing w:before="58" w:line="276" w:lineRule="auto"/>
        <w:ind w:right="-3"/>
        <w:rPr>
          <w:rFonts w:asciiTheme="minorHAnsi" w:hAnsiTheme="minorHAnsi" w:cstheme="minorHAnsi"/>
          <w:b/>
        </w:rPr>
      </w:pPr>
    </w:p>
    <w:p w14:paraId="41432E68" w14:textId="77777777" w:rsidR="00983757" w:rsidRPr="00260C07" w:rsidRDefault="00000000" w:rsidP="00B45BFB">
      <w:pPr>
        <w:pStyle w:val="Textoindependiente"/>
        <w:spacing w:line="276" w:lineRule="auto"/>
        <w:ind w:left="282" w:right="-3"/>
        <w:jc w:val="both"/>
        <w:rPr>
          <w:rFonts w:asciiTheme="minorHAnsi" w:hAnsiTheme="minorHAnsi" w:cstheme="minorHAnsi"/>
          <w:b/>
        </w:rPr>
      </w:pPr>
      <w:r w:rsidRPr="00260C07">
        <w:rPr>
          <w:rFonts w:asciiTheme="minorHAnsi" w:hAnsiTheme="minorHAnsi" w:cstheme="minorHAnsi"/>
        </w:rPr>
        <w:t xml:space="preserve">La fuente para el pago del presente CONTRATO corresponde a aquellos recursos aportados por el FIDEICOMITENTE, dirigidos al pago de los impuestos de renta y complementarios, los cuales provienen del </w:t>
      </w:r>
      <w:r w:rsidRPr="00260C07">
        <w:rPr>
          <w:rFonts w:asciiTheme="minorHAnsi" w:hAnsiTheme="minorHAnsi" w:cstheme="minorHAnsi"/>
          <w:b/>
        </w:rPr>
        <w:t>PATRIMONIO AUTÓNOMO OXI</w:t>
      </w:r>
      <w:r w:rsidR="00FF3150" w:rsidRPr="00260C07">
        <w:rPr>
          <w:rFonts w:asciiTheme="minorHAnsi" w:hAnsiTheme="minorHAnsi" w:cstheme="minorHAnsi"/>
          <w:b/>
        </w:rPr>
        <w:t xml:space="preserve"> RIOFRIO</w:t>
      </w:r>
      <w:r w:rsidRPr="00260C07">
        <w:rPr>
          <w:rFonts w:asciiTheme="minorHAnsi" w:hAnsiTheme="minorHAnsi" w:cstheme="minorHAnsi"/>
          <w:b/>
        </w:rPr>
        <w:t>.</w:t>
      </w:r>
    </w:p>
    <w:p w14:paraId="4958344E" w14:textId="77777777" w:rsidR="00983757" w:rsidRPr="00260C07" w:rsidRDefault="00983757" w:rsidP="00B45BFB">
      <w:pPr>
        <w:pStyle w:val="Textoindependiente"/>
        <w:spacing w:before="1" w:line="276" w:lineRule="auto"/>
        <w:ind w:right="-3"/>
        <w:rPr>
          <w:rFonts w:asciiTheme="minorHAnsi" w:hAnsiTheme="minorHAnsi" w:cstheme="minorHAnsi"/>
          <w:b/>
        </w:rPr>
      </w:pPr>
    </w:p>
    <w:p w14:paraId="57DB7D16" w14:textId="77777777" w:rsidR="00983757" w:rsidRPr="00260C07" w:rsidRDefault="00000000" w:rsidP="00B45BFB">
      <w:pPr>
        <w:pStyle w:val="Ttulo1"/>
        <w:tabs>
          <w:tab w:val="left" w:pos="1763"/>
        </w:tabs>
        <w:spacing w:before="1" w:line="276" w:lineRule="auto"/>
        <w:ind w:right="-3"/>
        <w:rPr>
          <w:rFonts w:asciiTheme="minorHAnsi" w:hAnsiTheme="minorHAnsi" w:cstheme="minorHAnsi"/>
          <w:u w:val="none"/>
        </w:rPr>
      </w:pPr>
      <w:r w:rsidRPr="00260C07">
        <w:rPr>
          <w:rFonts w:asciiTheme="minorHAnsi" w:hAnsiTheme="minorHAnsi" w:cstheme="minorHAnsi"/>
        </w:rPr>
        <w:t>CLÁUSULA</w:t>
      </w:r>
      <w:r w:rsidRPr="00260C07">
        <w:rPr>
          <w:rFonts w:asciiTheme="minorHAnsi" w:hAnsiTheme="minorHAnsi" w:cstheme="minorHAnsi"/>
          <w:spacing w:val="-10"/>
        </w:rPr>
        <w:t xml:space="preserve"> </w:t>
      </w:r>
      <w:r w:rsidRPr="00260C07">
        <w:rPr>
          <w:rFonts w:asciiTheme="minorHAnsi" w:hAnsiTheme="minorHAnsi" w:cstheme="minorHAnsi"/>
          <w:spacing w:val="-4"/>
        </w:rPr>
        <w:t>XXI.</w:t>
      </w:r>
      <w:r w:rsidRPr="00260C07">
        <w:rPr>
          <w:rFonts w:asciiTheme="minorHAnsi" w:hAnsiTheme="minorHAnsi" w:cstheme="minorHAnsi"/>
          <w:u w:val="none"/>
        </w:rPr>
        <w:tab/>
      </w:r>
      <w:r w:rsidRPr="00260C07">
        <w:rPr>
          <w:rFonts w:asciiTheme="minorHAnsi" w:hAnsiTheme="minorHAnsi" w:cstheme="minorHAnsi"/>
          <w:spacing w:val="-2"/>
        </w:rPr>
        <w:t>SUBCONTRATACIÓN</w:t>
      </w:r>
    </w:p>
    <w:p w14:paraId="1A5A8C49" w14:textId="77777777" w:rsidR="00983757" w:rsidRPr="00260C07" w:rsidRDefault="00983757" w:rsidP="00B45BFB">
      <w:pPr>
        <w:pStyle w:val="Textoindependiente"/>
        <w:spacing w:before="21" w:line="276" w:lineRule="auto"/>
        <w:ind w:right="-3"/>
        <w:rPr>
          <w:rFonts w:asciiTheme="minorHAnsi" w:hAnsiTheme="minorHAnsi" w:cstheme="minorHAnsi"/>
          <w:b/>
        </w:rPr>
      </w:pPr>
    </w:p>
    <w:p w14:paraId="1EC49773" w14:textId="77777777" w:rsidR="00983757" w:rsidRPr="00260C07" w:rsidRDefault="00000000" w:rsidP="00B45BFB">
      <w:pPr>
        <w:pStyle w:val="Textoindependiente"/>
        <w:spacing w:before="1" w:line="276" w:lineRule="auto"/>
        <w:ind w:left="282" w:right="-3"/>
        <w:jc w:val="both"/>
        <w:rPr>
          <w:rFonts w:asciiTheme="minorHAnsi" w:hAnsiTheme="minorHAnsi" w:cstheme="minorHAnsi"/>
        </w:rPr>
      </w:pPr>
      <w:r w:rsidRPr="00260C07">
        <w:rPr>
          <w:rFonts w:asciiTheme="minorHAnsi" w:hAnsiTheme="minorHAnsi" w:cstheme="minorHAnsi"/>
        </w:rPr>
        <w:t xml:space="preserve">El </w:t>
      </w:r>
      <w:r w:rsidRPr="00260C07">
        <w:rPr>
          <w:rFonts w:asciiTheme="minorHAnsi" w:hAnsiTheme="minorHAnsi" w:cstheme="minorHAnsi"/>
          <w:b/>
        </w:rPr>
        <w:t xml:space="preserve">CONTRATISTA </w:t>
      </w:r>
      <w:r w:rsidRPr="00260C07">
        <w:rPr>
          <w:rFonts w:asciiTheme="minorHAnsi" w:hAnsiTheme="minorHAnsi" w:cstheme="minorHAnsi"/>
        </w:rPr>
        <w:t>podrá subcontratar la ejecución de ciertos trabajos que deban ser realizados con mayor eficacia, rapidez o economía por personal especializado, en cuyo caso, asumirá responsabilidad solidaria con todos sus subcontratistas.</w:t>
      </w:r>
    </w:p>
    <w:p w14:paraId="76F2E2D4" w14:textId="77777777" w:rsidR="00983757" w:rsidRPr="00260C07" w:rsidRDefault="00983757" w:rsidP="00B45BFB">
      <w:pPr>
        <w:pStyle w:val="Textoindependiente"/>
        <w:spacing w:line="276" w:lineRule="auto"/>
        <w:ind w:right="-3"/>
        <w:rPr>
          <w:rFonts w:asciiTheme="minorHAnsi" w:hAnsiTheme="minorHAnsi" w:cstheme="minorHAnsi"/>
        </w:rPr>
      </w:pPr>
    </w:p>
    <w:p w14:paraId="0B7B08A5" w14:textId="77777777" w:rsidR="00983757" w:rsidRPr="00260C07" w:rsidRDefault="00000000" w:rsidP="00B45BFB">
      <w:pPr>
        <w:pStyle w:val="Textoindependiente"/>
        <w:spacing w:before="150" w:line="276" w:lineRule="auto"/>
        <w:ind w:left="282" w:right="-3"/>
        <w:jc w:val="both"/>
        <w:rPr>
          <w:rFonts w:asciiTheme="minorHAnsi" w:hAnsiTheme="minorHAnsi" w:cstheme="minorHAnsi"/>
        </w:rPr>
      </w:pPr>
      <w:r w:rsidRPr="00260C07">
        <w:rPr>
          <w:rFonts w:asciiTheme="minorHAnsi" w:hAnsiTheme="minorHAnsi" w:cstheme="minorHAnsi"/>
        </w:rPr>
        <w:t xml:space="preserve">Para el efecto deberá solicitar al </w:t>
      </w:r>
      <w:r w:rsidRPr="00260C07">
        <w:rPr>
          <w:rFonts w:asciiTheme="minorHAnsi" w:hAnsiTheme="minorHAnsi" w:cstheme="minorHAnsi"/>
          <w:b/>
        </w:rPr>
        <w:t xml:space="preserve">SUPERVISOR </w:t>
      </w:r>
      <w:r w:rsidRPr="00260C07">
        <w:rPr>
          <w:rFonts w:asciiTheme="minorHAnsi" w:hAnsiTheme="minorHAnsi" w:cstheme="minorHAnsi"/>
        </w:rPr>
        <w:t xml:space="preserve">autorización previa, expresa y por escrito, antes de celebrar los respectivos Contratos. El </w:t>
      </w:r>
      <w:r w:rsidRPr="00260C07">
        <w:rPr>
          <w:rFonts w:asciiTheme="minorHAnsi" w:hAnsiTheme="minorHAnsi" w:cstheme="minorHAnsi"/>
          <w:b/>
        </w:rPr>
        <w:t xml:space="preserve">CONTRATISTA </w:t>
      </w:r>
      <w:r w:rsidRPr="00260C07">
        <w:rPr>
          <w:rFonts w:asciiTheme="minorHAnsi" w:hAnsiTheme="minorHAnsi" w:cstheme="minorHAnsi"/>
        </w:rPr>
        <w:t>tampoco podrá modificar la autorización otorgada.</w:t>
      </w:r>
      <w:r w:rsidRPr="00260C07">
        <w:rPr>
          <w:rFonts w:asciiTheme="minorHAnsi" w:hAnsiTheme="minorHAnsi" w:cstheme="minorHAnsi"/>
          <w:spacing w:val="-7"/>
        </w:rPr>
        <w:t xml:space="preserve"> </w:t>
      </w:r>
      <w:r w:rsidRPr="00260C07">
        <w:rPr>
          <w:rFonts w:asciiTheme="minorHAnsi" w:hAnsiTheme="minorHAnsi" w:cstheme="minorHAnsi"/>
        </w:rPr>
        <w:t>La</w:t>
      </w:r>
      <w:r w:rsidRPr="00260C07">
        <w:rPr>
          <w:rFonts w:asciiTheme="minorHAnsi" w:hAnsiTheme="minorHAnsi" w:cstheme="minorHAnsi"/>
          <w:spacing w:val="-9"/>
        </w:rPr>
        <w:t xml:space="preserve"> </w:t>
      </w:r>
      <w:r w:rsidRPr="00260C07">
        <w:rPr>
          <w:rFonts w:asciiTheme="minorHAnsi" w:hAnsiTheme="minorHAnsi" w:cstheme="minorHAnsi"/>
        </w:rPr>
        <w:t>subcontratación</w:t>
      </w:r>
      <w:r w:rsidRPr="00260C07">
        <w:rPr>
          <w:rFonts w:asciiTheme="minorHAnsi" w:hAnsiTheme="minorHAnsi" w:cstheme="minorHAnsi"/>
          <w:spacing w:val="-7"/>
        </w:rPr>
        <w:t xml:space="preserve"> </w:t>
      </w:r>
      <w:r w:rsidRPr="00260C07">
        <w:rPr>
          <w:rFonts w:asciiTheme="minorHAnsi" w:hAnsiTheme="minorHAnsi" w:cstheme="minorHAnsi"/>
        </w:rPr>
        <w:t>no</w:t>
      </w:r>
      <w:r w:rsidRPr="00260C07">
        <w:rPr>
          <w:rFonts w:asciiTheme="minorHAnsi" w:hAnsiTheme="minorHAnsi" w:cstheme="minorHAnsi"/>
          <w:spacing w:val="-5"/>
        </w:rPr>
        <w:t xml:space="preserve"> </w:t>
      </w:r>
      <w:r w:rsidRPr="00260C07">
        <w:rPr>
          <w:rFonts w:asciiTheme="minorHAnsi" w:hAnsiTheme="minorHAnsi" w:cstheme="minorHAnsi"/>
        </w:rPr>
        <w:t>autorizada</w:t>
      </w:r>
      <w:r w:rsidRPr="00260C07">
        <w:rPr>
          <w:rFonts w:asciiTheme="minorHAnsi" w:hAnsiTheme="minorHAnsi" w:cstheme="minorHAnsi"/>
          <w:spacing w:val="-6"/>
        </w:rPr>
        <w:t xml:space="preserve"> </w:t>
      </w:r>
      <w:r w:rsidRPr="00260C07">
        <w:rPr>
          <w:rFonts w:asciiTheme="minorHAnsi" w:hAnsiTheme="minorHAnsi" w:cstheme="minorHAnsi"/>
        </w:rPr>
        <w:t>no</w:t>
      </w:r>
      <w:r w:rsidRPr="00260C07">
        <w:rPr>
          <w:rFonts w:asciiTheme="minorHAnsi" w:hAnsiTheme="minorHAnsi" w:cstheme="minorHAnsi"/>
          <w:spacing w:val="-5"/>
        </w:rPr>
        <w:t xml:space="preserve"> </w:t>
      </w:r>
      <w:r w:rsidRPr="00260C07">
        <w:rPr>
          <w:rFonts w:asciiTheme="minorHAnsi" w:hAnsiTheme="minorHAnsi" w:cstheme="minorHAnsi"/>
        </w:rPr>
        <w:t>será</w:t>
      </w:r>
      <w:r w:rsidRPr="00260C07">
        <w:rPr>
          <w:rFonts w:asciiTheme="minorHAnsi" w:hAnsiTheme="minorHAnsi" w:cstheme="minorHAnsi"/>
          <w:spacing w:val="-9"/>
        </w:rPr>
        <w:t xml:space="preserve"> </w:t>
      </w:r>
      <w:r w:rsidRPr="00260C07">
        <w:rPr>
          <w:rFonts w:asciiTheme="minorHAnsi" w:hAnsiTheme="minorHAnsi" w:cstheme="minorHAnsi"/>
        </w:rPr>
        <w:t>oponible</w:t>
      </w:r>
      <w:r w:rsidRPr="00260C07">
        <w:rPr>
          <w:rFonts w:asciiTheme="minorHAnsi" w:hAnsiTheme="minorHAnsi" w:cstheme="minorHAnsi"/>
          <w:spacing w:val="-6"/>
        </w:rPr>
        <w:t xml:space="preserve"> </w:t>
      </w:r>
      <w:r w:rsidRPr="00260C07">
        <w:rPr>
          <w:rFonts w:asciiTheme="minorHAnsi" w:hAnsiTheme="minorHAnsi" w:cstheme="minorHAnsi"/>
        </w:rPr>
        <w:t>para</w:t>
      </w:r>
      <w:r w:rsidRPr="00260C07">
        <w:rPr>
          <w:rFonts w:asciiTheme="minorHAnsi" w:hAnsiTheme="minorHAnsi" w:cstheme="minorHAnsi"/>
          <w:spacing w:val="-9"/>
        </w:rPr>
        <w:t xml:space="preserve"> </w:t>
      </w:r>
      <w:r w:rsidRPr="00260C07">
        <w:rPr>
          <w:rFonts w:asciiTheme="minorHAnsi" w:hAnsiTheme="minorHAnsi" w:cstheme="minorHAnsi"/>
        </w:rPr>
        <w:t>ningún</w:t>
      </w:r>
      <w:r w:rsidRPr="00260C07">
        <w:rPr>
          <w:rFonts w:asciiTheme="minorHAnsi" w:hAnsiTheme="minorHAnsi" w:cstheme="minorHAnsi"/>
          <w:spacing w:val="-7"/>
        </w:rPr>
        <w:t xml:space="preserve"> </w:t>
      </w:r>
      <w:r w:rsidRPr="00260C07">
        <w:rPr>
          <w:rFonts w:asciiTheme="minorHAnsi" w:hAnsiTheme="minorHAnsi" w:cstheme="minorHAnsi"/>
        </w:rPr>
        <w:t>efecto</w:t>
      </w:r>
      <w:r w:rsidRPr="00260C07">
        <w:rPr>
          <w:rFonts w:asciiTheme="minorHAnsi" w:hAnsiTheme="minorHAnsi" w:cstheme="minorHAnsi"/>
          <w:spacing w:val="-9"/>
        </w:rPr>
        <w:t xml:space="preserve"> </w:t>
      </w:r>
      <w:r w:rsidRPr="00260C07">
        <w:rPr>
          <w:rFonts w:asciiTheme="minorHAnsi" w:hAnsiTheme="minorHAnsi" w:cstheme="minorHAnsi"/>
        </w:rPr>
        <w:t>al</w:t>
      </w:r>
      <w:r w:rsidRPr="00260C07">
        <w:rPr>
          <w:rFonts w:asciiTheme="minorHAnsi" w:hAnsiTheme="minorHAnsi" w:cstheme="minorHAnsi"/>
          <w:spacing w:val="-2"/>
        </w:rPr>
        <w:t xml:space="preserve"> </w:t>
      </w:r>
      <w:r w:rsidRPr="00260C07">
        <w:rPr>
          <w:rFonts w:asciiTheme="minorHAnsi" w:hAnsiTheme="minorHAnsi" w:cstheme="minorHAnsi"/>
          <w:b/>
        </w:rPr>
        <w:t>CONTRATANTE</w:t>
      </w:r>
      <w:r w:rsidRPr="00260C07">
        <w:rPr>
          <w:rFonts w:asciiTheme="minorHAnsi" w:hAnsiTheme="minorHAnsi" w:cstheme="minorHAnsi"/>
        </w:rPr>
        <w:t xml:space="preserve">, ni por el </w:t>
      </w:r>
      <w:r w:rsidRPr="00260C07">
        <w:rPr>
          <w:rFonts w:asciiTheme="minorHAnsi" w:hAnsiTheme="minorHAnsi" w:cstheme="minorHAnsi"/>
          <w:b/>
        </w:rPr>
        <w:t xml:space="preserve">CONTRATISTA </w:t>
      </w:r>
      <w:r w:rsidRPr="00260C07">
        <w:rPr>
          <w:rFonts w:asciiTheme="minorHAnsi" w:hAnsiTheme="minorHAnsi" w:cstheme="minorHAnsi"/>
        </w:rPr>
        <w:t xml:space="preserve">ni por el Subcontratista. La autorización para subcontratar, en ningún caso exonera de responsabilidad al </w:t>
      </w:r>
      <w:r w:rsidRPr="00260C07">
        <w:rPr>
          <w:rFonts w:asciiTheme="minorHAnsi" w:hAnsiTheme="minorHAnsi" w:cstheme="minorHAnsi"/>
          <w:b/>
        </w:rPr>
        <w:t>CONTRATISTA</w:t>
      </w:r>
      <w:r w:rsidRPr="00260C07">
        <w:rPr>
          <w:rFonts w:asciiTheme="minorHAnsi" w:hAnsiTheme="minorHAnsi" w:cstheme="minorHAnsi"/>
        </w:rPr>
        <w:t xml:space="preserve">, y tampoco genera ningún vínculo de carácter contractual o laboral con el </w:t>
      </w:r>
      <w:r w:rsidRPr="00260C07">
        <w:rPr>
          <w:rFonts w:asciiTheme="minorHAnsi" w:hAnsiTheme="minorHAnsi" w:cstheme="minorHAnsi"/>
          <w:b/>
        </w:rPr>
        <w:t>CONTRATANTE</w:t>
      </w:r>
      <w:r w:rsidRPr="00260C07">
        <w:rPr>
          <w:rFonts w:asciiTheme="minorHAnsi" w:hAnsiTheme="minorHAnsi" w:cstheme="minorHAnsi"/>
        </w:rPr>
        <w:t>.</w:t>
      </w:r>
    </w:p>
    <w:p w14:paraId="0A074DC7" w14:textId="77777777" w:rsidR="00983757" w:rsidRPr="00260C07" w:rsidRDefault="00000000" w:rsidP="00B45BFB">
      <w:pPr>
        <w:pStyle w:val="Textoindependiente"/>
        <w:spacing w:before="268" w:line="276" w:lineRule="auto"/>
        <w:ind w:left="282" w:right="-3"/>
        <w:jc w:val="both"/>
        <w:rPr>
          <w:rFonts w:asciiTheme="minorHAnsi" w:hAnsiTheme="minorHAnsi" w:cstheme="minorHAnsi"/>
        </w:rPr>
      </w:pPr>
      <w:r w:rsidRPr="00260C07">
        <w:rPr>
          <w:rFonts w:asciiTheme="minorHAnsi" w:hAnsiTheme="minorHAnsi" w:cstheme="minorHAnsi"/>
        </w:rPr>
        <w:t xml:space="preserve">En los casos de autorización, el </w:t>
      </w:r>
      <w:r w:rsidRPr="00260C07">
        <w:rPr>
          <w:rFonts w:asciiTheme="minorHAnsi" w:hAnsiTheme="minorHAnsi" w:cstheme="minorHAnsi"/>
          <w:b/>
        </w:rPr>
        <w:t xml:space="preserve">CONTRATISTA </w:t>
      </w:r>
      <w:r w:rsidRPr="00260C07">
        <w:rPr>
          <w:rFonts w:asciiTheme="minorHAnsi" w:hAnsiTheme="minorHAnsi" w:cstheme="minorHAnsi"/>
        </w:rPr>
        <w:t>deberá terminar el subcontrato si en el curso del trabajo,</w:t>
      </w:r>
      <w:r w:rsidRPr="00260C07">
        <w:rPr>
          <w:rFonts w:asciiTheme="minorHAnsi" w:hAnsiTheme="minorHAnsi" w:cstheme="minorHAnsi"/>
          <w:spacing w:val="-10"/>
        </w:rPr>
        <w:t xml:space="preserve"> </w:t>
      </w:r>
      <w:r w:rsidRPr="00260C07">
        <w:rPr>
          <w:rFonts w:asciiTheme="minorHAnsi" w:hAnsiTheme="minorHAnsi" w:cstheme="minorHAnsi"/>
        </w:rPr>
        <w:t>el</w:t>
      </w:r>
      <w:r w:rsidRPr="00260C07">
        <w:rPr>
          <w:rFonts w:asciiTheme="minorHAnsi" w:hAnsiTheme="minorHAnsi" w:cstheme="minorHAnsi"/>
          <w:spacing w:val="-9"/>
        </w:rPr>
        <w:t xml:space="preserve"> </w:t>
      </w:r>
      <w:r w:rsidRPr="00260C07">
        <w:rPr>
          <w:rFonts w:asciiTheme="minorHAnsi" w:hAnsiTheme="minorHAnsi" w:cstheme="minorHAnsi"/>
          <w:b/>
        </w:rPr>
        <w:t>SUPERVISOR</w:t>
      </w:r>
      <w:r w:rsidRPr="00260C07">
        <w:rPr>
          <w:rFonts w:asciiTheme="minorHAnsi" w:hAnsiTheme="minorHAnsi" w:cstheme="minorHAnsi"/>
        </w:rPr>
        <w:t>,</w:t>
      </w:r>
      <w:r w:rsidRPr="00260C07">
        <w:rPr>
          <w:rFonts w:asciiTheme="minorHAnsi" w:hAnsiTheme="minorHAnsi" w:cstheme="minorHAnsi"/>
          <w:spacing w:val="-7"/>
        </w:rPr>
        <w:t xml:space="preserve"> </w:t>
      </w:r>
      <w:r w:rsidRPr="00260C07">
        <w:rPr>
          <w:rFonts w:asciiTheme="minorHAnsi" w:hAnsiTheme="minorHAnsi" w:cstheme="minorHAnsi"/>
        </w:rPr>
        <w:t>FIDEICOMITENTE</w:t>
      </w:r>
      <w:r w:rsidRPr="00260C07">
        <w:rPr>
          <w:rFonts w:asciiTheme="minorHAnsi" w:hAnsiTheme="minorHAnsi" w:cstheme="minorHAnsi"/>
          <w:spacing w:val="-10"/>
        </w:rPr>
        <w:t xml:space="preserve"> </w:t>
      </w:r>
      <w:r w:rsidRPr="00260C07">
        <w:rPr>
          <w:rFonts w:asciiTheme="minorHAnsi" w:hAnsiTheme="minorHAnsi" w:cstheme="minorHAnsi"/>
        </w:rPr>
        <w:t>y/o</w:t>
      </w:r>
      <w:r w:rsidRPr="00260C07">
        <w:rPr>
          <w:rFonts w:asciiTheme="minorHAnsi" w:hAnsiTheme="minorHAnsi" w:cstheme="minorHAnsi"/>
          <w:spacing w:val="-9"/>
        </w:rPr>
        <w:t xml:space="preserve"> </w:t>
      </w:r>
      <w:r w:rsidRPr="00260C07">
        <w:rPr>
          <w:rFonts w:asciiTheme="minorHAnsi" w:hAnsiTheme="minorHAnsi" w:cstheme="minorHAnsi"/>
        </w:rPr>
        <w:t>el</w:t>
      </w:r>
      <w:r w:rsidRPr="00260C07">
        <w:rPr>
          <w:rFonts w:asciiTheme="minorHAnsi" w:hAnsiTheme="minorHAnsi" w:cstheme="minorHAnsi"/>
          <w:spacing w:val="-8"/>
        </w:rPr>
        <w:t xml:space="preserve"> </w:t>
      </w:r>
      <w:r w:rsidRPr="00260C07">
        <w:rPr>
          <w:rFonts w:asciiTheme="minorHAnsi" w:hAnsiTheme="minorHAnsi" w:cstheme="minorHAnsi"/>
          <w:b/>
        </w:rPr>
        <w:t>CONTRATISTA</w:t>
      </w:r>
      <w:r w:rsidRPr="00260C07">
        <w:rPr>
          <w:rFonts w:asciiTheme="minorHAnsi" w:hAnsiTheme="minorHAnsi" w:cstheme="minorHAnsi"/>
          <w:b/>
          <w:spacing w:val="-8"/>
        </w:rPr>
        <w:t xml:space="preserve"> </w:t>
      </w:r>
      <w:r w:rsidRPr="00260C07">
        <w:rPr>
          <w:rFonts w:asciiTheme="minorHAnsi" w:hAnsiTheme="minorHAnsi" w:cstheme="minorHAnsi"/>
        </w:rPr>
        <w:t>identifica</w:t>
      </w:r>
      <w:r w:rsidRPr="00260C07">
        <w:rPr>
          <w:rFonts w:asciiTheme="minorHAnsi" w:hAnsiTheme="minorHAnsi" w:cstheme="minorHAnsi"/>
          <w:spacing w:val="-10"/>
        </w:rPr>
        <w:t xml:space="preserve"> </w:t>
      </w:r>
      <w:r w:rsidRPr="00260C07">
        <w:rPr>
          <w:rFonts w:asciiTheme="minorHAnsi" w:hAnsiTheme="minorHAnsi" w:cstheme="minorHAnsi"/>
        </w:rPr>
        <w:t>(n)</w:t>
      </w:r>
      <w:r w:rsidRPr="00260C07">
        <w:rPr>
          <w:rFonts w:asciiTheme="minorHAnsi" w:hAnsiTheme="minorHAnsi" w:cstheme="minorHAnsi"/>
          <w:spacing w:val="-8"/>
        </w:rPr>
        <w:t xml:space="preserve"> </w:t>
      </w:r>
      <w:r w:rsidRPr="00260C07">
        <w:rPr>
          <w:rFonts w:asciiTheme="minorHAnsi" w:hAnsiTheme="minorHAnsi" w:cstheme="minorHAnsi"/>
        </w:rPr>
        <w:t>que</w:t>
      </w:r>
      <w:r w:rsidRPr="00260C07">
        <w:rPr>
          <w:rFonts w:asciiTheme="minorHAnsi" w:hAnsiTheme="minorHAnsi" w:cstheme="minorHAnsi"/>
          <w:spacing w:val="-9"/>
        </w:rPr>
        <w:t xml:space="preserve"> </w:t>
      </w:r>
      <w:r w:rsidRPr="00260C07">
        <w:rPr>
          <w:rFonts w:asciiTheme="minorHAnsi" w:hAnsiTheme="minorHAnsi" w:cstheme="minorHAnsi"/>
        </w:rPr>
        <w:t>la</w:t>
      </w:r>
      <w:r w:rsidRPr="00260C07">
        <w:rPr>
          <w:rFonts w:asciiTheme="minorHAnsi" w:hAnsiTheme="minorHAnsi" w:cstheme="minorHAnsi"/>
          <w:spacing w:val="-8"/>
        </w:rPr>
        <w:t xml:space="preserve"> </w:t>
      </w:r>
      <w:r w:rsidRPr="00260C07">
        <w:rPr>
          <w:rFonts w:asciiTheme="minorHAnsi" w:hAnsiTheme="minorHAnsi" w:cstheme="minorHAnsi"/>
        </w:rPr>
        <w:t>ejecución</w:t>
      </w:r>
      <w:r w:rsidRPr="00260C07">
        <w:rPr>
          <w:rFonts w:asciiTheme="minorHAnsi" w:hAnsiTheme="minorHAnsi" w:cstheme="minorHAnsi"/>
          <w:spacing w:val="-8"/>
        </w:rPr>
        <w:t xml:space="preserve"> </w:t>
      </w:r>
      <w:r w:rsidRPr="00260C07">
        <w:rPr>
          <w:rFonts w:asciiTheme="minorHAnsi" w:hAnsiTheme="minorHAnsi" w:cstheme="minorHAnsi"/>
        </w:rPr>
        <w:t>de</w:t>
      </w:r>
      <w:r w:rsidRPr="00260C07">
        <w:rPr>
          <w:rFonts w:asciiTheme="minorHAnsi" w:hAnsiTheme="minorHAnsi" w:cstheme="minorHAnsi"/>
          <w:spacing w:val="-9"/>
        </w:rPr>
        <w:t xml:space="preserve"> </w:t>
      </w:r>
      <w:r w:rsidRPr="00260C07">
        <w:rPr>
          <w:rFonts w:asciiTheme="minorHAnsi" w:hAnsiTheme="minorHAnsi" w:cstheme="minorHAnsi"/>
        </w:rPr>
        <w:t xml:space="preserve">las actividades no satisface lo estipulado en el CONTRATO. En tal caso (s) el </w:t>
      </w:r>
      <w:r w:rsidRPr="00260C07">
        <w:rPr>
          <w:rFonts w:asciiTheme="minorHAnsi" w:hAnsiTheme="minorHAnsi" w:cstheme="minorHAnsi"/>
          <w:b/>
        </w:rPr>
        <w:t xml:space="preserve">CONTRATISTA </w:t>
      </w:r>
      <w:r w:rsidRPr="00260C07">
        <w:rPr>
          <w:rFonts w:asciiTheme="minorHAnsi" w:hAnsiTheme="minorHAnsi" w:cstheme="minorHAnsi"/>
        </w:rPr>
        <w:t>deberá adelantar todas las acciones necesarias para continuar</w:t>
      </w:r>
      <w:r w:rsidRPr="00260C07">
        <w:rPr>
          <w:rFonts w:asciiTheme="minorHAnsi" w:hAnsiTheme="minorHAnsi" w:cstheme="minorHAnsi"/>
          <w:spacing w:val="-2"/>
        </w:rPr>
        <w:t xml:space="preserve"> </w:t>
      </w:r>
      <w:r w:rsidRPr="00260C07">
        <w:rPr>
          <w:rFonts w:asciiTheme="minorHAnsi" w:hAnsiTheme="minorHAnsi" w:cstheme="minorHAnsi"/>
        </w:rPr>
        <w:t>con los trabajos</w:t>
      </w:r>
      <w:r w:rsidRPr="00260C07">
        <w:rPr>
          <w:rFonts w:asciiTheme="minorHAnsi" w:hAnsiTheme="minorHAnsi" w:cstheme="minorHAnsi"/>
          <w:spacing w:val="-2"/>
        </w:rPr>
        <w:t xml:space="preserve"> </w:t>
      </w:r>
      <w:r w:rsidRPr="00260C07">
        <w:rPr>
          <w:rFonts w:asciiTheme="minorHAnsi" w:hAnsiTheme="minorHAnsi" w:cstheme="minorHAnsi"/>
        </w:rPr>
        <w:t>y asegurar</w:t>
      </w:r>
      <w:r w:rsidRPr="00260C07">
        <w:rPr>
          <w:rFonts w:asciiTheme="minorHAnsi" w:hAnsiTheme="minorHAnsi" w:cstheme="minorHAnsi"/>
          <w:spacing w:val="-3"/>
        </w:rPr>
        <w:t xml:space="preserve"> </w:t>
      </w:r>
      <w:r w:rsidRPr="00260C07">
        <w:rPr>
          <w:rFonts w:asciiTheme="minorHAnsi" w:hAnsiTheme="minorHAnsi" w:cstheme="minorHAnsi"/>
        </w:rPr>
        <w:t>el cumplimiento del plazo del Contrato.</w:t>
      </w:r>
    </w:p>
    <w:p w14:paraId="553F88BC" w14:textId="77777777" w:rsidR="00983757" w:rsidRPr="00260C07" w:rsidRDefault="00000000" w:rsidP="00B45BFB">
      <w:pPr>
        <w:pStyle w:val="Ttulo1"/>
        <w:tabs>
          <w:tab w:val="left" w:pos="1764"/>
        </w:tabs>
        <w:spacing w:before="268" w:line="276" w:lineRule="auto"/>
        <w:ind w:right="-3"/>
        <w:rPr>
          <w:rFonts w:asciiTheme="minorHAnsi" w:hAnsiTheme="minorHAnsi" w:cstheme="minorHAnsi"/>
          <w:u w:val="none"/>
        </w:rPr>
      </w:pPr>
      <w:r w:rsidRPr="00260C07">
        <w:rPr>
          <w:rFonts w:asciiTheme="minorHAnsi" w:hAnsiTheme="minorHAnsi" w:cstheme="minorHAnsi"/>
        </w:rPr>
        <w:t>CLÁUSULA</w:t>
      </w:r>
      <w:r w:rsidRPr="00260C07">
        <w:rPr>
          <w:rFonts w:asciiTheme="minorHAnsi" w:hAnsiTheme="minorHAnsi" w:cstheme="minorHAnsi"/>
          <w:spacing w:val="-8"/>
        </w:rPr>
        <w:t xml:space="preserve"> </w:t>
      </w:r>
      <w:r w:rsidRPr="00260C07">
        <w:rPr>
          <w:rFonts w:asciiTheme="minorHAnsi" w:hAnsiTheme="minorHAnsi" w:cstheme="minorHAnsi"/>
          <w:spacing w:val="-4"/>
        </w:rPr>
        <w:t>XXII.</w:t>
      </w:r>
      <w:r w:rsidRPr="00260C07">
        <w:rPr>
          <w:rFonts w:asciiTheme="minorHAnsi" w:hAnsiTheme="minorHAnsi" w:cstheme="minorHAnsi"/>
          <w:u w:val="none"/>
        </w:rPr>
        <w:tab/>
      </w:r>
      <w:r w:rsidRPr="00260C07">
        <w:rPr>
          <w:rFonts w:asciiTheme="minorHAnsi" w:hAnsiTheme="minorHAnsi" w:cstheme="minorHAnsi"/>
          <w:spacing w:val="-2"/>
        </w:rPr>
        <w:t>CESIÓN</w:t>
      </w:r>
    </w:p>
    <w:p w14:paraId="016D6C0B" w14:textId="77777777" w:rsidR="00983757" w:rsidRPr="00260C07" w:rsidRDefault="00000000" w:rsidP="00B45BFB">
      <w:pPr>
        <w:spacing w:before="60" w:line="276" w:lineRule="auto"/>
        <w:ind w:right="-3"/>
        <w:jc w:val="center"/>
        <w:rPr>
          <w:rFonts w:asciiTheme="minorHAnsi" w:hAnsiTheme="minorHAnsi" w:cstheme="minorHAnsi"/>
        </w:rPr>
      </w:pPr>
      <w:r w:rsidRPr="00260C07">
        <w:rPr>
          <w:rFonts w:asciiTheme="minorHAnsi" w:hAnsiTheme="minorHAnsi" w:cstheme="minorHAnsi"/>
        </w:rPr>
        <w:t>El</w:t>
      </w:r>
      <w:r w:rsidRPr="00260C07">
        <w:rPr>
          <w:rFonts w:asciiTheme="minorHAnsi" w:hAnsiTheme="minorHAnsi" w:cstheme="minorHAnsi"/>
          <w:spacing w:val="-5"/>
        </w:rPr>
        <w:t xml:space="preserve"> </w:t>
      </w:r>
      <w:r w:rsidRPr="00260C07">
        <w:rPr>
          <w:rFonts w:asciiTheme="minorHAnsi" w:hAnsiTheme="minorHAnsi" w:cstheme="minorHAnsi"/>
          <w:b/>
        </w:rPr>
        <w:t>CONTRATISTA</w:t>
      </w:r>
      <w:r w:rsidRPr="00260C07">
        <w:rPr>
          <w:rFonts w:asciiTheme="minorHAnsi" w:hAnsiTheme="minorHAnsi" w:cstheme="minorHAnsi"/>
          <w:b/>
          <w:spacing w:val="-3"/>
        </w:rPr>
        <w:t xml:space="preserve"> </w:t>
      </w:r>
      <w:r w:rsidRPr="00260C07">
        <w:rPr>
          <w:rFonts w:asciiTheme="minorHAnsi" w:hAnsiTheme="minorHAnsi" w:cstheme="minorHAnsi"/>
        </w:rPr>
        <w:t>no</w:t>
      </w:r>
      <w:r w:rsidRPr="00260C07">
        <w:rPr>
          <w:rFonts w:asciiTheme="minorHAnsi" w:hAnsiTheme="minorHAnsi" w:cstheme="minorHAnsi"/>
          <w:spacing w:val="-4"/>
        </w:rPr>
        <w:t xml:space="preserve"> </w:t>
      </w:r>
      <w:r w:rsidRPr="00260C07">
        <w:rPr>
          <w:rFonts w:asciiTheme="minorHAnsi" w:hAnsiTheme="minorHAnsi" w:cstheme="minorHAnsi"/>
          <w:spacing w:val="-2"/>
        </w:rPr>
        <w:t>podrá:</w:t>
      </w:r>
    </w:p>
    <w:p w14:paraId="5DD68A02" w14:textId="77777777" w:rsidR="00983757" w:rsidRPr="00260C07" w:rsidRDefault="00983757" w:rsidP="00B45BFB">
      <w:pPr>
        <w:pStyle w:val="Textoindependiente"/>
        <w:spacing w:line="276" w:lineRule="auto"/>
        <w:ind w:right="-3"/>
        <w:rPr>
          <w:rFonts w:asciiTheme="minorHAnsi" w:hAnsiTheme="minorHAnsi" w:cstheme="minorHAnsi"/>
        </w:rPr>
      </w:pPr>
    </w:p>
    <w:p w14:paraId="0A79486C" w14:textId="77777777" w:rsidR="00983757" w:rsidRPr="00260C07" w:rsidRDefault="00000000" w:rsidP="00B45BFB">
      <w:pPr>
        <w:pStyle w:val="Prrafodelista"/>
        <w:numPr>
          <w:ilvl w:val="0"/>
          <w:numId w:val="6"/>
        </w:numPr>
        <w:tabs>
          <w:tab w:val="left" w:pos="821"/>
        </w:tabs>
        <w:spacing w:before="1" w:line="276" w:lineRule="auto"/>
        <w:ind w:left="821" w:right="-3"/>
        <w:jc w:val="both"/>
        <w:rPr>
          <w:rFonts w:asciiTheme="minorHAnsi" w:hAnsiTheme="minorHAnsi" w:cstheme="minorHAnsi"/>
        </w:rPr>
      </w:pPr>
      <w:r w:rsidRPr="00260C07">
        <w:rPr>
          <w:rFonts w:asciiTheme="minorHAnsi" w:hAnsiTheme="minorHAnsi" w:cstheme="minorHAnsi"/>
        </w:rPr>
        <w:t xml:space="preserve">Ceder total o parcialmente el CONTRATO a persona alguna sin previa autorización expresa y escrita del </w:t>
      </w:r>
      <w:r w:rsidRPr="00260C07">
        <w:rPr>
          <w:rFonts w:asciiTheme="minorHAnsi" w:hAnsiTheme="minorHAnsi" w:cstheme="minorHAnsi"/>
          <w:b/>
        </w:rPr>
        <w:t>CONTRATANTE</w:t>
      </w:r>
      <w:r w:rsidRPr="00260C07">
        <w:rPr>
          <w:rFonts w:asciiTheme="minorHAnsi" w:hAnsiTheme="minorHAnsi" w:cstheme="minorHAnsi"/>
        </w:rPr>
        <w:t>.</w:t>
      </w:r>
    </w:p>
    <w:p w14:paraId="69DC0011" w14:textId="77777777" w:rsidR="00983757" w:rsidRPr="00260C07" w:rsidRDefault="00000000" w:rsidP="00B45BFB">
      <w:pPr>
        <w:pStyle w:val="Prrafodelista"/>
        <w:numPr>
          <w:ilvl w:val="0"/>
          <w:numId w:val="6"/>
        </w:numPr>
        <w:tabs>
          <w:tab w:val="left" w:pos="821"/>
        </w:tabs>
        <w:spacing w:line="276" w:lineRule="auto"/>
        <w:ind w:left="821" w:right="-3"/>
        <w:jc w:val="both"/>
        <w:rPr>
          <w:rFonts w:asciiTheme="minorHAnsi" w:hAnsiTheme="minorHAnsi" w:cstheme="minorHAnsi"/>
        </w:rPr>
      </w:pPr>
      <w:r w:rsidRPr="00260C07">
        <w:rPr>
          <w:rFonts w:asciiTheme="minorHAnsi" w:hAnsiTheme="minorHAnsi" w:cstheme="minorHAnsi"/>
        </w:rPr>
        <w:t xml:space="preserve">En caso de que surja dicha cesión, el cesionario deberá contener iguales o mejores condiciones de las que fue objeto de evaluación el </w:t>
      </w:r>
      <w:r w:rsidRPr="00260C07">
        <w:rPr>
          <w:rFonts w:asciiTheme="minorHAnsi" w:hAnsiTheme="minorHAnsi" w:cstheme="minorHAnsi"/>
          <w:b/>
        </w:rPr>
        <w:t xml:space="preserve">CONTRATISTA </w:t>
      </w:r>
      <w:r w:rsidRPr="00260C07">
        <w:rPr>
          <w:rFonts w:asciiTheme="minorHAnsi" w:hAnsiTheme="minorHAnsi" w:cstheme="minorHAnsi"/>
        </w:rPr>
        <w:t>Inicial (cedente).</w:t>
      </w:r>
    </w:p>
    <w:p w14:paraId="37FB8C27" w14:textId="77777777" w:rsidR="00983757" w:rsidRPr="00260C07" w:rsidRDefault="00000000" w:rsidP="00B45BFB">
      <w:pPr>
        <w:pStyle w:val="Prrafodelista"/>
        <w:numPr>
          <w:ilvl w:val="0"/>
          <w:numId w:val="6"/>
        </w:numPr>
        <w:tabs>
          <w:tab w:val="left" w:pos="821"/>
        </w:tabs>
        <w:spacing w:before="1" w:line="276" w:lineRule="auto"/>
        <w:ind w:left="821" w:right="-3"/>
        <w:jc w:val="both"/>
        <w:rPr>
          <w:rFonts w:asciiTheme="minorHAnsi" w:hAnsiTheme="minorHAnsi" w:cstheme="minorHAnsi"/>
        </w:rPr>
      </w:pPr>
      <w:r w:rsidRPr="00260C07">
        <w:rPr>
          <w:rFonts w:asciiTheme="minorHAnsi" w:hAnsiTheme="minorHAnsi" w:cstheme="minorHAnsi"/>
        </w:rPr>
        <w:t xml:space="preserve">Salvo en lo que respecta a las facturas, ceder sin la previa y expresa autorización de </w:t>
      </w:r>
      <w:r w:rsidRPr="00260C07">
        <w:rPr>
          <w:rFonts w:asciiTheme="minorHAnsi" w:hAnsiTheme="minorHAnsi" w:cstheme="minorHAnsi"/>
          <w:b/>
        </w:rPr>
        <w:t>CONTRATANTE</w:t>
      </w:r>
      <w:r w:rsidRPr="00260C07">
        <w:rPr>
          <w:rFonts w:asciiTheme="minorHAnsi" w:hAnsiTheme="minorHAnsi" w:cstheme="minorHAnsi"/>
        </w:rPr>
        <w:t xml:space="preserve">, los derechos económicos derivados de este CONTRATO. La cesión no afectará, limitará ni eliminará los derechos y facultades de </w:t>
      </w:r>
      <w:r w:rsidRPr="00260C07">
        <w:rPr>
          <w:rFonts w:asciiTheme="minorHAnsi" w:hAnsiTheme="minorHAnsi" w:cstheme="minorHAnsi"/>
          <w:b/>
        </w:rPr>
        <w:t xml:space="preserve">CONTRATANTE </w:t>
      </w:r>
      <w:r w:rsidRPr="00260C07">
        <w:rPr>
          <w:rFonts w:asciiTheme="minorHAnsi" w:hAnsiTheme="minorHAnsi" w:cstheme="minorHAnsi"/>
        </w:rPr>
        <w:t xml:space="preserve">conforme al </w:t>
      </w:r>
      <w:r w:rsidRPr="00260C07">
        <w:rPr>
          <w:rFonts w:asciiTheme="minorHAnsi" w:hAnsiTheme="minorHAnsi" w:cstheme="minorHAnsi"/>
          <w:spacing w:val="-2"/>
        </w:rPr>
        <w:t>CONTRATO.</w:t>
      </w:r>
    </w:p>
    <w:p w14:paraId="483C974C" w14:textId="77777777" w:rsidR="00983757" w:rsidRPr="00260C07" w:rsidRDefault="00000000" w:rsidP="00B45BFB">
      <w:pPr>
        <w:pStyle w:val="Textoindependiente"/>
        <w:spacing w:before="267" w:line="276" w:lineRule="auto"/>
        <w:ind w:left="282" w:right="-3"/>
        <w:jc w:val="both"/>
        <w:rPr>
          <w:rFonts w:asciiTheme="minorHAnsi" w:hAnsiTheme="minorHAnsi" w:cstheme="minorHAnsi"/>
        </w:rPr>
      </w:pPr>
      <w:r w:rsidRPr="00260C07">
        <w:rPr>
          <w:rFonts w:asciiTheme="minorHAnsi" w:hAnsiTheme="minorHAnsi" w:cstheme="minorHAnsi"/>
        </w:rPr>
        <w:t>Para</w:t>
      </w:r>
      <w:r w:rsidRPr="00260C07">
        <w:rPr>
          <w:rFonts w:asciiTheme="minorHAnsi" w:hAnsiTheme="minorHAnsi" w:cstheme="minorHAnsi"/>
          <w:spacing w:val="-5"/>
        </w:rPr>
        <w:t xml:space="preserve"> </w:t>
      </w:r>
      <w:r w:rsidRPr="00260C07">
        <w:rPr>
          <w:rFonts w:asciiTheme="minorHAnsi" w:hAnsiTheme="minorHAnsi" w:cstheme="minorHAnsi"/>
        </w:rPr>
        <w:t>llevar</w:t>
      </w:r>
      <w:r w:rsidRPr="00260C07">
        <w:rPr>
          <w:rFonts w:asciiTheme="minorHAnsi" w:hAnsiTheme="minorHAnsi" w:cstheme="minorHAnsi"/>
          <w:spacing w:val="-5"/>
        </w:rPr>
        <w:t xml:space="preserve"> </w:t>
      </w:r>
      <w:r w:rsidRPr="00260C07">
        <w:rPr>
          <w:rFonts w:asciiTheme="minorHAnsi" w:hAnsiTheme="minorHAnsi" w:cstheme="minorHAnsi"/>
        </w:rPr>
        <w:t>a</w:t>
      </w:r>
      <w:r w:rsidRPr="00260C07">
        <w:rPr>
          <w:rFonts w:asciiTheme="minorHAnsi" w:hAnsiTheme="minorHAnsi" w:cstheme="minorHAnsi"/>
          <w:spacing w:val="-3"/>
        </w:rPr>
        <w:t xml:space="preserve"> </w:t>
      </w:r>
      <w:r w:rsidRPr="00260C07">
        <w:rPr>
          <w:rFonts w:asciiTheme="minorHAnsi" w:hAnsiTheme="minorHAnsi" w:cstheme="minorHAnsi"/>
        </w:rPr>
        <w:t>cabo</w:t>
      </w:r>
      <w:r w:rsidRPr="00260C07">
        <w:rPr>
          <w:rFonts w:asciiTheme="minorHAnsi" w:hAnsiTheme="minorHAnsi" w:cstheme="minorHAnsi"/>
          <w:spacing w:val="-1"/>
        </w:rPr>
        <w:t xml:space="preserve"> </w:t>
      </w:r>
      <w:r w:rsidRPr="00260C07">
        <w:rPr>
          <w:rFonts w:asciiTheme="minorHAnsi" w:hAnsiTheme="minorHAnsi" w:cstheme="minorHAnsi"/>
        </w:rPr>
        <w:t>la</w:t>
      </w:r>
      <w:r w:rsidRPr="00260C07">
        <w:rPr>
          <w:rFonts w:asciiTheme="minorHAnsi" w:hAnsiTheme="minorHAnsi" w:cstheme="minorHAnsi"/>
          <w:spacing w:val="-3"/>
        </w:rPr>
        <w:t xml:space="preserve"> </w:t>
      </w:r>
      <w:r w:rsidRPr="00260C07">
        <w:rPr>
          <w:rFonts w:asciiTheme="minorHAnsi" w:hAnsiTheme="minorHAnsi" w:cstheme="minorHAnsi"/>
        </w:rPr>
        <w:t>cesión</w:t>
      </w:r>
      <w:r w:rsidRPr="00260C07">
        <w:rPr>
          <w:rFonts w:asciiTheme="minorHAnsi" w:hAnsiTheme="minorHAnsi" w:cstheme="minorHAnsi"/>
          <w:spacing w:val="-5"/>
        </w:rPr>
        <w:t xml:space="preserve"> </w:t>
      </w:r>
      <w:r w:rsidRPr="00260C07">
        <w:rPr>
          <w:rFonts w:asciiTheme="minorHAnsi" w:hAnsiTheme="minorHAnsi" w:cstheme="minorHAnsi"/>
        </w:rPr>
        <w:t>de</w:t>
      </w:r>
      <w:r w:rsidRPr="00260C07">
        <w:rPr>
          <w:rFonts w:asciiTheme="minorHAnsi" w:hAnsiTheme="minorHAnsi" w:cstheme="minorHAnsi"/>
          <w:spacing w:val="-2"/>
        </w:rPr>
        <w:t xml:space="preserve"> </w:t>
      </w:r>
      <w:r w:rsidRPr="00260C07">
        <w:rPr>
          <w:rFonts w:asciiTheme="minorHAnsi" w:hAnsiTheme="minorHAnsi" w:cstheme="minorHAnsi"/>
        </w:rPr>
        <w:t>CONTRATO,</w:t>
      </w:r>
      <w:r w:rsidRPr="00260C07">
        <w:rPr>
          <w:rFonts w:asciiTheme="minorHAnsi" w:hAnsiTheme="minorHAnsi" w:cstheme="minorHAnsi"/>
          <w:spacing w:val="-3"/>
        </w:rPr>
        <w:t xml:space="preserve"> </w:t>
      </w:r>
      <w:r w:rsidRPr="00260C07">
        <w:rPr>
          <w:rFonts w:asciiTheme="minorHAnsi" w:hAnsiTheme="minorHAnsi" w:cstheme="minorHAnsi"/>
        </w:rPr>
        <w:t>se</w:t>
      </w:r>
      <w:r w:rsidRPr="00260C07">
        <w:rPr>
          <w:rFonts w:asciiTheme="minorHAnsi" w:hAnsiTheme="minorHAnsi" w:cstheme="minorHAnsi"/>
          <w:spacing w:val="-2"/>
        </w:rPr>
        <w:t xml:space="preserve"> </w:t>
      </w:r>
      <w:r w:rsidRPr="00260C07">
        <w:rPr>
          <w:rFonts w:asciiTheme="minorHAnsi" w:hAnsiTheme="minorHAnsi" w:cstheme="minorHAnsi"/>
        </w:rPr>
        <w:t>surtirá</w:t>
      </w:r>
      <w:r w:rsidRPr="00260C07">
        <w:rPr>
          <w:rFonts w:asciiTheme="minorHAnsi" w:hAnsiTheme="minorHAnsi" w:cstheme="minorHAnsi"/>
          <w:spacing w:val="-6"/>
        </w:rPr>
        <w:t xml:space="preserve"> </w:t>
      </w:r>
      <w:r w:rsidRPr="00260C07">
        <w:rPr>
          <w:rFonts w:asciiTheme="minorHAnsi" w:hAnsiTheme="minorHAnsi" w:cstheme="minorHAnsi"/>
        </w:rPr>
        <w:t>el</w:t>
      </w:r>
      <w:r w:rsidRPr="00260C07">
        <w:rPr>
          <w:rFonts w:asciiTheme="minorHAnsi" w:hAnsiTheme="minorHAnsi" w:cstheme="minorHAnsi"/>
          <w:spacing w:val="-5"/>
        </w:rPr>
        <w:t xml:space="preserve"> </w:t>
      </w:r>
      <w:r w:rsidRPr="00260C07">
        <w:rPr>
          <w:rFonts w:asciiTheme="minorHAnsi" w:hAnsiTheme="minorHAnsi" w:cstheme="minorHAnsi"/>
        </w:rPr>
        <w:t>siguiente</w:t>
      </w:r>
      <w:r w:rsidRPr="00260C07">
        <w:rPr>
          <w:rFonts w:asciiTheme="minorHAnsi" w:hAnsiTheme="minorHAnsi" w:cstheme="minorHAnsi"/>
          <w:spacing w:val="-2"/>
        </w:rPr>
        <w:t xml:space="preserve"> procedimiento:</w:t>
      </w:r>
    </w:p>
    <w:p w14:paraId="5785245C" w14:textId="77777777" w:rsidR="00983757" w:rsidRPr="00260C07" w:rsidRDefault="00000000" w:rsidP="00B45BFB">
      <w:pPr>
        <w:pStyle w:val="Prrafodelista"/>
        <w:numPr>
          <w:ilvl w:val="1"/>
          <w:numId w:val="6"/>
        </w:numPr>
        <w:tabs>
          <w:tab w:val="left" w:pos="846"/>
          <w:tab w:val="left" w:pos="848"/>
        </w:tabs>
        <w:spacing w:before="121" w:line="276" w:lineRule="auto"/>
        <w:ind w:right="-3"/>
        <w:jc w:val="both"/>
        <w:rPr>
          <w:rFonts w:asciiTheme="minorHAnsi" w:hAnsiTheme="minorHAnsi" w:cstheme="minorHAnsi"/>
        </w:rPr>
      </w:pPr>
      <w:r w:rsidRPr="00260C07">
        <w:rPr>
          <w:rFonts w:asciiTheme="minorHAnsi" w:hAnsiTheme="minorHAnsi" w:cstheme="minorHAnsi"/>
        </w:rPr>
        <w:t>El</w:t>
      </w:r>
      <w:r w:rsidRPr="00260C07">
        <w:rPr>
          <w:rFonts w:asciiTheme="minorHAnsi" w:hAnsiTheme="minorHAnsi" w:cstheme="minorHAnsi"/>
          <w:spacing w:val="-13"/>
        </w:rPr>
        <w:t xml:space="preserve"> </w:t>
      </w:r>
      <w:r w:rsidRPr="00260C07">
        <w:rPr>
          <w:rFonts w:asciiTheme="minorHAnsi" w:hAnsiTheme="minorHAnsi" w:cstheme="minorHAnsi"/>
          <w:b/>
        </w:rPr>
        <w:t>CONTRATISTA</w:t>
      </w:r>
      <w:r w:rsidRPr="00260C07">
        <w:rPr>
          <w:rFonts w:asciiTheme="minorHAnsi" w:hAnsiTheme="minorHAnsi" w:cstheme="minorHAnsi"/>
          <w:b/>
          <w:spacing w:val="-12"/>
        </w:rPr>
        <w:t xml:space="preserve"> </w:t>
      </w:r>
      <w:r w:rsidRPr="00260C07">
        <w:rPr>
          <w:rFonts w:asciiTheme="minorHAnsi" w:hAnsiTheme="minorHAnsi" w:cstheme="minorHAnsi"/>
        </w:rPr>
        <w:t>podrá</w:t>
      </w:r>
      <w:r w:rsidRPr="00260C07">
        <w:rPr>
          <w:rFonts w:asciiTheme="minorHAnsi" w:hAnsiTheme="minorHAnsi" w:cstheme="minorHAnsi"/>
          <w:spacing w:val="-13"/>
        </w:rPr>
        <w:t xml:space="preserve"> </w:t>
      </w:r>
      <w:r w:rsidRPr="00260C07">
        <w:rPr>
          <w:rFonts w:asciiTheme="minorHAnsi" w:hAnsiTheme="minorHAnsi" w:cstheme="minorHAnsi"/>
        </w:rPr>
        <w:t>por</w:t>
      </w:r>
      <w:r w:rsidRPr="00260C07">
        <w:rPr>
          <w:rFonts w:asciiTheme="minorHAnsi" w:hAnsiTheme="minorHAnsi" w:cstheme="minorHAnsi"/>
          <w:spacing w:val="-12"/>
        </w:rPr>
        <w:t xml:space="preserve"> </w:t>
      </w:r>
      <w:r w:rsidRPr="00260C07">
        <w:rPr>
          <w:rFonts w:asciiTheme="minorHAnsi" w:hAnsiTheme="minorHAnsi" w:cstheme="minorHAnsi"/>
        </w:rPr>
        <w:t>razones</w:t>
      </w:r>
      <w:r w:rsidRPr="00260C07">
        <w:rPr>
          <w:rFonts w:asciiTheme="minorHAnsi" w:hAnsiTheme="minorHAnsi" w:cstheme="minorHAnsi"/>
          <w:spacing w:val="-13"/>
        </w:rPr>
        <w:t xml:space="preserve"> </w:t>
      </w:r>
      <w:r w:rsidRPr="00260C07">
        <w:rPr>
          <w:rFonts w:asciiTheme="minorHAnsi" w:hAnsiTheme="minorHAnsi" w:cstheme="minorHAnsi"/>
        </w:rPr>
        <w:t>técnicas,</w:t>
      </w:r>
      <w:r w:rsidRPr="00260C07">
        <w:rPr>
          <w:rFonts w:asciiTheme="minorHAnsi" w:hAnsiTheme="minorHAnsi" w:cstheme="minorHAnsi"/>
          <w:spacing w:val="-12"/>
        </w:rPr>
        <w:t xml:space="preserve"> </w:t>
      </w:r>
      <w:r w:rsidRPr="00260C07">
        <w:rPr>
          <w:rFonts w:asciiTheme="minorHAnsi" w:hAnsiTheme="minorHAnsi" w:cstheme="minorHAnsi"/>
        </w:rPr>
        <w:t>jurídicas</w:t>
      </w:r>
      <w:r w:rsidRPr="00260C07">
        <w:rPr>
          <w:rFonts w:asciiTheme="minorHAnsi" w:hAnsiTheme="minorHAnsi" w:cstheme="minorHAnsi"/>
          <w:spacing w:val="-13"/>
        </w:rPr>
        <w:t xml:space="preserve"> </w:t>
      </w:r>
      <w:r w:rsidRPr="00260C07">
        <w:rPr>
          <w:rFonts w:asciiTheme="minorHAnsi" w:hAnsiTheme="minorHAnsi" w:cstheme="minorHAnsi"/>
        </w:rPr>
        <w:t>o</w:t>
      </w:r>
      <w:r w:rsidRPr="00260C07">
        <w:rPr>
          <w:rFonts w:asciiTheme="minorHAnsi" w:hAnsiTheme="minorHAnsi" w:cstheme="minorHAnsi"/>
          <w:spacing w:val="-12"/>
        </w:rPr>
        <w:t xml:space="preserve"> </w:t>
      </w:r>
      <w:r w:rsidRPr="00260C07">
        <w:rPr>
          <w:rFonts w:asciiTheme="minorHAnsi" w:hAnsiTheme="minorHAnsi" w:cstheme="minorHAnsi"/>
        </w:rPr>
        <w:t>financieras</w:t>
      </w:r>
      <w:r w:rsidRPr="00260C07">
        <w:rPr>
          <w:rFonts w:asciiTheme="minorHAnsi" w:hAnsiTheme="minorHAnsi" w:cstheme="minorHAnsi"/>
          <w:spacing w:val="-12"/>
        </w:rPr>
        <w:t xml:space="preserve"> </w:t>
      </w:r>
      <w:r w:rsidRPr="00260C07">
        <w:rPr>
          <w:rFonts w:asciiTheme="minorHAnsi" w:hAnsiTheme="minorHAnsi" w:cstheme="minorHAnsi"/>
        </w:rPr>
        <w:t>debidamente</w:t>
      </w:r>
      <w:r w:rsidRPr="00260C07">
        <w:rPr>
          <w:rFonts w:asciiTheme="minorHAnsi" w:hAnsiTheme="minorHAnsi" w:cstheme="minorHAnsi"/>
          <w:spacing w:val="-13"/>
        </w:rPr>
        <w:t xml:space="preserve"> </w:t>
      </w:r>
      <w:r w:rsidRPr="00260C07">
        <w:rPr>
          <w:rFonts w:asciiTheme="minorHAnsi" w:hAnsiTheme="minorHAnsi" w:cstheme="minorHAnsi"/>
        </w:rPr>
        <w:t xml:space="preserve">sustentadas manifestar su voluntad de ceder el contrato para lo cual, deberá enviar al </w:t>
      </w:r>
      <w:r w:rsidRPr="00260C07">
        <w:rPr>
          <w:rFonts w:asciiTheme="minorHAnsi" w:hAnsiTheme="minorHAnsi" w:cstheme="minorHAnsi"/>
          <w:b/>
        </w:rPr>
        <w:t xml:space="preserve">CONTRATANTE </w:t>
      </w:r>
      <w:r w:rsidRPr="00260C07">
        <w:rPr>
          <w:rFonts w:asciiTheme="minorHAnsi" w:hAnsiTheme="minorHAnsi" w:cstheme="minorHAnsi"/>
        </w:rPr>
        <w:lastRenderedPageBreak/>
        <w:t>comunicación en la cual exprese los motivos que sustentan su solicitud.</w:t>
      </w:r>
    </w:p>
    <w:p w14:paraId="29D0D0E3" w14:textId="77777777" w:rsidR="00983757" w:rsidRPr="00260C07" w:rsidRDefault="00000000" w:rsidP="00B45BFB">
      <w:pPr>
        <w:pStyle w:val="Prrafodelista"/>
        <w:numPr>
          <w:ilvl w:val="1"/>
          <w:numId w:val="6"/>
        </w:numPr>
        <w:tabs>
          <w:tab w:val="left" w:pos="845"/>
          <w:tab w:val="left" w:pos="848"/>
        </w:tabs>
        <w:spacing w:before="120" w:line="276" w:lineRule="auto"/>
        <w:ind w:right="-3" w:hanging="581"/>
        <w:jc w:val="both"/>
        <w:rPr>
          <w:rFonts w:asciiTheme="minorHAnsi" w:hAnsiTheme="minorHAnsi" w:cstheme="minorHAnsi"/>
        </w:rPr>
      </w:pPr>
      <w:r w:rsidRPr="00260C07">
        <w:rPr>
          <w:rFonts w:asciiTheme="minorHAnsi" w:hAnsiTheme="minorHAnsi" w:cstheme="minorHAnsi"/>
          <w:b/>
        </w:rPr>
        <w:t>EL</w:t>
      </w:r>
      <w:r w:rsidRPr="00260C07">
        <w:rPr>
          <w:rFonts w:asciiTheme="minorHAnsi" w:hAnsiTheme="minorHAnsi" w:cstheme="minorHAnsi"/>
          <w:b/>
          <w:spacing w:val="-7"/>
        </w:rPr>
        <w:t xml:space="preserve"> </w:t>
      </w:r>
      <w:r w:rsidRPr="00260C07">
        <w:rPr>
          <w:rFonts w:asciiTheme="minorHAnsi" w:hAnsiTheme="minorHAnsi" w:cstheme="minorHAnsi"/>
          <w:b/>
        </w:rPr>
        <w:t>CONTRATANTE.</w:t>
      </w:r>
      <w:r w:rsidRPr="00260C07">
        <w:rPr>
          <w:rFonts w:asciiTheme="minorHAnsi" w:hAnsiTheme="minorHAnsi" w:cstheme="minorHAnsi"/>
          <w:b/>
          <w:spacing w:val="-5"/>
        </w:rPr>
        <w:t xml:space="preserve"> </w:t>
      </w:r>
      <w:r w:rsidRPr="00260C07">
        <w:rPr>
          <w:rFonts w:asciiTheme="minorHAnsi" w:hAnsiTheme="minorHAnsi" w:cstheme="minorHAnsi"/>
        </w:rPr>
        <w:t>dará</w:t>
      </w:r>
      <w:r w:rsidRPr="00260C07">
        <w:rPr>
          <w:rFonts w:asciiTheme="minorHAnsi" w:hAnsiTheme="minorHAnsi" w:cstheme="minorHAnsi"/>
          <w:spacing w:val="-8"/>
        </w:rPr>
        <w:t xml:space="preserve"> </w:t>
      </w:r>
      <w:r w:rsidRPr="00260C07">
        <w:rPr>
          <w:rFonts w:asciiTheme="minorHAnsi" w:hAnsiTheme="minorHAnsi" w:cstheme="minorHAnsi"/>
        </w:rPr>
        <w:t>traslado</w:t>
      </w:r>
      <w:r w:rsidRPr="00260C07">
        <w:rPr>
          <w:rFonts w:asciiTheme="minorHAnsi" w:hAnsiTheme="minorHAnsi" w:cstheme="minorHAnsi"/>
          <w:spacing w:val="-6"/>
        </w:rPr>
        <w:t xml:space="preserve"> </w:t>
      </w:r>
      <w:r w:rsidRPr="00260C07">
        <w:rPr>
          <w:rFonts w:asciiTheme="minorHAnsi" w:hAnsiTheme="minorHAnsi" w:cstheme="minorHAnsi"/>
        </w:rPr>
        <w:t>de</w:t>
      </w:r>
      <w:r w:rsidRPr="00260C07">
        <w:rPr>
          <w:rFonts w:asciiTheme="minorHAnsi" w:hAnsiTheme="minorHAnsi" w:cstheme="minorHAnsi"/>
          <w:spacing w:val="-7"/>
        </w:rPr>
        <w:t xml:space="preserve"> </w:t>
      </w:r>
      <w:r w:rsidRPr="00260C07">
        <w:rPr>
          <w:rFonts w:asciiTheme="minorHAnsi" w:hAnsiTheme="minorHAnsi" w:cstheme="minorHAnsi"/>
        </w:rPr>
        <w:t>la</w:t>
      </w:r>
      <w:r w:rsidRPr="00260C07">
        <w:rPr>
          <w:rFonts w:asciiTheme="minorHAnsi" w:hAnsiTheme="minorHAnsi" w:cstheme="minorHAnsi"/>
          <w:spacing w:val="-8"/>
        </w:rPr>
        <w:t xml:space="preserve"> </w:t>
      </w:r>
      <w:r w:rsidRPr="00260C07">
        <w:rPr>
          <w:rFonts w:asciiTheme="minorHAnsi" w:hAnsiTheme="minorHAnsi" w:cstheme="minorHAnsi"/>
        </w:rPr>
        <w:t>comunicación</w:t>
      </w:r>
      <w:r w:rsidRPr="00260C07">
        <w:rPr>
          <w:rFonts w:asciiTheme="minorHAnsi" w:hAnsiTheme="minorHAnsi" w:cstheme="minorHAnsi"/>
          <w:spacing w:val="-8"/>
        </w:rPr>
        <w:t xml:space="preserve"> </w:t>
      </w:r>
      <w:r w:rsidRPr="00260C07">
        <w:rPr>
          <w:rFonts w:asciiTheme="minorHAnsi" w:hAnsiTheme="minorHAnsi" w:cstheme="minorHAnsi"/>
        </w:rPr>
        <w:t>recibida</w:t>
      </w:r>
      <w:r w:rsidRPr="00260C07">
        <w:rPr>
          <w:rFonts w:asciiTheme="minorHAnsi" w:hAnsiTheme="minorHAnsi" w:cstheme="minorHAnsi"/>
          <w:spacing w:val="-8"/>
        </w:rPr>
        <w:t xml:space="preserve"> </w:t>
      </w:r>
      <w:r w:rsidRPr="00260C07">
        <w:rPr>
          <w:rFonts w:asciiTheme="minorHAnsi" w:hAnsiTheme="minorHAnsi" w:cstheme="minorHAnsi"/>
        </w:rPr>
        <w:t>al</w:t>
      </w:r>
      <w:r w:rsidRPr="00260C07">
        <w:rPr>
          <w:rFonts w:asciiTheme="minorHAnsi" w:hAnsiTheme="minorHAnsi" w:cstheme="minorHAnsi"/>
          <w:spacing w:val="-8"/>
        </w:rPr>
        <w:t xml:space="preserve"> </w:t>
      </w:r>
      <w:r w:rsidRPr="00260C07">
        <w:rPr>
          <w:rFonts w:asciiTheme="minorHAnsi" w:hAnsiTheme="minorHAnsi" w:cstheme="minorHAnsi"/>
        </w:rPr>
        <w:t>Fideicomitente,</w:t>
      </w:r>
      <w:r w:rsidRPr="00260C07">
        <w:rPr>
          <w:rFonts w:asciiTheme="minorHAnsi" w:hAnsiTheme="minorHAnsi" w:cstheme="minorHAnsi"/>
          <w:spacing w:val="-7"/>
        </w:rPr>
        <w:t xml:space="preserve"> </w:t>
      </w:r>
      <w:r w:rsidRPr="00260C07">
        <w:rPr>
          <w:rFonts w:asciiTheme="minorHAnsi" w:hAnsiTheme="minorHAnsi" w:cstheme="minorHAnsi"/>
        </w:rPr>
        <w:t>al</w:t>
      </w:r>
      <w:r w:rsidRPr="00260C07">
        <w:rPr>
          <w:rFonts w:asciiTheme="minorHAnsi" w:hAnsiTheme="minorHAnsi" w:cstheme="minorHAnsi"/>
          <w:spacing w:val="-8"/>
        </w:rPr>
        <w:t xml:space="preserve"> </w:t>
      </w:r>
      <w:r w:rsidRPr="00260C07">
        <w:rPr>
          <w:rFonts w:asciiTheme="minorHAnsi" w:hAnsiTheme="minorHAnsi" w:cstheme="minorHAnsi"/>
        </w:rPr>
        <w:t>Supervisor y/o interventor del contrato, y a la Entidad Nacional Competente.</w:t>
      </w:r>
    </w:p>
    <w:p w14:paraId="4AEA6AC8" w14:textId="77777777" w:rsidR="00983757" w:rsidRPr="00260C07" w:rsidRDefault="00000000" w:rsidP="00B45BFB">
      <w:pPr>
        <w:pStyle w:val="Prrafodelista"/>
        <w:numPr>
          <w:ilvl w:val="1"/>
          <w:numId w:val="6"/>
        </w:numPr>
        <w:tabs>
          <w:tab w:val="left" w:pos="845"/>
          <w:tab w:val="left" w:pos="848"/>
        </w:tabs>
        <w:spacing w:before="118" w:line="276" w:lineRule="auto"/>
        <w:ind w:right="-3" w:hanging="632"/>
        <w:jc w:val="both"/>
        <w:rPr>
          <w:rFonts w:asciiTheme="minorHAnsi" w:hAnsiTheme="minorHAnsi" w:cstheme="minorHAnsi"/>
        </w:rPr>
      </w:pPr>
      <w:r w:rsidRPr="00260C07">
        <w:rPr>
          <w:rFonts w:asciiTheme="minorHAnsi" w:hAnsiTheme="minorHAnsi" w:cstheme="minorHAnsi"/>
        </w:rPr>
        <w:t>Se</w:t>
      </w:r>
      <w:r w:rsidRPr="00260C07">
        <w:rPr>
          <w:rFonts w:asciiTheme="minorHAnsi" w:hAnsiTheme="minorHAnsi" w:cstheme="minorHAnsi"/>
          <w:spacing w:val="-10"/>
        </w:rPr>
        <w:t xml:space="preserve"> </w:t>
      </w:r>
      <w:r w:rsidRPr="00260C07">
        <w:rPr>
          <w:rFonts w:asciiTheme="minorHAnsi" w:hAnsiTheme="minorHAnsi" w:cstheme="minorHAnsi"/>
        </w:rPr>
        <w:t>deberá</w:t>
      </w:r>
      <w:r w:rsidRPr="00260C07">
        <w:rPr>
          <w:rFonts w:asciiTheme="minorHAnsi" w:hAnsiTheme="minorHAnsi" w:cstheme="minorHAnsi"/>
          <w:spacing w:val="-10"/>
        </w:rPr>
        <w:t xml:space="preserve"> </w:t>
      </w:r>
      <w:r w:rsidRPr="00260C07">
        <w:rPr>
          <w:rFonts w:asciiTheme="minorHAnsi" w:hAnsiTheme="minorHAnsi" w:cstheme="minorHAnsi"/>
        </w:rPr>
        <w:t>contar</w:t>
      </w:r>
      <w:r w:rsidRPr="00260C07">
        <w:rPr>
          <w:rFonts w:asciiTheme="minorHAnsi" w:hAnsiTheme="minorHAnsi" w:cstheme="minorHAnsi"/>
          <w:spacing w:val="-12"/>
        </w:rPr>
        <w:t xml:space="preserve"> </w:t>
      </w:r>
      <w:r w:rsidRPr="00260C07">
        <w:rPr>
          <w:rFonts w:asciiTheme="minorHAnsi" w:hAnsiTheme="minorHAnsi" w:cstheme="minorHAnsi"/>
        </w:rPr>
        <w:t>con</w:t>
      </w:r>
      <w:r w:rsidRPr="00260C07">
        <w:rPr>
          <w:rFonts w:asciiTheme="minorHAnsi" w:hAnsiTheme="minorHAnsi" w:cstheme="minorHAnsi"/>
          <w:spacing w:val="-12"/>
        </w:rPr>
        <w:t xml:space="preserve"> </w:t>
      </w:r>
      <w:r w:rsidRPr="00260C07">
        <w:rPr>
          <w:rFonts w:asciiTheme="minorHAnsi" w:hAnsiTheme="minorHAnsi" w:cstheme="minorHAnsi"/>
        </w:rPr>
        <w:t>el</w:t>
      </w:r>
      <w:r w:rsidRPr="00260C07">
        <w:rPr>
          <w:rFonts w:asciiTheme="minorHAnsi" w:hAnsiTheme="minorHAnsi" w:cstheme="minorHAnsi"/>
          <w:spacing w:val="-10"/>
        </w:rPr>
        <w:t xml:space="preserve"> </w:t>
      </w:r>
      <w:r w:rsidRPr="00260C07">
        <w:rPr>
          <w:rFonts w:asciiTheme="minorHAnsi" w:hAnsiTheme="minorHAnsi" w:cstheme="minorHAnsi"/>
        </w:rPr>
        <w:t>visto</w:t>
      </w:r>
      <w:r w:rsidRPr="00260C07">
        <w:rPr>
          <w:rFonts w:asciiTheme="minorHAnsi" w:hAnsiTheme="minorHAnsi" w:cstheme="minorHAnsi"/>
          <w:spacing w:val="-9"/>
        </w:rPr>
        <w:t xml:space="preserve"> </w:t>
      </w:r>
      <w:r w:rsidRPr="00260C07">
        <w:rPr>
          <w:rFonts w:asciiTheme="minorHAnsi" w:hAnsiTheme="minorHAnsi" w:cstheme="minorHAnsi"/>
        </w:rPr>
        <w:t>bueno</w:t>
      </w:r>
      <w:r w:rsidRPr="00260C07">
        <w:rPr>
          <w:rFonts w:asciiTheme="minorHAnsi" w:hAnsiTheme="minorHAnsi" w:cstheme="minorHAnsi"/>
          <w:spacing w:val="-9"/>
        </w:rPr>
        <w:t xml:space="preserve"> </w:t>
      </w:r>
      <w:r w:rsidRPr="00260C07">
        <w:rPr>
          <w:rFonts w:asciiTheme="minorHAnsi" w:hAnsiTheme="minorHAnsi" w:cstheme="minorHAnsi"/>
        </w:rPr>
        <w:t>del</w:t>
      </w:r>
      <w:r w:rsidRPr="00260C07">
        <w:rPr>
          <w:rFonts w:asciiTheme="minorHAnsi" w:hAnsiTheme="minorHAnsi" w:cstheme="minorHAnsi"/>
          <w:spacing w:val="-9"/>
        </w:rPr>
        <w:t xml:space="preserve"> </w:t>
      </w:r>
      <w:r w:rsidRPr="00260C07">
        <w:rPr>
          <w:rFonts w:asciiTheme="minorHAnsi" w:hAnsiTheme="minorHAnsi" w:cstheme="minorHAnsi"/>
          <w:b/>
        </w:rPr>
        <w:t>FIDEICOMITENTE</w:t>
      </w:r>
      <w:r w:rsidRPr="00260C07">
        <w:rPr>
          <w:rFonts w:asciiTheme="minorHAnsi" w:hAnsiTheme="minorHAnsi" w:cstheme="minorHAnsi"/>
        </w:rPr>
        <w:t>,</w:t>
      </w:r>
      <w:r w:rsidRPr="00260C07">
        <w:rPr>
          <w:rFonts w:asciiTheme="minorHAnsi" w:hAnsiTheme="minorHAnsi" w:cstheme="minorHAnsi"/>
          <w:spacing w:val="-12"/>
        </w:rPr>
        <w:t xml:space="preserve"> </w:t>
      </w:r>
      <w:r w:rsidRPr="00260C07">
        <w:rPr>
          <w:rFonts w:asciiTheme="minorHAnsi" w:hAnsiTheme="minorHAnsi" w:cstheme="minorHAnsi"/>
        </w:rPr>
        <w:t>el</w:t>
      </w:r>
      <w:r w:rsidRPr="00260C07">
        <w:rPr>
          <w:rFonts w:asciiTheme="minorHAnsi" w:hAnsiTheme="minorHAnsi" w:cstheme="minorHAnsi"/>
          <w:spacing w:val="-10"/>
        </w:rPr>
        <w:t xml:space="preserve"> </w:t>
      </w:r>
      <w:r w:rsidRPr="00260C07">
        <w:rPr>
          <w:rFonts w:asciiTheme="minorHAnsi" w:hAnsiTheme="minorHAnsi" w:cstheme="minorHAnsi"/>
          <w:b/>
        </w:rPr>
        <w:t>SUPERVISOR</w:t>
      </w:r>
      <w:r w:rsidRPr="00260C07">
        <w:rPr>
          <w:rFonts w:asciiTheme="minorHAnsi" w:hAnsiTheme="minorHAnsi" w:cstheme="minorHAnsi"/>
          <w:b/>
          <w:spacing w:val="-9"/>
        </w:rPr>
        <w:t xml:space="preserve"> </w:t>
      </w:r>
      <w:r w:rsidRPr="00260C07">
        <w:rPr>
          <w:rFonts w:asciiTheme="minorHAnsi" w:hAnsiTheme="minorHAnsi" w:cstheme="minorHAnsi"/>
        </w:rPr>
        <w:t>y/o</w:t>
      </w:r>
      <w:r w:rsidRPr="00260C07">
        <w:rPr>
          <w:rFonts w:asciiTheme="minorHAnsi" w:hAnsiTheme="minorHAnsi" w:cstheme="minorHAnsi"/>
          <w:spacing w:val="-9"/>
        </w:rPr>
        <w:t xml:space="preserve"> </w:t>
      </w:r>
      <w:r w:rsidRPr="00260C07">
        <w:rPr>
          <w:rFonts w:asciiTheme="minorHAnsi" w:hAnsiTheme="minorHAnsi" w:cstheme="minorHAnsi"/>
        </w:rPr>
        <w:t>Interventor</w:t>
      </w:r>
      <w:r w:rsidRPr="00260C07">
        <w:rPr>
          <w:rFonts w:asciiTheme="minorHAnsi" w:hAnsiTheme="minorHAnsi" w:cstheme="minorHAnsi"/>
          <w:spacing w:val="-10"/>
        </w:rPr>
        <w:t xml:space="preserve"> </w:t>
      </w:r>
      <w:r w:rsidRPr="00260C07">
        <w:rPr>
          <w:rFonts w:asciiTheme="minorHAnsi" w:hAnsiTheme="minorHAnsi" w:cstheme="minorHAnsi"/>
        </w:rPr>
        <w:t>del Contrato</w:t>
      </w:r>
      <w:r w:rsidRPr="00260C07">
        <w:rPr>
          <w:rFonts w:asciiTheme="minorHAnsi" w:hAnsiTheme="minorHAnsi" w:cstheme="minorHAnsi"/>
          <w:spacing w:val="-13"/>
        </w:rPr>
        <w:t xml:space="preserve"> </w:t>
      </w:r>
      <w:r w:rsidRPr="00260C07">
        <w:rPr>
          <w:rFonts w:asciiTheme="minorHAnsi" w:hAnsiTheme="minorHAnsi" w:cstheme="minorHAnsi"/>
        </w:rPr>
        <w:t>y</w:t>
      </w:r>
      <w:r w:rsidRPr="00260C07">
        <w:rPr>
          <w:rFonts w:asciiTheme="minorHAnsi" w:hAnsiTheme="minorHAnsi" w:cstheme="minorHAnsi"/>
          <w:spacing w:val="-12"/>
        </w:rPr>
        <w:t xml:space="preserve"> </w:t>
      </w:r>
      <w:r w:rsidRPr="00260C07">
        <w:rPr>
          <w:rFonts w:asciiTheme="minorHAnsi" w:hAnsiTheme="minorHAnsi" w:cstheme="minorHAnsi"/>
        </w:rPr>
        <w:t>la</w:t>
      </w:r>
      <w:r w:rsidRPr="00260C07">
        <w:rPr>
          <w:rFonts w:asciiTheme="minorHAnsi" w:hAnsiTheme="minorHAnsi" w:cstheme="minorHAnsi"/>
          <w:spacing w:val="-13"/>
        </w:rPr>
        <w:t xml:space="preserve"> </w:t>
      </w:r>
      <w:r w:rsidRPr="00260C07">
        <w:rPr>
          <w:rFonts w:asciiTheme="minorHAnsi" w:hAnsiTheme="minorHAnsi" w:cstheme="minorHAnsi"/>
        </w:rPr>
        <w:t>no</w:t>
      </w:r>
      <w:r w:rsidRPr="00260C07">
        <w:rPr>
          <w:rFonts w:asciiTheme="minorHAnsi" w:hAnsiTheme="minorHAnsi" w:cstheme="minorHAnsi"/>
          <w:spacing w:val="-12"/>
        </w:rPr>
        <w:t xml:space="preserve"> </w:t>
      </w:r>
      <w:r w:rsidRPr="00260C07">
        <w:rPr>
          <w:rFonts w:asciiTheme="minorHAnsi" w:hAnsiTheme="minorHAnsi" w:cstheme="minorHAnsi"/>
        </w:rPr>
        <w:t>objeción</w:t>
      </w:r>
      <w:r w:rsidRPr="00260C07">
        <w:rPr>
          <w:rFonts w:asciiTheme="minorHAnsi" w:hAnsiTheme="minorHAnsi" w:cstheme="minorHAnsi"/>
          <w:spacing w:val="-13"/>
        </w:rPr>
        <w:t xml:space="preserve"> </w:t>
      </w:r>
      <w:r w:rsidRPr="00260C07">
        <w:rPr>
          <w:rFonts w:asciiTheme="minorHAnsi" w:hAnsiTheme="minorHAnsi" w:cstheme="minorHAnsi"/>
        </w:rPr>
        <w:t>por</w:t>
      </w:r>
      <w:r w:rsidRPr="00260C07">
        <w:rPr>
          <w:rFonts w:asciiTheme="minorHAnsi" w:hAnsiTheme="minorHAnsi" w:cstheme="minorHAnsi"/>
          <w:spacing w:val="-12"/>
        </w:rPr>
        <w:t xml:space="preserve"> </w:t>
      </w:r>
      <w:r w:rsidRPr="00260C07">
        <w:rPr>
          <w:rFonts w:asciiTheme="minorHAnsi" w:hAnsiTheme="minorHAnsi" w:cstheme="minorHAnsi"/>
        </w:rPr>
        <w:t>parte</w:t>
      </w:r>
      <w:r w:rsidRPr="00260C07">
        <w:rPr>
          <w:rFonts w:asciiTheme="minorHAnsi" w:hAnsiTheme="minorHAnsi" w:cstheme="minorHAnsi"/>
          <w:spacing w:val="-13"/>
        </w:rPr>
        <w:t xml:space="preserve"> </w:t>
      </w:r>
      <w:r w:rsidRPr="00260C07">
        <w:rPr>
          <w:rFonts w:asciiTheme="minorHAnsi" w:hAnsiTheme="minorHAnsi" w:cstheme="minorHAnsi"/>
        </w:rPr>
        <w:t>de</w:t>
      </w:r>
      <w:r w:rsidRPr="00260C07">
        <w:rPr>
          <w:rFonts w:asciiTheme="minorHAnsi" w:hAnsiTheme="minorHAnsi" w:cstheme="minorHAnsi"/>
          <w:spacing w:val="-12"/>
        </w:rPr>
        <w:t xml:space="preserve"> </w:t>
      </w:r>
      <w:r w:rsidRPr="00260C07">
        <w:rPr>
          <w:rFonts w:asciiTheme="minorHAnsi" w:hAnsiTheme="minorHAnsi" w:cstheme="minorHAnsi"/>
        </w:rPr>
        <w:t>la</w:t>
      </w:r>
      <w:r w:rsidRPr="00260C07">
        <w:rPr>
          <w:rFonts w:asciiTheme="minorHAnsi" w:hAnsiTheme="minorHAnsi" w:cstheme="minorHAnsi"/>
          <w:spacing w:val="-12"/>
        </w:rPr>
        <w:t xml:space="preserve"> </w:t>
      </w:r>
      <w:r w:rsidRPr="00260C07">
        <w:rPr>
          <w:rFonts w:asciiTheme="minorHAnsi" w:hAnsiTheme="minorHAnsi" w:cstheme="minorHAnsi"/>
        </w:rPr>
        <w:t>Entidad</w:t>
      </w:r>
      <w:r w:rsidRPr="00260C07">
        <w:rPr>
          <w:rFonts w:asciiTheme="minorHAnsi" w:hAnsiTheme="minorHAnsi" w:cstheme="minorHAnsi"/>
          <w:spacing w:val="-13"/>
        </w:rPr>
        <w:t xml:space="preserve"> </w:t>
      </w:r>
      <w:r w:rsidRPr="00260C07">
        <w:rPr>
          <w:rFonts w:asciiTheme="minorHAnsi" w:hAnsiTheme="minorHAnsi" w:cstheme="minorHAnsi"/>
        </w:rPr>
        <w:t>Nacional</w:t>
      </w:r>
      <w:r w:rsidRPr="00260C07">
        <w:rPr>
          <w:rFonts w:asciiTheme="minorHAnsi" w:hAnsiTheme="minorHAnsi" w:cstheme="minorHAnsi"/>
          <w:spacing w:val="-12"/>
        </w:rPr>
        <w:t xml:space="preserve"> </w:t>
      </w:r>
      <w:r w:rsidRPr="00260C07">
        <w:rPr>
          <w:rFonts w:asciiTheme="minorHAnsi" w:hAnsiTheme="minorHAnsi" w:cstheme="minorHAnsi"/>
        </w:rPr>
        <w:t>Competente,</w:t>
      </w:r>
      <w:r w:rsidRPr="00260C07">
        <w:rPr>
          <w:rFonts w:asciiTheme="minorHAnsi" w:hAnsiTheme="minorHAnsi" w:cstheme="minorHAnsi"/>
          <w:spacing w:val="-13"/>
        </w:rPr>
        <w:t xml:space="preserve"> </w:t>
      </w:r>
      <w:r w:rsidRPr="00260C07">
        <w:rPr>
          <w:rFonts w:asciiTheme="minorHAnsi" w:hAnsiTheme="minorHAnsi" w:cstheme="minorHAnsi"/>
        </w:rPr>
        <w:t>lo</w:t>
      </w:r>
      <w:r w:rsidRPr="00260C07">
        <w:rPr>
          <w:rFonts w:asciiTheme="minorHAnsi" w:hAnsiTheme="minorHAnsi" w:cstheme="minorHAnsi"/>
          <w:spacing w:val="-12"/>
        </w:rPr>
        <w:t xml:space="preserve"> </w:t>
      </w:r>
      <w:r w:rsidRPr="00260C07">
        <w:rPr>
          <w:rFonts w:asciiTheme="minorHAnsi" w:hAnsiTheme="minorHAnsi" w:cstheme="minorHAnsi"/>
        </w:rPr>
        <w:t>cual</w:t>
      </w:r>
      <w:r w:rsidRPr="00260C07">
        <w:rPr>
          <w:rFonts w:asciiTheme="minorHAnsi" w:hAnsiTheme="minorHAnsi" w:cstheme="minorHAnsi"/>
          <w:spacing w:val="-13"/>
        </w:rPr>
        <w:t xml:space="preserve"> </w:t>
      </w:r>
      <w:r w:rsidRPr="00260C07">
        <w:rPr>
          <w:rFonts w:asciiTheme="minorHAnsi" w:hAnsiTheme="minorHAnsi" w:cstheme="minorHAnsi"/>
        </w:rPr>
        <w:t>deberá</w:t>
      </w:r>
      <w:r w:rsidRPr="00260C07">
        <w:rPr>
          <w:rFonts w:asciiTheme="minorHAnsi" w:hAnsiTheme="minorHAnsi" w:cstheme="minorHAnsi"/>
          <w:spacing w:val="-12"/>
        </w:rPr>
        <w:t xml:space="preserve"> </w:t>
      </w:r>
      <w:r w:rsidRPr="00260C07">
        <w:rPr>
          <w:rFonts w:asciiTheme="minorHAnsi" w:hAnsiTheme="minorHAnsi" w:cstheme="minorHAnsi"/>
        </w:rPr>
        <w:t>constar por escrito, para poder proceder con el trámite.</w:t>
      </w:r>
    </w:p>
    <w:p w14:paraId="1E0F5E17" w14:textId="77777777" w:rsidR="00983757" w:rsidRPr="00260C07" w:rsidRDefault="00000000" w:rsidP="00B45BFB">
      <w:pPr>
        <w:pStyle w:val="Prrafodelista"/>
        <w:numPr>
          <w:ilvl w:val="1"/>
          <w:numId w:val="6"/>
        </w:numPr>
        <w:tabs>
          <w:tab w:val="left" w:pos="845"/>
        </w:tabs>
        <w:spacing w:before="122" w:line="276" w:lineRule="auto"/>
        <w:ind w:left="845" w:right="-3" w:hanging="626"/>
        <w:jc w:val="both"/>
        <w:rPr>
          <w:rFonts w:asciiTheme="minorHAnsi" w:hAnsiTheme="minorHAnsi" w:cstheme="minorHAnsi"/>
        </w:rPr>
      </w:pPr>
      <w:r w:rsidRPr="00260C07">
        <w:rPr>
          <w:rFonts w:asciiTheme="minorHAnsi" w:hAnsiTheme="minorHAnsi" w:cstheme="minorHAnsi"/>
        </w:rPr>
        <w:t>Se</w:t>
      </w:r>
      <w:r w:rsidRPr="00260C07">
        <w:rPr>
          <w:rFonts w:asciiTheme="minorHAnsi" w:hAnsiTheme="minorHAnsi" w:cstheme="minorHAnsi"/>
          <w:spacing w:val="-8"/>
        </w:rPr>
        <w:t xml:space="preserve"> </w:t>
      </w:r>
      <w:r w:rsidRPr="00260C07">
        <w:rPr>
          <w:rFonts w:asciiTheme="minorHAnsi" w:hAnsiTheme="minorHAnsi" w:cstheme="minorHAnsi"/>
        </w:rPr>
        <w:t>propondrán</w:t>
      </w:r>
      <w:r w:rsidRPr="00260C07">
        <w:rPr>
          <w:rFonts w:asciiTheme="minorHAnsi" w:hAnsiTheme="minorHAnsi" w:cstheme="minorHAnsi"/>
          <w:spacing w:val="-8"/>
        </w:rPr>
        <w:t xml:space="preserve"> </w:t>
      </w:r>
      <w:r w:rsidRPr="00260C07">
        <w:rPr>
          <w:rFonts w:asciiTheme="minorHAnsi" w:hAnsiTheme="minorHAnsi" w:cstheme="minorHAnsi"/>
        </w:rPr>
        <w:t>como</w:t>
      </w:r>
      <w:r w:rsidRPr="00260C07">
        <w:rPr>
          <w:rFonts w:asciiTheme="minorHAnsi" w:hAnsiTheme="minorHAnsi" w:cstheme="minorHAnsi"/>
          <w:spacing w:val="-7"/>
        </w:rPr>
        <w:t xml:space="preserve"> </w:t>
      </w:r>
      <w:r w:rsidRPr="00260C07">
        <w:rPr>
          <w:rFonts w:asciiTheme="minorHAnsi" w:hAnsiTheme="minorHAnsi" w:cstheme="minorHAnsi"/>
        </w:rPr>
        <w:t>mínimo</w:t>
      </w:r>
      <w:r w:rsidRPr="00260C07">
        <w:rPr>
          <w:rFonts w:asciiTheme="minorHAnsi" w:hAnsiTheme="minorHAnsi" w:cstheme="minorHAnsi"/>
          <w:spacing w:val="-8"/>
        </w:rPr>
        <w:t xml:space="preserve"> </w:t>
      </w:r>
      <w:r w:rsidRPr="00260C07">
        <w:rPr>
          <w:rFonts w:asciiTheme="minorHAnsi" w:hAnsiTheme="minorHAnsi" w:cstheme="minorHAnsi"/>
        </w:rPr>
        <w:t>dos</w:t>
      </w:r>
      <w:r w:rsidRPr="00260C07">
        <w:rPr>
          <w:rFonts w:asciiTheme="minorHAnsi" w:hAnsiTheme="minorHAnsi" w:cstheme="minorHAnsi"/>
          <w:spacing w:val="-9"/>
        </w:rPr>
        <w:t xml:space="preserve"> </w:t>
      </w:r>
      <w:r w:rsidRPr="00260C07">
        <w:rPr>
          <w:rFonts w:asciiTheme="minorHAnsi" w:hAnsiTheme="minorHAnsi" w:cstheme="minorHAnsi"/>
        </w:rPr>
        <w:t>posibles</w:t>
      </w:r>
      <w:r w:rsidRPr="00260C07">
        <w:rPr>
          <w:rFonts w:asciiTheme="minorHAnsi" w:hAnsiTheme="minorHAnsi" w:cstheme="minorHAnsi"/>
          <w:spacing w:val="-5"/>
        </w:rPr>
        <w:t xml:space="preserve"> </w:t>
      </w:r>
      <w:r w:rsidRPr="00260C07">
        <w:rPr>
          <w:rFonts w:asciiTheme="minorHAnsi" w:hAnsiTheme="minorHAnsi" w:cstheme="minorHAnsi"/>
        </w:rPr>
        <w:t>contratistas</w:t>
      </w:r>
      <w:r w:rsidRPr="00260C07">
        <w:rPr>
          <w:rFonts w:asciiTheme="minorHAnsi" w:hAnsiTheme="minorHAnsi" w:cstheme="minorHAnsi"/>
          <w:spacing w:val="-6"/>
        </w:rPr>
        <w:t xml:space="preserve"> </w:t>
      </w:r>
      <w:r w:rsidRPr="00260C07">
        <w:rPr>
          <w:rFonts w:asciiTheme="minorHAnsi" w:hAnsiTheme="minorHAnsi" w:cstheme="minorHAnsi"/>
          <w:spacing w:val="-2"/>
        </w:rPr>
        <w:t>cesionarios.</w:t>
      </w:r>
    </w:p>
    <w:p w14:paraId="4E994D41" w14:textId="77777777" w:rsidR="00983757" w:rsidRPr="00260C07" w:rsidRDefault="00000000" w:rsidP="00B45BFB">
      <w:pPr>
        <w:pStyle w:val="Prrafodelista"/>
        <w:numPr>
          <w:ilvl w:val="1"/>
          <w:numId w:val="6"/>
        </w:numPr>
        <w:tabs>
          <w:tab w:val="left" w:pos="846"/>
          <w:tab w:val="left" w:pos="848"/>
        </w:tabs>
        <w:spacing w:before="120" w:line="276" w:lineRule="auto"/>
        <w:ind w:right="-3" w:hanging="579"/>
        <w:jc w:val="both"/>
        <w:rPr>
          <w:rFonts w:asciiTheme="minorHAnsi" w:hAnsiTheme="minorHAnsi" w:cstheme="minorHAnsi"/>
        </w:rPr>
      </w:pPr>
      <w:r w:rsidRPr="00260C07">
        <w:rPr>
          <w:rFonts w:asciiTheme="minorHAnsi" w:hAnsiTheme="minorHAnsi" w:cstheme="minorHAnsi"/>
          <w:b/>
        </w:rPr>
        <w:t xml:space="preserve">EL CONTRATANTE </w:t>
      </w:r>
      <w:r w:rsidRPr="00260C07">
        <w:rPr>
          <w:rFonts w:asciiTheme="minorHAnsi" w:hAnsiTheme="minorHAnsi" w:cstheme="minorHAnsi"/>
        </w:rPr>
        <w:t>invitará</w:t>
      </w:r>
      <w:r w:rsidRPr="00260C07">
        <w:rPr>
          <w:rFonts w:asciiTheme="minorHAnsi" w:hAnsiTheme="minorHAnsi" w:cstheme="minorHAnsi"/>
          <w:spacing w:val="-6"/>
        </w:rPr>
        <w:t xml:space="preserve"> </w:t>
      </w:r>
      <w:r w:rsidRPr="00260C07">
        <w:rPr>
          <w:rFonts w:asciiTheme="minorHAnsi" w:hAnsiTheme="minorHAnsi" w:cstheme="minorHAnsi"/>
        </w:rPr>
        <w:t>formalmente</w:t>
      </w:r>
      <w:r w:rsidRPr="00260C07">
        <w:rPr>
          <w:rFonts w:asciiTheme="minorHAnsi" w:hAnsiTheme="minorHAnsi" w:cstheme="minorHAnsi"/>
          <w:spacing w:val="-2"/>
        </w:rPr>
        <w:t xml:space="preserve"> </w:t>
      </w:r>
      <w:r w:rsidRPr="00260C07">
        <w:rPr>
          <w:rFonts w:asciiTheme="minorHAnsi" w:hAnsiTheme="minorHAnsi" w:cstheme="minorHAnsi"/>
        </w:rPr>
        <w:t>a</w:t>
      </w:r>
      <w:r w:rsidRPr="00260C07">
        <w:rPr>
          <w:rFonts w:asciiTheme="minorHAnsi" w:hAnsiTheme="minorHAnsi" w:cstheme="minorHAnsi"/>
          <w:spacing w:val="-1"/>
        </w:rPr>
        <w:t xml:space="preserve"> </w:t>
      </w:r>
      <w:r w:rsidRPr="00260C07">
        <w:rPr>
          <w:rFonts w:asciiTheme="minorHAnsi" w:hAnsiTheme="minorHAnsi" w:cstheme="minorHAnsi"/>
        </w:rPr>
        <w:t>los</w:t>
      </w:r>
      <w:r w:rsidRPr="00260C07">
        <w:rPr>
          <w:rFonts w:asciiTheme="minorHAnsi" w:hAnsiTheme="minorHAnsi" w:cstheme="minorHAnsi"/>
          <w:spacing w:val="-3"/>
        </w:rPr>
        <w:t xml:space="preserve"> </w:t>
      </w:r>
      <w:r w:rsidRPr="00260C07">
        <w:rPr>
          <w:rFonts w:asciiTheme="minorHAnsi" w:hAnsiTheme="minorHAnsi" w:cstheme="minorHAnsi"/>
        </w:rPr>
        <w:t>mencionados</w:t>
      </w:r>
      <w:r w:rsidRPr="00260C07">
        <w:rPr>
          <w:rFonts w:asciiTheme="minorHAnsi" w:hAnsiTheme="minorHAnsi" w:cstheme="minorHAnsi"/>
          <w:spacing w:val="-1"/>
        </w:rPr>
        <w:t xml:space="preserve"> </w:t>
      </w:r>
      <w:r w:rsidRPr="00260C07">
        <w:rPr>
          <w:rFonts w:asciiTheme="minorHAnsi" w:hAnsiTheme="minorHAnsi" w:cstheme="minorHAnsi"/>
        </w:rPr>
        <w:t>candidatos</w:t>
      </w:r>
      <w:r w:rsidRPr="00260C07">
        <w:rPr>
          <w:rFonts w:asciiTheme="minorHAnsi" w:hAnsiTheme="minorHAnsi" w:cstheme="minorHAnsi"/>
          <w:spacing w:val="-1"/>
        </w:rPr>
        <w:t xml:space="preserve"> </w:t>
      </w:r>
      <w:r w:rsidRPr="00260C07">
        <w:rPr>
          <w:rFonts w:asciiTheme="minorHAnsi" w:hAnsiTheme="minorHAnsi" w:cstheme="minorHAnsi"/>
        </w:rPr>
        <w:t>a</w:t>
      </w:r>
      <w:r w:rsidRPr="00260C07">
        <w:rPr>
          <w:rFonts w:asciiTheme="minorHAnsi" w:hAnsiTheme="minorHAnsi" w:cstheme="minorHAnsi"/>
          <w:spacing w:val="-3"/>
        </w:rPr>
        <w:t xml:space="preserve"> </w:t>
      </w:r>
      <w:r w:rsidRPr="00260C07">
        <w:rPr>
          <w:rFonts w:asciiTheme="minorHAnsi" w:hAnsiTheme="minorHAnsi" w:cstheme="minorHAnsi"/>
        </w:rPr>
        <w:t>presentar la</w:t>
      </w:r>
      <w:r w:rsidRPr="00260C07">
        <w:rPr>
          <w:rFonts w:asciiTheme="minorHAnsi" w:hAnsiTheme="minorHAnsi" w:cstheme="minorHAnsi"/>
          <w:spacing w:val="-3"/>
        </w:rPr>
        <w:t xml:space="preserve"> </w:t>
      </w:r>
      <w:r w:rsidRPr="00260C07">
        <w:rPr>
          <w:rFonts w:asciiTheme="minorHAnsi" w:hAnsiTheme="minorHAnsi" w:cstheme="minorHAnsi"/>
        </w:rPr>
        <w:t xml:space="preserve">oferta. </w:t>
      </w:r>
      <w:r w:rsidRPr="00260C07">
        <w:rPr>
          <w:rFonts w:asciiTheme="minorHAnsi" w:hAnsiTheme="minorHAnsi" w:cstheme="minorHAnsi"/>
          <w:b/>
        </w:rPr>
        <w:t xml:space="preserve">EL CONTRATANTE </w:t>
      </w:r>
      <w:r w:rsidRPr="00260C07">
        <w:rPr>
          <w:rFonts w:asciiTheme="minorHAnsi" w:hAnsiTheme="minorHAnsi" w:cstheme="minorHAnsi"/>
        </w:rPr>
        <w:t>hará la evaluación respectiva basada en los mismos términos que sustentaron la contratación del contratista cedente y procederá con la debida recomendación. El Contratista cesionario seleccionado deberá cumplir con las mismas o mejores condiciones que el contratista cedente.</w:t>
      </w:r>
    </w:p>
    <w:p w14:paraId="3493F66B" w14:textId="77777777" w:rsidR="00983757" w:rsidRPr="00260C07" w:rsidRDefault="00000000" w:rsidP="00B45BFB">
      <w:pPr>
        <w:pStyle w:val="Prrafodelista"/>
        <w:numPr>
          <w:ilvl w:val="1"/>
          <w:numId w:val="6"/>
        </w:numPr>
        <w:tabs>
          <w:tab w:val="left" w:pos="845"/>
          <w:tab w:val="left" w:pos="848"/>
        </w:tabs>
        <w:spacing w:before="41" w:line="276" w:lineRule="auto"/>
        <w:ind w:right="-3" w:hanging="629"/>
        <w:jc w:val="both"/>
        <w:rPr>
          <w:rFonts w:asciiTheme="minorHAnsi" w:hAnsiTheme="minorHAnsi" w:cstheme="minorHAnsi"/>
        </w:rPr>
      </w:pPr>
      <w:r w:rsidRPr="00260C07">
        <w:rPr>
          <w:rFonts w:asciiTheme="minorHAnsi" w:hAnsiTheme="minorHAnsi" w:cstheme="minorHAnsi"/>
          <w:b/>
        </w:rPr>
        <w:t xml:space="preserve">EL CONTRATANTE </w:t>
      </w:r>
      <w:r w:rsidRPr="00260C07">
        <w:rPr>
          <w:rFonts w:asciiTheme="minorHAnsi" w:hAnsiTheme="minorHAnsi" w:cstheme="minorHAnsi"/>
        </w:rPr>
        <w:t>se encargará de la elaboración y trámite del contrato de cesión</w:t>
      </w:r>
      <w:r w:rsidRPr="00260C07">
        <w:rPr>
          <w:rFonts w:asciiTheme="minorHAnsi" w:hAnsiTheme="minorHAnsi" w:cstheme="minorHAnsi"/>
          <w:b/>
        </w:rPr>
        <w:t xml:space="preserve">, </w:t>
      </w:r>
      <w:r w:rsidRPr="00260C07">
        <w:rPr>
          <w:rFonts w:asciiTheme="minorHAnsi" w:hAnsiTheme="minorHAnsi" w:cstheme="minorHAnsi"/>
        </w:rPr>
        <w:t>el cual deberá contar con la firma de un aprobador por parte del FIDEICOMITENTE. En esta instrucción</w:t>
      </w:r>
      <w:r w:rsidRPr="00260C07">
        <w:rPr>
          <w:rFonts w:asciiTheme="minorHAnsi" w:hAnsiTheme="minorHAnsi" w:cstheme="minorHAnsi"/>
          <w:spacing w:val="-5"/>
        </w:rPr>
        <w:t xml:space="preserve"> </w:t>
      </w:r>
      <w:r w:rsidRPr="00260C07">
        <w:rPr>
          <w:rFonts w:asciiTheme="minorHAnsi" w:hAnsiTheme="minorHAnsi" w:cstheme="minorHAnsi"/>
        </w:rPr>
        <w:t>se</w:t>
      </w:r>
      <w:r w:rsidRPr="00260C07">
        <w:rPr>
          <w:rFonts w:asciiTheme="minorHAnsi" w:hAnsiTheme="minorHAnsi" w:cstheme="minorHAnsi"/>
          <w:spacing w:val="-4"/>
        </w:rPr>
        <w:t xml:space="preserve"> </w:t>
      </w:r>
      <w:r w:rsidRPr="00260C07">
        <w:rPr>
          <w:rFonts w:asciiTheme="minorHAnsi" w:hAnsiTheme="minorHAnsi" w:cstheme="minorHAnsi"/>
        </w:rPr>
        <w:t>deberá</w:t>
      </w:r>
      <w:r w:rsidRPr="00260C07">
        <w:rPr>
          <w:rFonts w:asciiTheme="minorHAnsi" w:hAnsiTheme="minorHAnsi" w:cstheme="minorHAnsi"/>
          <w:spacing w:val="-5"/>
        </w:rPr>
        <w:t xml:space="preserve"> </w:t>
      </w:r>
      <w:r w:rsidRPr="00260C07">
        <w:rPr>
          <w:rFonts w:asciiTheme="minorHAnsi" w:hAnsiTheme="minorHAnsi" w:cstheme="minorHAnsi"/>
        </w:rPr>
        <w:t>indicar</w:t>
      </w:r>
      <w:r w:rsidRPr="00260C07">
        <w:rPr>
          <w:rFonts w:asciiTheme="minorHAnsi" w:hAnsiTheme="minorHAnsi" w:cstheme="minorHAnsi"/>
          <w:spacing w:val="-5"/>
        </w:rPr>
        <w:t xml:space="preserve"> </w:t>
      </w:r>
      <w:r w:rsidRPr="00260C07">
        <w:rPr>
          <w:rFonts w:asciiTheme="minorHAnsi" w:hAnsiTheme="minorHAnsi" w:cstheme="minorHAnsi"/>
        </w:rPr>
        <w:t>el</w:t>
      </w:r>
      <w:r w:rsidRPr="00260C07">
        <w:rPr>
          <w:rFonts w:asciiTheme="minorHAnsi" w:hAnsiTheme="minorHAnsi" w:cstheme="minorHAnsi"/>
          <w:spacing w:val="-4"/>
        </w:rPr>
        <w:t xml:space="preserve"> </w:t>
      </w:r>
      <w:r w:rsidRPr="00260C07">
        <w:rPr>
          <w:rFonts w:asciiTheme="minorHAnsi" w:hAnsiTheme="minorHAnsi" w:cstheme="minorHAnsi"/>
        </w:rPr>
        <w:t>contratista</w:t>
      </w:r>
      <w:r w:rsidRPr="00260C07">
        <w:rPr>
          <w:rFonts w:asciiTheme="minorHAnsi" w:hAnsiTheme="minorHAnsi" w:cstheme="minorHAnsi"/>
          <w:spacing w:val="-4"/>
        </w:rPr>
        <w:t xml:space="preserve"> </w:t>
      </w:r>
      <w:r w:rsidRPr="00260C07">
        <w:rPr>
          <w:rFonts w:asciiTheme="minorHAnsi" w:hAnsiTheme="minorHAnsi" w:cstheme="minorHAnsi"/>
        </w:rPr>
        <w:t>al</w:t>
      </w:r>
      <w:r w:rsidRPr="00260C07">
        <w:rPr>
          <w:rFonts w:asciiTheme="minorHAnsi" w:hAnsiTheme="minorHAnsi" w:cstheme="minorHAnsi"/>
          <w:spacing w:val="-5"/>
        </w:rPr>
        <w:t xml:space="preserve"> </w:t>
      </w:r>
      <w:r w:rsidRPr="00260C07">
        <w:rPr>
          <w:rFonts w:asciiTheme="minorHAnsi" w:hAnsiTheme="minorHAnsi" w:cstheme="minorHAnsi"/>
        </w:rPr>
        <w:t>cual</w:t>
      </w:r>
      <w:r w:rsidRPr="00260C07">
        <w:rPr>
          <w:rFonts w:asciiTheme="minorHAnsi" w:hAnsiTheme="minorHAnsi" w:cstheme="minorHAnsi"/>
          <w:spacing w:val="-4"/>
        </w:rPr>
        <w:t xml:space="preserve"> </w:t>
      </w:r>
      <w:r w:rsidRPr="00260C07">
        <w:rPr>
          <w:rFonts w:asciiTheme="minorHAnsi" w:hAnsiTheme="minorHAnsi" w:cstheme="minorHAnsi"/>
        </w:rPr>
        <w:t>se</w:t>
      </w:r>
      <w:r w:rsidRPr="00260C07">
        <w:rPr>
          <w:rFonts w:asciiTheme="minorHAnsi" w:hAnsiTheme="minorHAnsi" w:cstheme="minorHAnsi"/>
          <w:spacing w:val="-4"/>
        </w:rPr>
        <w:t xml:space="preserve"> </w:t>
      </w:r>
      <w:r w:rsidRPr="00260C07">
        <w:rPr>
          <w:rFonts w:asciiTheme="minorHAnsi" w:hAnsiTheme="minorHAnsi" w:cstheme="minorHAnsi"/>
        </w:rPr>
        <w:t>le</w:t>
      </w:r>
      <w:r w:rsidRPr="00260C07">
        <w:rPr>
          <w:rFonts w:asciiTheme="minorHAnsi" w:hAnsiTheme="minorHAnsi" w:cstheme="minorHAnsi"/>
          <w:spacing w:val="-4"/>
        </w:rPr>
        <w:t xml:space="preserve"> </w:t>
      </w:r>
      <w:r w:rsidRPr="00260C07">
        <w:rPr>
          <w:rFonts w:asciiTheme="minorHAnsi" w:hAnsiTheme="minorHAnsi" w:cstheme="minorHAnsi"/>
        </w:rPr>
        <w:t>va</w:t>
      </w:r>
      <w:r w:rsidRPr="00260C07">
        <w:rPr>
          <w:rFonts w:asciiTheme="minorHAnsi" w:hAnsiTheme="minorHAnsi" w:cstheme="minorHAnsi"/>
          <w:spacing w:val="-4"/>
        </w:rPr>
        <w:t xml:space="preserve"> </w:t>
      </w:r>
      <w:r w:rsidRPr="00260C07">
        <w:rPr>
          <w:rFonts w:asciiTheme="minorHAnsi" w:hAnsiTheme="minorHAnsi" w:cstheme="minorHAnsi"/>
        </w:rPr>
        <w:t>a</w:t>
      </w:r>
      <w:r w:rsidRPr="00260C07">
        <w:rPr>
          <w:rFonts w:asciiTheme="minorHAnsi" w:hAnsiTheme="minorHAnsi" w:cstheme="minorHAnsi"/>
          <w:spacing w:val="-4"/>
        </w:rPr>
        <w:t xml:space="preserve"> </w:t>
      </w:r>
      <w:r w:rsidRPr="00260C07">
        <w:rPr>
          <w:rFonts w:asciiTheme="minorHAnsi" w:hAnsiTheme="minorHAnsi" w:cstheme="minorHAnsi"/>
        </w:rPr>
        <w:t>ceder</w:t>
      </w:r>
      <w:r w:rsidRPr="00260C07">
        <w:rPr>
          <w:rFonts w:asciiTheme="minorHAnsi" w:hAnsiTheme="minorHAnsi" w:cstheme="minorHAnsi"/>
          <w:spacing w:val="-4"/>
        </w:rPr>
        <w:t xml:space="preserve"> </w:t>
      </w:r>
      <w:r w:rsidRPr="00260C07">
        <w:rPr>
          <w:rFonts w:asciiTheme="minorHAnsi" w:hAnsiTheme="minorHAnsi" w:cstheme="minorHAnsi"/>
        </w:rPr>
        <w:t>el</w:t>
      </w:r>
      <w:r w:rsidRPr="00260C07">
        <w:rPr>
          <w:rFonts w:asciiTheme="minorHAnsi" w:hAnsiTheme="minorHAnsi" w:cstheme="minorHAnsi"/>
          <w:spacing w:val="-4"/>
        </w:rPr>
        <w:t xml:space="preserve"> </w:t>
      </w:r>
      <w:r w:rsidRPr="00260C07">
        <w:rPr>
          <w:rFonts w:asciiTheme="minorHAnsi" w:hAnsiTheme="minorHAnsi" w:cstheme="minorHAnsi"/>
        </w:rPr>
        <w:t>contrato</w:t>
      </w:r>
      <w:r w:rsidRPr="00260C07">
        <w:rPr>
          <w:rFonts w:asciiTheme="minorHAnsi" w:hAnsiTheme="minorHAnsi" w:cstheme="minorHAnsi"/>
          <w:spacing w:val="-3"/>
        </w:rPr>
        <w:t xml:space="preserve"> </w:t>
      </w:r>
      <w:r w:rsidRPr="00260C07">
        <w:rPr>
          <w:rFonts w:asciiTheme="minorHAnsi" w:hAnsiTheme="minorHAnsi" w:cstheme="minorHAnsi"/>
        </w:rPr>
        <w:t>de</w:t>
      </w:r>
      <w:r w:rsidRPr="00260C07">
        <w:rPr>
          <w:rFonts w:asciiTheme="minorHAnsi" w:hAnsiTheme="minorHAnsi" w:cstheme="minorHAnsi"/>
          <w:spacing w:val="-6"/>
        </w:rPr>
        <w:t xml:space="preserve"> </w:t>
      </w:r>
      <w:r w:rsidRPr="00260C07">
        <w:rPr>
          <w:rFonts w:asciiTheme="minorHAnsi" w:hAnsiTheme="minorHAnsi" w:cstheme="minorHAnsi"/>
        </w:rPr>
        <w:t>acuerdo</w:t>
      </w:r>
      <w:r w:rsidRPr="00260C07">
        <w:rPr>
          <w:rFonts w:asciiTheme="minorHAnsi" w:hAnsiTheme="minorHAnsi" w:cstheme="minorHAnsi"/>
          <w:spacing w:val="-4"/>
        </w:rPr>
        <w:t xml:space="preserve"> </w:t>
      </w:r>
      <w:r w:rsidRPr="00260C07">
        <w:rPr>
          <w:rFonts w:asciiTheme="minorHAnsi" w:hAnsiTheme="minorHAnsi" w:cstheme="minorHAnsi"/>
        </w:rPr>
        <w:t>con la recomendación del Comité Evaluador y el valor de la contratación.</w:t>
      </w:r>
    </w:p>
    <w:p w14:paraId="2B613B8B" w14:textId="77777777" w:rsidR="00983757" w:rsidRPr="00260C07" w:rsidRDefault="00000000" w:rsidP="00B45BFB">
      <w:pPr>
        <w:pStyle w:val="Prrafodelista"/>
        <w:numPr>
          <w:ilvl w:val="1"/>
          <w:numId w:val="6"/>
        </w:numPr>
        <w:tabs>
          <w:tab w:val="left" w:pos="844"/>
          <w:tab w:val="left" w:pos="848"/>
        </w:tabs>
        <w:spacing w:before="119" w:line="276" w:lineRule="auto"/>
        <w:ind w:right="-3" w:hanging="680"/>
        <w:jc w:val="both"/>
        <w:rPr>
          <w:rFonts w:asciiTheme="minorHAnsi" w:hAnsiTheme="minorHAnsi" w:cstheme="minorHAnsi"/>
        </w:rPr>
      </w:pPr>
      <w:r w:rsidRPr="00260C07">
        <w:rPr>
          <w:rFonts w:asciiTheme="minorHAnsi" w:hAnsiTheme="minorHAnsi" w:cstheme="minorHAnsi"/>
        </w:rPr>
        <w:t>Se procederá con la suscripción del contrato de cesión, previa expedición del trámite de expedición</w:t>
      </w:r>
      <w:r w:rsidRPr="00260C07">
        <w:rPr>
          <w:rFonts w:asciiTheme="minorHAnsi" w:hAnsiTheme="minorHAnsi" w:cstheme="minorHAnsi"/>
          <w:spacing w:val="-13"/>
        </w:rPr>
        <w:t xml:space="preserve"> </w:t>
      </w:r>
      <w:r w:rsidRPr="00260C07">
        <w:rPr>
          <w:rFonts w:asciiTheme="minorHAnsi" w:hAnsiTheme="minorHAnsi" w:cstheme="minorHAnsi"/>
        </w:rPr>
        <w:t>del</w:t>
      </w:r>
      <w:r w:rsidRPr="00260C07">
        <w:rPr>
          <w:rFonts w:asciiTheme="minorHAnsi" w:hAnsiTheme="minorHAnsi" w:cstheme="minorHAnsi"/>
          <w:spacing w:val="-12"/>
        </w:rPr>
        <w:t xml:space="preserve"> </w:t>
      </w:r>
      <w:r w:rsidRPr="00260C07">
        <w:rPr>
          <w:rFonts w:asciiTheme="minorHAnsi" w:hAnsiTheme="minorHAnsi" w:cstheme="minorHAnsi"/>
        </w:rPr>
        <w:t>certificado</w:t>
      </w:r>
      <w:r w:rsidRPr="00260C07">
        <w:rPr>
          <w:rFonts w:asciiTheme="minorHAnsi" w:hAnsiTheme="minorHAnsi" w:cstheme="minorHAnsi"/>
          <w:spacing w:val="-13"/>
        </w:rPr>
        <w:t xml:space="preserve"> </w:t>
      </w:r>
      <w:r w:rsidRPr="00260C07">
        <w:rPr>
          <w:rFonts w:asciiTheme="minorHAnsi" w:hAnsiTheme="minorHAnsi" w:cstheme="minorHAnsi"/>
        </w:rPr>
        <w:t>SARLAFT</w:t>
      </w:r>
      <w:r w:rsidRPr="00260C07">
        <w:rPr>
          <w:rFonts w:asciiTheme="minorHAnsi" w:hAnsiTheme="minorHAnsi" w:cstheme="minorHAnsi"/>
          <w:spacing w:val="-12"/>
        </w:rPr>
        <w:t xml:space="preserve"> </w:t>
      </w:r>
      <w:r w:rsidRPr="00260C07">
        <w:rPr>
          <w:rFonts w:asciiTheme="minorHAnsi" w:hAnsiTheme="minorHAnsi" w:cstheme="minorHAnsi"/>
        </w:rPr>
        <w:t>del</w:t>
      </w:r>
      <w:r w:rsidRPr="00260C07">
        <w:rPr>
          <w:rFonts w:asciiTheme="minorHAnsi" w:hAnsiTheme="minorHAnsi" w:cstheme="minorHAnsi"/>
          <w:spacing w:val="-13"/>
        </w:rPr>
        <w:t xml:space="preserve"> </w:t>
      </w:r>
      <w:r w:rsidRPr="00260C07">
        <w:rPr>
          <w:rFonts w:asciiTheme="minorHAnsi" w:hAnsiTheme="minorHAnsi" w:cstheme="minorHAnsi"/>
        </w:rPr>
        <w:t>contratista</w:t>
      </w:r>
      <w:r w:rsidRPr="00260C07">
        <w:rPr>
          <w:rFonts w:asciiTheme="minorHAnsi" w:hAnsiTheme="minorHAnsi" w:cstheme="minorHAnsi"/>
          <w:spacing w:val="-12"/>
        </w:rPr>
        <w:t xml:space="preserve"> </w:t>
      </w:r>
      <w:r w:rsidRPr="00260C07">
        <w:rPr>
          <w:rFonts w:asciiTheme="minorHAnsi" w:hAnsiTheme="minorHAnsi" w:cstheme="minorHAnsi"/>
        </w:rPr>
        <w:t>cesionario,</w:t>
      </w:r>
      <w:r w:rsidRPr="00260C07">
        <w:rPr>
          <w:rFonts w:asciiTheme="minorHAnsi" w:hAnsiTheme="minorHAnsi" w:cstheme="minorHAnsi"/>
          <w:spacing w:val="-13"/>
        </w:rPr>
        <w:t xml:space="preserve"> </w:t>
      </w:r>
      <w:r w:rsidRPr="00260C07">
        <w:rPr>
          <w:rFonts w:asciiTheme="minorHAnsi" w:hAnsiTheme="minorHAnsi" w:cstheme="minorHAnsi"/>
        </w:rPr>
        <w:t>indicado</w:t>
      </w:r>
      <w:r w:rsidRPr="00260C07">
        <w:rPr>
          <w:rFonts w:asciiTheme="minorHAnsi" w:hAnsiTheme="minorHAnsi" w:cstheme="minorHAnsi"/>
          <w:spacing w:val="-12"/>
        </w:rPr>
        <w:t xml:space="preserve"> </w:t>
      </w:r>
      <w:r w:rsidRPr="00260C07">
        <w:rPr>
          <w:rFonts w:asciiTheme="minorHAnsi" w:hAnsiTheme="minorHAnsi" w:cstheme="minorHAnsi"/>
        </w:rPr>
        <w:t>en</w:t>
      </w:r>
      <w:r w:rsidRPr="00260C07">
        <w:rPr>
          <w:rFonts w:asciiTheme="minorHAnsi" w:hAnsiTheme="minorHAnsi" w:cstheme="minorHAnsi"/>
          <w:spacing w:val="-12"/>
        </w:rPr>
        <w:t xml:space="preserve"> </w:t>
      </w:r>
      <w:r w:rsidRPr="00260C07">
        <w:rPr>
          <w:rFonts w:asciiTheme="minorHAnsi" w:hAnsiTheme="minorHAnsi" w:cstheme="minorHAnsi"/>
        </w:rPr>
        <w:t>el</w:t>
      </w:r>
      <w:r w:rsidRPr="00260C07">
        <w:rPr>
          <w:rFonts w:asciiTheme="minorHAnsi" w:hAnsiTheme="minorHAnsi" w:cstheme="minorHAnsi"/>
          <w:spacing w:val="-13"/>
        </w:rPr>
        <w:t xml:space="preserve"> </w:t>
      </w:r>
      <w:r w:rsidRPr="00260C07">
        <w:rPr>
          <w:rFonts w:asciiTheme="minorHAnsi" w:hAnsiTheme="minorHAnsi" w:cstheme="minorHAnsi"/>
        </w:rPr>
        <w:t>en</w:t>
      </w:r>
      <w:r w:rsidRPr="00260C07">
        <w:rPr>
          <w:rFonts w:asciiTheme="minorHAnsi" w:hAnsiTheme="minorHAnsi" w:cstheme="minorHAnsi"/>
          <w:spacing w:val="-12"/>
        </w:rPr>
        <w:t xml:space="preserve"> </w:t>
      </w:r>
      <w:r w:rsidRPr="00260C07">
        <w:rPr>
          <w:rFonts w:asciiTheme="minorHAnsi" w:hAnsiTheme="minorHAnsi" w:cstheme="minorHAnsi"/>
        </w:rPr>
        <w:t>numeral</w:t>
      </w:r>
      <w:r w:rsidRPr="00260C07">
        <w:rPr>
          <w:rFonts w:asciiTheme="minorHAnsi" w:hAnsiTheme="minorHAnsi" w:cstheme="minorHAnsi"/>
          <w:spacing w:val="-13"/>
        </w:rPr>
        <w:t xml:space="preserve"> </w:t>
      </w:r>
      <w:r w:rsidRPr="00260C07">
        <w:rPr>
          <w:rFonts w:asciiTheme="minorHAnsi" w:hAnsiTheme="minorHAnsi" w:cstheme="minorHAnsi"/>
        </w:rPr>
        <w:t>2.2.1. de este documento.</w:t>
      </w:r>
    </w:p>
    <w:p w14:paraId="4C3600B6" w14:textId="77777777" w:rsidR="00983757" w:rsidRPr="00260C07" w:rsidRDefault="00000000" w:rsidP="00B45BFB">
      <w:pPr>
        <w:pStyle w:val="Prrafodelista"/>
        <w:numPr>
          <w:ilvl w:val="1"/>
          <w:numId w:val="6"/>
        </w:numPr>
        <w:tabs>
          <w:tab w:val="left" w:pos="844"/>
          <w:tab w:val="left" w:pos="848"/>
        </w:tabs>
        <w:spacing w:before="120" w:line="276" w:lineRule="auto"/>
        <w:ind w:right="-3" w:hanging="730"/>
        <w:jc w:val="both"/>
        <w:rPr>
          <w:rFonts w:asciiTheme="minorHAnsi" w:hAnsiTheme="minorHAnsi" w:cstheme="minorHAnsi"/>
        </w:rPr>
      </w:pPr>
      <w:r w:rsidRPr="00260C07">
        <w:rPr>
          <w:rFonts w:asciiTheme="minorHAnsi" w:hAnsiTheme="minorHAnsi" w:cstheme="minorHAnsi"/>
        </w:rPr>
        <w:t>El contratista cedente, debe remitir al contratista cesionario toda la información de la ejecución del</w:t>
      </w:r>
      <w:r w:rsidRPr="00260C07">
        <w:rPr>
          <w:rFonts w:asciiTheme="minorHAnsi" w:hAnsiTheme="minorHAnsi" w:cstheme="minorHAnsi"/>
          <w:spacing w:val="-1"/>
        </w:rPr>
        <w:t xml:space="preserve"> </w:t>
      </w:r>
      <w:r w:rsidRPr="00260C07">
        <w:rPr>
          <w:rFonts w:asciiTheme="minorHAnsi" w:hAnsiTheme="minorHAnsi" w:cstheme="minorHAnsi"/>
        </w:rPr>
        <w:t>contrato, informes,</w:t>
      </w:r>
      <w:r w:rsidRPr="00260C07">
        <w:rPr>
          <w:rFonts w:asciiTheme="minorHAnsi" w:hAnsiTheme="minorHAnsi" w:cstheme="minorHAnsi"/>
          <w:spacing w:val="-1"/>
        </w:rPr>
        <w:t xml:space="preserve"> </w:t>
      </w:r>
      <w:r w:rsidRPr="00260C07">
        <w:rPr>
          <w:rFonts w:asciiTheme="minorHAnsi" w:hAnsiTheme="minorHAnsi" w:cstheme="minorHAnsi"/>
        </w:rPr>
        <w:t>estado de ejecución, y de todas las actividades y</w:t>
      </w:r>
      <w:r w:rsidRPr="00260C07">
        <w:rPr>
          <w:rFonts w:asciiTheme="minorHAnsi" w:hAnsiTheme="minorHAnsi" w:cstheme="minorHAnsi"/>
          <w:spacing w:val="-1"/>
        </w:rPr>
        <w:t xml:space="preserve"> </w:t>
      </w:r>
      <w:r w:rsidRPr="00260C07">
        <w:rPr>
          <w:rFonts w:asciiTheme="minorHAnsi" w:hAnsiTheme="minorHAnsi" w:cstheme="minorHAnsi"/>
        </w:rPr>
        <w:t xml:space="preserve">gestiones </w:t>
      </w:r>
      <w:r w:rsidRPr="00260C07">
        <w:rPr>
          <w:rFonts w:asciiTheme="minorHAnsi" w:hAnsiTheme="minorHAnsi" w:cstheme="minorHAnsi"/>
          <w:spacing w:val="-2"/>
        </w:rPr>
        <w:t>realizadas.</w:t>
      </w:r>
    </w:p>
    <w:p w14:paraId="4EC62F51" w14:textId="77777777" w:rsidR="00983757" w:rsidRPr="00260C07" w:rsidRDefault="00000000" w:rsidP="00B45BFB">
      <w:pPr>
        <w:pStyle w:val="Prrafodelista"/>
        <w:numPr>
          <w:ilvl w:val="1"/>
          <w:numId w:val="6"/>
        </w:numPr>
        <w:tabs>
          <w:tab w:val="left" w:pos="844"/>
          <w:tab w:val="left" w:pos="848"/>
        </w:tabs>
        <w:spacing w:before="122" w:line="276" w:lineRule="auto"/>
        <w:ind w:right="-3" w:hanging="627"/>
        <w:jc w:val="both"/>
        <w:rPr>
          <w:rFonts w:asciiTheme="minorHAnsi" w:hAnsiTheme="minorHAnsi" w:cstheme="minorHAnsi"/>
        </w:rPr>
      </w:pPr>
      <w:r w:rsidRPr="00260C07">
        <w:rPr>
          <w:rFonts w:asciiTheme="minorHAnsi" w:hAnsiTheme="minorHAnsi" w:cstheme="minorHAnsi"/>
        </w:rPr>
        <w:t>En el caso de que</w:t>
      </w:r>
      <w:r w:rsidRPr="00260C07">
        <w:rPr>
          <w:rFonts w:asciiTheme="minorHAnsi" w:hAnsiTheme="minorHAnsi" w:cstheme="minorHAnsi"/>
          <w:spacing w:val="-2"/>
        </w:rPr>
        <w:t xml:space="preserve"> </w:t>
      </w:r>
      <w:r w:rsidRPr="00260C07">
        <w:rPr>
          <w:rFonts w:asciiTheme="minorHAnsi" w:hAnsiTheme="minorHAnsi" w:cstheme="minorHAnsi"/>
        </w:rPr>
        <w:t>el CONTRATO tenga requisitos previos para</w:t>
      </w:r>
      <w:r w:rsidRPr="00260C07">
        <w:rPr>
          <w:rFonts w:asciiTheme="minorHAnsi" w:hAnsiTheme="minorHAnsi" w:cstheme="minorHAnsi"/>
          <w:spacing w:val="-2"/>
        </w:rPr>
        <w:t xml:space="preserve"> </w:t>
      </w:r>
      <w:r w:rsidRPr="00260C07">
        <w:rPr>
          <w:rFonts w:asciiTheme="minorHAnsi" w:hAnsiTheme="minorHAnsi" w:cstheme="minorHAnsi"/>
        </w:rPr>
        <w:t>el inicio de ejecución, es decir, personal mínimo requerido, garantías o el cumplimiento de alguna obligación, se deberá realizar</w:t>
      </w:r>
      <w:r w:rsidRPr="00260C07">
        <w:rPr>
          <w:rFonts w:asciiTheme="minorHAnsi" w:hAnsiTheme="minorHAnsi" w:cstheme="minorHAnsi"/>
          <w:spacing w:val="-2"/>
        </w:rPr>
        <w:t xml:space="preserve"> </w:t>
      </w:r>
      <w:r w:rsidRPr="00260C07">
        <w:rPr>
          <w:rFonts w:asciiTheme="minorHAnsi" w:hAnsiTheme="minorHAnsi" w:cstheme="minorHAnsi"/>
        </w:rPr>
        <w:t>la</w:t>
      </w:r>
      <w:r w:rsidRPr="00260C07">
        <w:rPr>
          <w:rFonts w:asciiTheme="minorHAnsi" w:hAnsiTheme="minorHAnsi" w:cstheme="minorHAnsi"/>
          <w:spacing w:val="-2"/>
        </w:rPr>
        <w:t xml:space="preserve"> </w:t>
      </w:r>
      <w:r w:rsidRPr="00260C07">
        <w:rPr>
          <w:rFonts w:asciiTheme="minorHAnsi" w:hAnsiTheme="minorHAnsi" w:cstheme="minorHAnsi"/>
        </w:rPr>
        <w:t>solicitud</w:t>
      </w:r>
      <w:r w:rsidRPr="00260C07">
        <w:rPr>
          <w:rFonts w:asciiTheme="minorHAnsi" w:hAnsiTheme="minorHAnsi" w:cstheme="minorHAnsi"/>
          <w:spacing w:val="-4"/>
        </w:rPr>
        <w:t xml:space="preserve"> </w:t>
      </w:r>
      <w:r w:rsidRPr="00260C07">
        <w:rPr>
          <w:rFonts w:asciiTheme="minorHAnsi" w:hAnsiTheme="minorHAnsi" w:cstheme="minorHAnsi"/>
        </w:rPr>
        <w:t>al</w:t>
      </w:r>
      <w:r w:rsidRPr="00260C07">
        <w:rPr>
          <w:rFonts w:asciiTheme="minorHAnsi" w:hAnsiTheme="minorHAnsi" w:cstheme="minorHAnsi"/>
          <w:spacing w:val="-2"/>
        </w:rPr>
        <w:t xml:space="preserve"> </w:t>
      </w:r>
      <w:r w:rsidRPr="00260C07">
        <w:rPr>
          <w:rFonts w:asciiTheme="minorHAnsi" w:hAnsiTheme="minorHAnsi" w:cstheme="minorHAnsi"/>
        </w:rPr>
        <w:t>contratista</w:t>
      </w:r>
      <w:r w:rsidRPr="00260C07">
        <w:rPr>
          <w:rFonts w:asciiTheme="minorHAnsi" w:hAnsiTheme="minorHAnsi" w:cstheme="minorHAnsi"/>
          <w:spacing w:val="-2"/>
        </w:rPr>
        <w:t xml:space="preserve"> </w:t>
      </w:r>
      <w:r w:rsidRPr="00260C07">
        <w:rPr>
          <w:rFonts w:asciiTheme="minorHAnsi" w:hAnsiTheme="minorHAnsi" w:cstheme="minorHAnsi"/>
        </w:rPr>
        <w:t>cesionario</w:t>
      </w:r>
      <w:r w:rsidRPr="00260C07">
        <w:rPr>
          <w:rFonts w:asciiTheme="minorHAnsi" w:hAnsiTheme="minorHAnsi" w:cstheme="minorHAnsi"/>
          <w:spacing w:val="-1"/>
        </w:rPr>
        <w:t xml:space="preserve"> </w:t>
      </w:r>
      <w:r w:rsidRPr="00260C07">
        <w:rPr>
          <w:rFonts w:asciiTheme="minorHAnsi" w:hAnsiTheme="minorHAnsi" w:cstheme="minorHAnsi"/>
        </w:rPr>
        <w:t>para</w:t>
      </w:r>
      <w:r w:rsidRPr="00260C07">
        <w:rPr>
          <w:rFonts w:asciiTheme="minorHAnsi" w:hAnsiTheme="minorHAnsi" w:cstheme="minorHAnsi"/>
          <w:spacing w:val="-3"/>
        </w:rPr>
        <w:t xml:space="preserve"> </w:t>
      </w:r>
      <w:r w:rsidRPr="00260C07">
        <w:rPr>
          <w:rFonts w:asciiTheme="minorHAnsi" w:hAnsiTheme="minorHAnsi" w:cstheme="minorHAnsi"/>
        </w:rPr>
        <w:t>que</w:t>
      </w:r>
      <w:r w:rsidRPr="00260C07">
        <w:rPr>
          <w:rFonts w:asciiTheme="minorHAnsi" w:hAnsiTheme="minorHAnsi" w:cstheme="minorHAnsi"/>
          <w:spacing w:val="-2"/>
        </w:rPr>
        <w:t xml:space="preserve"> </w:t>
      </w:r>
      <w:r w:rsidRPr="00260C07">
        <w:rPr>
          <w:rFonts w:asciiTheme="minorHAnsi" w:hAnsiTheme="minorHAnsi" w:cstheme="minorHAnsi"/>
        </w:rPr>
        <w:t>cumpla con</w:t>
      </w:r>
      <w:r w:rsidRPr="00260C07">
        <w:rPr>
          <w:rFonts w:asciiTheme="minorHAnsi" w:hAnsiTheme="minorHAnsi" w:cstheme="minorHAnsi"/>
          <w:spacing w:val="-3"/>
        </w:rPr>
        <w:t xml:space="preserve"> </w:t>
      </w:r>
      <w:r w:rsidRPr="00260C07">
        <w:rPr>
          <w:rFonts w:asciiTheme="minorHAnsi" w:hAnsiTheme="minorHAnsi" w:cstheme="minorHAnsi"/>
        </w:rPr>
        <w:t>estos</w:t>
      </w:r>
      <w:r w:rsidRPr="00260C07">
        <w:rPr>
          <w:rFonts w:asciiTheme="minorHAnsi" w:hAnsiTheme="minorHAnsi" w:cstheme="minorHAnsi"/>
          <w:spacing w:val="-2"/>
        </w:rPr>
        <w:t xml:space="preserve"> </w:t>
      </w:r>
      <w:r w:rsidRPr="00260C07">
        <w:rPr>
          <w:rFonts w:asciiTheme="minorHAnsi" w:hAnsiTheme="minorHAnsi" w:cstheme="minorHAnsi"/>
        </w:rPr>
        <w:t>requisitos</w:t>
      </w:r>
      <w:r w:rsidRPr="00260C07">
        <w:rPr>
          <w:rFonts w:asciiTheme="minorHAnsi" w:hAnsiTheme="minorHAnsi" w:cstheme="minorHAnsi"/>
          <w:spacing w:val="-2"/>
        </w:rPr>
        <w:t xml:space="preserve"> </w:t>
      </w:r>
      <w:r w:rsidRPr="00260C07">
        <w:rPr>
          <w:rFonts w:asciiTheme="minorHAnsi" w:hAnsiTheme="minorHAnsi" w:cstheme="minorHAnsi"/>
        </w:rPr>
        <w:t>antes</w:t>
      </w:r>
      <w:r w:rsidRPr="00260C07">
        <w:rPr>
          <w:rFonts w:asciiTheme="minorHAnsi" w:hAnsiTheme="minorHAnsi" w:cstheme="minorHAnsi"/>
          <w:spacing w:val="-1"/>
        </w:rPr>
        <w:t xml:space="preserve"> </w:t>
      </w:r>
      <w:r w:rsidRPr="00260C07">
        <w:rPr>
          <w:rFonts w:asciiTheme="minorHAnsi" w:hAnsiTheme="minorHAnsi" w:cstheme="minorHAnsi"/>
        </w:rPr>
        <w:t>de</w:t>
      </w:r>
      <w:r w:rsidRPr="00260C07">
        <w:rPr>
          <w:rFonts w:asciiTheme="minorHAnsi" w:hAnsiTheme="minorHAnsi" w:cstheme="minorHAnsi"/>
          <w:spacing w:val="-2"/>
        </w:rPr>
        <w:t xml:space="preserve"> </w:t>
      </w:r>
      <w:r w:rsidRPr="00260C07">
        <w:rPr>
          <w:rFonts w:asciiTheme="minorHAnsi" w:hAnsiTheme="minorHAnsi" w:cstheme="minorHAnsi"/>
        </w:rPr>
        <w:t>la firma del Acta de Inicio de la cesión.</w:t>
      </w:r>
    </w:p>
    <w:p w14:paraId="2412112A" w14:textId="77777777" w:rsidR="00983757" w:rsidRPr="00260C07" w:rsidRDefault="00000000" w:rsidP="00B45BFB">
      <w:pPr>
        <w:pStyle w:val="Ttulo1"/>
        <w:tabs>
          <w:tab w:val="left" w:pos="1763"/>
        </w:tabs>
        <w:spacing w:before="118" w:line="276" w:lineRule="auto"/>
        <w:ind w:right="-3"/>
        <w:rPr>
          <w:rFonts w:asciiTheme="minorHAnsi" w:hAnsiTheme="minorHAnsi" w:cstheme="minorHAnsi"/>
          <w:u w:val="none"/>
        </w:rPr>
      </w:pPr>
      <w:r w:rsidRPr="00260C07">
        <w:rPr>
          <w:rFonts w:asciiTheme="minorHAnsi" w:hAnsiTheme="minorHAnsi" w:cstheme="minorHAnsi"/>
        </w:rPr>
        <w:t>CLÁUSULA</w:t>
      </w:r>
      <w:r w:rsidRPr="00260C07">
        <w:rPr>
          <w:rFonts w:asciiTheme="minorHAnsi" w:hAnsiTheme="minorHAnsi" w:cstheme="minorHAnsi"/>
          <w:spacing w:val="-8"/>
        </w:rPr>
        <w:t xml:space="preserve"> </w:t>
      </w:r>
      <w:r w:rsidRPr="00260C07">
        <w:rPr>
          <w:rFonts w:asciiTheme="minorHAnsi" w:hAnsiTheme="minorHAnsi" w:cstheme="minorHAnsi"/>
          <w:spacing w:val="-2"/>
        </w:rPr>
        <w:t>XXIII.</w:t>
      </w:r>
      <w:r w:rsidRPr="00260C07">
        <w:rPr>
          <w:rFonts w:asciiTheme="minorHAnsi" w:hAnsiTheme="minorHAnsi" w:cstheme="minorHAnsi"/>
          <w:u w:val="none"/>
        </w:rPr>
        <w:tab/>
      </w:r>
      <w:r w:rsidRPr="00260C07">
        <w:rPr>
          <w:rFonts w:asciiTheme="minorHAnsi" w:hAnsiTheme="minorHAnsi" w:cstheme="minorHAnsi"/>
        </w:rPr>
        <w:t>FUERZA</w:t>
      </w:r>
      <w:r w:rsidRPr="00260C07">
        <w:rPr>
          <w:rFonts w:asciiTheme="minorHAnsi" w:hAnsiTheme="minorHAnsi" w:cstheme="minorHAnsi"/>
          <w:spacing w:val="-5"/>
        </w:rPr>
        <w:t xml:space="preserve"> </w:t>
      </w:r>
      <w:r w:rsidRPr="00260C07">
        <w:rPr>
          <w:rFonts w:asciiTheme="minorHAnsi" w:hAnsiTheme="minorHAnsi" w:cstheme="minorHAnsi"/>
        </w:rPr>
        <w:t>MAYOR</w:t>
      </w:r>
      <w:r w:rsidRPr="00260C07">
        <w:rPr>
          <w:rFonts w:asciiTheme="minorHAnsi" w:hAnsiTheme="minorHAnsi" w:cstheme="minorHAnsi"/>
          <w:spacing w:val="-2"/>
        </w:rPr>
        <w:t xml:space="preserve"> </w:t>
      </w:r>
      <w:r w:rsidRPr="00260C07">
        <w:rPr>
          <w:rFonts w:asciiTheme="minorHAnsi" w:hAnsiTheme="minorHAnsi" w:cstheme="minorHAnsi"/>
        </w:rPr>
        <w:t>O</w:t>
      </w:r>
      <w:r w:rsidRPr="00260C07">
        <w:rPr>
          <w:rFonts w:asciiTheme="minorHAnsi" w:hAnsiTheme="minorHAnsi" w:cstheme="minorHAnsi"/>
          <w:spacing w:val="-5"/>
        </w:rPr>
        <w:t xml:space="preserve"> </w:t>
      </w:r>
      <w:r w:rsidRPr="00260C07">
        <w:rPr>
          <w:rFonts w:asciiTheme="minorHAnsi" w:hAnsiTheme="minorHAnsi" w:cstheme="minorHAnsi"/>
        </w:rPr>
        <w:t>CASO</w:t>
      </w:r>
      <w:r w:rsidRPr="00260C07">
        <w:rPr>
          <w:rFonts w:asciiTheme="minorHAnsi" w:hAnsiTheme="minorHAnsi" w:cstheme="minorHAnsi"/>
          <w:spacing w:val="-2"/>
        </w:rPr>
        <w:t xml:space="preserve"> FORTUITO</w:t>
      </w:r>
    </w:p>
    <w:p w14:paraId="642950D2" w14:textId="77777777" w:rsidR="00983757" w:rsidRPr="00260C07" w:rsidRDefault="00983757" w:rsidP="00B45BFB">
      <w:pPr>
        <w:pStyle w:val="Textoindependiente"/>
        <w:spacing w:before="61" w:line="276" w:lineRule="auto"/>
        <w:ind w:right="-3"/>
        <w:rPr>
          <w:rFonts w:asciiTheme="minorHAnsi" w:hAnsiTheme="minorHAnsi" w:cstheme="minorHAnsi"/>
          <w:b/>
        </w:rPr>
      </w:pPr>
    </w:p>
    <w:p w14:paraId="200E7CF4" w14:textId="77777777" w:rsidR="00983757" w:rsidRPr="00260C07" w:rsidRDefault="00000000"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rPr>
        <w:t>El</w:t>
      </w:r>
      <w:r w:rsidRPr="00260C07">
        <w:rPr>
          <w:rFonts w:asciiTheme="minorHAnsi" w:hAnsiTheme="minorHAnsi" w:cstheme="minorHAnsi"/>
          <w:spacing w:val="-13"/>
        </w:rPr>
        <w:t xml:space="preserve"> </w:t>
      </w:r>
      <w:r w:rsidRPr="00260C07">
        <w:rPr>
          <w:rFonts w:asciiTheme="minorHAnsi" w:hAnsiTheme="minorHAnsi" w:cstheme="minorHAnsi"/>
          <w:b/>
        </w:rPr>
        <w:t>CONTRATANTE</w:t>
      </w:r>
      <w:r w:rsidRPr="00260C07">
        <w:rPr>
          <w:rFonts w:asciiTheme="minorHAnsi" w:hAnsiTheme="minorHAnsi" w:cstheme="minorHAnsi"/>
          <w:b/>
          <w:spacing w:val="-12"/>
        </w:rPr>
        <w:t xml:space="preserve"> </w:t>
      </w:r>
      <w:r w:rsidRPr="00260C07">
        <w:rPr>
          <w:rFonts w:asciiTheme="minorHAnsi" w:hAnsiTheme="minorHAnsi" w:cstheme="minorHAnsi"/>
        </w:rPr>
        <w:t>y</w:t>
      </w:r>
      <w:r w:rsidRPr="00260C07">
        <w:rPr>
          <w:rFonts w:asciiTheme="minorHAnsi" w:hAnsiTheme="minorHAnsi" w:cstheme="minorHAnsi"/>
          <w:spacing w:val="-13"/>
        </w:rPr>
        <w:t xml:space="preserve"> </w:t>
      </w:r>
      <w:r w:rsidRPr="00260C07">
        <w:rPr>
          <w:rFonts w:asciiTheme="minorHAnsi" w:hAnsiTheme="minorHAnsi" w:cstheme="minorHAnsi"/>
        </w:rPr>
        <w:t>el</w:t>
      </w:r>
      <w:r w:rsidRPr="00260C07">
        <w:rPr>
          <w:rFonts w:asciiTheme="minorHAnsi" w:hAnsiTheme="minorHAnsi" w:cstheme="minorHAnsi"/>
          <w:spacing w:val="-12"/>
        </w:rPr>
        <w:t xml:space="preserve"> </w:t>
      </w:r>
      <w:r w:rsidRPr="00260C07">
        <w:rPr>
          <w:rFonts w:asciiTheme="minorHAnsi" w:hAnsiTheme="minorHAnsi" w:cstheme="minorHAnsi"/>
          <w:b/>
        </w:rPr>
        <w:t>CONTRATISTA</w:t>
      </w:r>
      <w:r w:rsidRPr="00260C07">
        <w:rPr>
          <w:rFonts w:asciiTheme="minorHAnsi" w:hAnsiTheme="minorHAnsi" w:cstheme="minorHAnsi"/>
          <w:b/>
          <w:spacing w:val="-13"/>
        </w:rPr>
        <w:t xml:space="preserve"> </w:t>
      </w:r>
      <w:r w:rsidRPr="00260C07">
        <w:rPr>
          <w:rFonts w:asciiTheme="minorHAnsi" w:hAnsiTheme="minorHAnsi" w:cstheme="minorHAnsi"/>
        </w:rPr>
        <w:t>no</w:t>
      </w:r>
      <w:r w:rsidRPr="00260C07">
        <w:rPr>
          <w:rFonts w:asciiTheme="minorHAnsi" w:hAnsiTheme="minorHAnsi" w:cstheme="minorHAnsi"/>
          <w:spacing w:val="-12"/>
        </w:rPr>
        <w:t xml:space="preserve"> </w:t>
      </w:r>
      <w:r w:rsidRPr="00260C07">
        <w:rPr>
          <w:rFonts w:asciiTheme="minorHAnsi" w:hAnsiTheme="minorHAnsi" w:cstheme="minorHAnsi"/>
        </w:rPr>
        <w:t>serán</w:t>
      </w:r>
      <w:r w:rsidRPr="00260C07">
        <w:rPr>
          <w:rFonts w:asciiTheme="minorHAnsi" w:hAnsiTheme="minorHAnsi" w:cstheme="minorHAnsi"/>
          <w:spacing w:val="-13"/>
        </w:rPr>
        <w:t xml:space="preserve"> </w:t>
      </w:r>
      <w:r w:rsidRPr="00260C07">
        <w:rPr>
          <w:rFonts w:asciiTheme="minorHAnsi" w:hAnsiTheme="minorHAnsi" w:cstheme="minorHAnsi"/>
        </w:rPr>
        <w:t>responsables</w:t>
      </w:r>
      <w:r w:rsidRPr="00260C07">
        <w:rPr>
          <w:rFonts w:asciiTheme="minorHAnsi" w:hAnsiTheme="minorHAnsi" w:cstheme="minorHAnsi"/>
          <w:spacing w:val="-12"/>
        </w:rPr>
        <w:t xml:space="preserve"> </w:t>
      </w:r>
      <w:r w:rsidRPr="00260C07">
        <w:rPr>
          <w:rFonts w:asciiTheme="minorHAnsi" w:hAnsiTheme="minorHAnsi" w:cstheme="minorHAnsi"/>
        </w:rPr>
        <w:t>por</w:t>
      </w:r>
      <w:r w:rsidRPr="00260C07">
        <w:rPr>
          <w:rFonts w:asciiTheme="minorHAnsi" w:hAnsiTheme="minorHAnsi" w:cstheme="minorHAnsi"/>
          <w:spacing w:val="-12"/>
        </w:rPr>
        <w:t xml:space="preserve"> </w:t>
      </w:r>
      <w:r w:rsidRPr="00260C07">
        <w:rPr>
          <w:rFonts w:asciiTheme="minorHAnsi" w:hAnsiTheme="minorHAnsi" w:cstheme="minorHAnsi"/>
        </w:rPr>
        <w:t>el</w:t>
      </w:r>
      <w:r w:rsidRPr="00260C07">
        <w:rPr>
          <w:rFonts w:asciiTheme="minorHAnsi" w:hAnsiTheme="minorHAnsi" w:cstheme="minorHAnsi"/>
          <w:spacing w:val="-13"/>
        </w:rPr>
        <w:t xml:space="preserve"> </w:t>
      </w:r>
      <w:r w:rsidRPr="00260C07">
        <w:rPr>
          <w:rFonts w:asciiTheme="minorHAnsi" w:hAnsiTheme="minorHAnsi" w:cstheme="minorHAnsi"/>
        </w:rPr>
        <w:t>cumplimiento</w:t>
      </w:r>
      <w:r w:rsidRPr="00260C07">
        <w:rPr>
          <w:rFonts w:asciiTheme="minorHAnsi" w:hAnsiTheme="minorHAnsi" w:cstheme="minorHAnsi"/>
          <w:spacing w:val="-12"/>
        </w:rPr>
        <w:t xml:space="preserve"> </w:t>
      </w:r>
      <w:r w:rsidRPr="00260C07">
        <w:rPr>
          <w:rFonts w:asciiTheme="minorHAnsi" w:hAnsiTheme="minorHAnsi" w:cstheme="minorHAnsi"/>
        </w:rPr>
        <w:t>de</w:t>
      </w:r>
      <w:r w:rsidRPr="00260C07">
        <w:rPr>
          <w:rFonts w:asciiTheme="minorHAnsi" w:hAnsiTheme="minorHAnsi" w:cstheme="minorHAnsi"/>
          <w:spacing w:val="-13"/>
        </w:rPr>
        <w:t xml:space="preserve"> </w:t>
      </w:r>
      <w:r w:rsidRPr="00260C07">
        <w:rPr>
          <w:rFonts w:asciiTheme="minorHAnsi" w:hAnsiTheme="minorHAnsi" w:cstheme="minorHAnsi"/>
        </w:rPr>
        <w:t>sus</w:t>
      </w:r>
      <w:r w:rsidRPr="00260C07">
        <w:rPr>
          <w:rFonts w:asciiTheme="minorHAnsi" w:hAnsiTheme="minorHAnsi" w:cstheme="minorHAnsi"/>
          <w:spacing w:val="-12"/>
        </w:rPr>
        <w:t xml:space="preserve"> </w:t>
      </w:r>
      <w:r w:rsidRPr="00260C07">
        <w:rPr>
          <w:rFonts w:asciiTheme="minorHAnsi" w:hAnsiTheme="minorHAnsi" w:cstheme="minorHAnsi"/>
        </w:rPr>
        <w:t>obligaciones cuando acaezcan circunstancias de fuerza mayor, tales como, pero sin limitarse a: orden público, actos</w:t>
      </w:r>
      <w:r w:rsidRPr="00260C07">
        <w:rPr>
          <w:rFonts w:asciiTheme="minorHAnsi" w:hAnsiTheme="minorHAnsi" w:cstheme="minorHAnsi"/>
          <w:spacing w:val="-6"/>
        </w:rPr>
        <w:t xml:space="preserve"> </w:t>
      </w:r>
      <w:r w:rsidRPr="00260C07">
        <w:rPr>
          <w:rFonts w:asciiTheme="minorHAnsi" w:hAnsiTheme="minorHAnsi" w:cstheme="minorHAnsi"/>
        </w:rPr>
        <w:t>subversivos,</w:t>
      </w:r>
      <w:r w:rsidRPr="00260C07">
        <w:rPr>
          <w:rFonts w:asciiTheme="minorHAnsi" w:hAnsiTheme="minorHAnsi" w:cstheme="minorHAnsi"/>
          <w:spacing w:val="-3"/>
        </w:rPr>
        <w:t xml:space="preserve"> </w:t>
      </w:r>
      <w:r w:rsidRPr="00260C07">
        <w:rPr>
          <w:rFonts w:asciiTheme="minorHAnsi" w:hAnsiTheme="minorHAnsi" w:cstheme="minorHAnsi"/>
        </w:rPr>
        <w:t>actos</w:t>
      </w:r>
      <w:r w:rsidRPr="00260C07">
        <w:rPr>
          <w:rFonts w:asciiTheme="minorHAnsi" w:hAnsiTheme="minorHAnsi" w:cstheme="minorHAnsi"/>
          <w:spacing w:val="-3"/>
        </w:rPr>
        <w:t xml:space="preserve"> </w:t>
      </w:r>
      <w:r w:rsidRPr="00260C07">
        <w:rPr>
          <w:rFonts w:asciiTheme="minorHAnsi" w:hAnsiTheme="minorHAnsi" w:cstheme="minorHAnsi"/>
        </w:rPr>
        <w:t>malintencionados,</w:t>
      </w:r>
      <w:r w:rsidRPr="00260C07">
        <w:rPr>
          <w:rFonts w:asciiTheme="minorHAnsi" w:hAnsiTheme="minorHAnsi" w:cstheme="minorHAnsi"/>
          <w:spacing w:val="-3"/>
        </w:rPr>
        <w:t xml:space="preserve"> </w:t>
      </w:r>
      <w:r w:rsidRPr="00260C07">
        <w:rPr>
          <w:rFonts w:asciiTheme="minorHAnsi" w:hAnsiTheme="minorHAnsi" w:cstheme="minorHAnsi"/>
        </w:rPr>
        <w:t>de</w:t>
      </w:r>
      <w:r w:rsidRPr="00260C07">
        <w:rPr>
          <w:rFonts w:asciiTheme="minorHAnsi" w:hAnsiTheme="minorHAnsi" w:cstheme="minorHAnsi"/>
          <w:spacing w:val="-5"/>
        </w:rPr>
        <w:t xml:space="preserve"> </w:t>
      </w:r>
      <w:r w:rsidRPr="00260C07">
        <w:rPr>
          <w:rFonts w:asciiTheme="minorHAnsi" w:hAnsiTheme="minorHAnsi" w:cstheme="minorHAnsi"/>
        </w:rPr>
        <w:t>terceros,</w:t>
      </w:r>
      <w:r w:rsidRPr="00260C07">
        <w:rPr>
          <w:rFonts w:asciiTheme="minorHAnsi" w:hAnsiTheme="minorHAnsi" w:cstheme="minorHAnsi"/>
          <w:spacing w:val="-3"/>
        </w:rPr>
        <w:t xml:space="preserve"> </w:t>
      </w:r>
      <w:r w:rsidRPr="00260C07">
        <w:rPr>
          <w:rFonts w:asciiTheme="minorHAnsi" w:hAnsiTheme="minorHAnsi" w:cstheme="minorHAnsi"/>
        </w:rPr>
        <w:t>fuego,</w:t>
      </w:r>
      <w:r w:rsidRPr="00260C07">
        <w:rPr>
          <w:rFonts w:asciiTheme="minorHAnsi" w:hAnsiTheme="minorHAnsi" w:cstheme="minorHAnsi"/>
          <w:spacing w:val="-5"/>
        </w:rPr>
        <w:t xml:space="preserve"> </w:t>
      </w:r>
      <w:r w:rsidRPr="00260C07">
        <w:rPr>
          <w:rFonts w:asciiTheme="minorHAnsi" w:hAnsiTheme="minorHAnsi" w:cstheme="minorHAnsi"/>
        </w:rPr>
        <w:t>epidemias,</w:t>
      </w:r>
      <w:r w:rsidRPr="00260C07">
        <w:rPr>
          <w:rFonts w:asciiTheme="minorHAnsi" w:hAnsiTheme="minorHAnsi" w:cstheme="minorHAnsi"/>
          <w:spacing w:val="-3"/>
        </w:rPr>
        <w:t xml:space="preserve"> </w:t>
      </w:r>
      <w:r w:rsidRPr="00260C07">
        <w:rPr>
          <w:rFonts w:asciiTheme="minorHAnsi" w:hAnsiTheme="minorHAnsi" w:cstheme="minorHAnsi"/>
        </w:rPr>
        <w:t>cuarentena,</w:t>
      </w:r>
      <w:r w:rsidRPr="00260C07">
        <w:rPr>
          <w:rFonts w:asciiTheme="minorHAnsi" w:hAnsiTheme="minorHAnsi" w:cstheme="minorHAnsi"/>
          <w:spacing w:val="-3"/>
        </w:rPr>
        <w:t xml:space="preserve"> </w:t>
      </w:r>
      <w:r w:rsidRPr="00260C07">
        <w:rPr>
          <w:rFonts w:asciiTheme="minorHAnsi" w:hAnsiTheme="minorHAnsi" w:cstheme="minorHAnsi"/>
        </w:rPr>
        <w:t>entre</w:t>
      </w:r>
      <w:r w:rsidRPr="00260C07">
        <w:rPr>
          <w:rFonts w:asciiTheme="minorHAnsi" w:hAnsiTheme="minorHAnsi" w:cstheme="minorHAnsi"/>
          <w:spacing w:val="-5"/>
        </w:rPr>
        <w:t xml:space="preserve"> </w:t>
      </w:r>
      <w:r w:rsidRPr="00260C07">
        <w:rPr>
          <w:rFonts w:asciiTheme="minorHAnsi" w:hAnsiTheme="minorHAnsi" w:cstheme="minorHAnsi"/>
        </w:rPr>
        <w:t>otros, y quedarán exentos de toda responsabilidad por cualquier daño o demora en la ejecución del contrato como resultado de causas constitutivas de fuerza mayor o caso fortuito, debidamente comprobadas y siempre y cuando cumplan los requisitos para ser considerados como irresistibles, imprevisibles y exterior, en cuyo caso no tendrán derecho al reconocimiento de indemnización alguna.</w:t>
      </w:r>
      <w:r w:rsidRPr="00260C07">
        <w:rPr>
          <w:rFonts w:asciiTheme="minorHAnsi" w:hAnsiTheme="minorHAnsi" w:cstheme="minorHAnsi"/>
          <w:spacing w:val="-2"/>
        </w:rPr>
        <w:t xml:space="preserve"> </w:t>
      </w:r>
      <w:r w:rsidRPr="00260C07">
        <w:rPr>
          <w:rFonts w:asciiTheme="minorHAnsi" w:hAnsiTheme="minorHAnsi" w:cstheme="minorHAnsi"/>
        </w:rPr>
        <w:t>Dentro</w:t>
      </w:r>
      <w:r w:rsidRPr="00260C07">
        <w:rPr>
          <w:rFonts w:asciiTheme="minorHAnsi" w:hAnsiTheme="minorHAnsi" w:cstheme="minorHAnsi"/>
          <w:spacing w:val="-4"/>
        </w:rPr>
        <w:t xml:space="preserve"> </w:t>
      </w:r>
      <w:r w:rsidRPr="00260C07">
        <w:rPr>
          <w:rFonts w:asciiTheme="minorHAnsi" w:hAnsiTheme="minorHAnsi" w:cstheme="minorHAnsi"/>
        </w:rPr>
        <w:t>de</w:t>
      </w:r>
      <w:r w:rsidRPr="00260C07">
        <w:rPr>
          <w:rFonts w:asciiTheme="minorHAnsi" w:hAnsiTheme="minorHAnsi" w:cstheme="minorHAnsi"/>
          <w:spacing w:val="-4"/>
        </w:rPr>
        <w:t xml:space="preserve"> </w:t>
      </w:r>
      <w:r w:rsidRPr="00260C07">
        <w:rPr>
          <w:rFonts w:asciiTheme="minorHAnsi" w:hAnsiTheme="minorHAnsi" w:cstheme="minorHAnsi"/>
        </w:rPr>
        <w:t>las</w:t>
      </w:r>
      <w:r w:rsidRPr="00260C07">
        <w:rPr>
          <w:rFonts w:asciiTheme="minorHAnsi" w:hAnsiTheme="minorHAnsi" w:cstheme="minorHAnsi"/>
          <w:spacing w:val="-5"/>
        </w:rPr>
        <w:t xml:space="preserve"> </w:t>
      </w:r>
      <w:r w:rsidRPr="00260C07">
        <w:rPr>
          <w:rFonts w:asciiTheme="minorHAnsi" w:hAnsiTheme="minorHAnsi" w:cstheme="minorHAnsi"/>
        </w:rPr>
        <w:t>setenta</w:t>
      </w:r>
      <w:r w:rsidRPr="00260C07">
        <w:rPr>
          <w:rFonts w:asciiTheme="minorHAnsi" w:hAnsiTheme="minorHAnsi" w:cstheme="minorHAnsi"/>
          <w:spacing w:val="-4"/>
        </w:rPr>
        <w:t xml:space="preserve"> </w:t>
      </w:r>
      <w:r w:rsidRPr="00260C07">
        <w:rPr>
          <w:rFonts w:asciiTheme="minorHAnsi" w:hAnsiTheme="minorHAnsi" w:cstheme="minorHAnsi"/>
        </w:rPr>
        <w:t>y</w:t>
      </w:r>
      <w:r w:rsidRPr="00260C07">
        <w:rPr>
          <w:rFonts w:asciiTheme="minorHAnsi" w:hAnsiTheme="minorHAnsi" w:cstheme="minorHAnsi"/>
          <w:spacing w:val="-2"/>
        </w:rPr>
        <w:t xml:space="preserve"> </w:t>
      </w:r>
      <w:r w:rsidRPr="00260C07">
        <w:rPr>
          <w:rFonts w:asciiTheme="minorHAnsi" w:hAnsiTheme="minorHAnsi" w:cstheme="minorHAnsi"/>
        </w:rPr>
        <w:t>dos</w:t>
      </w:r>
      <w:r w:rsidRPr="00260C07">
        <w:rPr>
          <w:rFonts w:asciiTheme="minorHAnsi" w:hAnsiTheme="minorHAnsi" w:cstheme="minorHAnsi"/>
          <w:spacing w:val="-5"/>
        </w:rPr>
        <w:t xml:space="preserve"> </w:t>
      </w:r>
      <w:r w:rsidRPr="00260C07">
        <w:rPr>
          <w:rFonts w:asciiTheme="minorHAnsi" w:hAnsiTheme="minorHAnsi" w:cstheme="minorHAnsi"/>
        </w:rPr>
        <w:t>(72)</w:t>
      </w:r>
      <w:r w:rsidRPr="00260C07">
        <w:rPr>
          <w:rFonts w:asciiTheme="minorHAnsi" w:hAnsiTheme="minorHAnsi" w:cstheme="minorHAnsi"/>
          <w:spacing w:val="-5"/>
        </w:rPr>
        <w:t xml:space="preserve"> </w:t>
      </w:r>
      <w:r w:rsidRPr="00260C07">
        <w:rPr>
          <w:rFonts w:asciiTheme="minorHAnsi" w:hAnsiTheme="minorHAnsi" w:cstheme="minorHAnsi"/>
        </w:rPr>
        <w:t>horas</w:t>
      </w:r>
      <w:r w:rsidRPr="00260C07">
        <w:rPr>
          <w:rFonts w:asciiTheme="minorHAnsi" w:hAnsiTheme="minorHAnsi" w:cstheme="minorHAnsi"/>
          <w:spacing w:val="-5"/>
        </w:rPr>
        <w:t xml:space="preserve"> </w:t>
      </w:r>
      <w:r w:rsidRPr="00260C07">
        <w:rPr>
          <w:rFonts w:asciiTheme="minorHAnsi" w:hAnsiTheme="minorHAnsi" w:cstheme="minorHAnsi"/>
        </w:rPr>
        <w:t>siguientes</w:t>
      </w:r>
      <w:r w:rsidRPr="00260C07">
        <w:rPr>
          <w:rFonts w:asciiTheme="minorHAnsi" w:hAnsiTheme="minorHAnsi" w:cstheme="minorHAnsi"/>
          <w:spacing w:val="-1"/>
        </w:rPr>
        <w:t xml:space="preserve"> </w:t>
      </w:r>
      <w:r w:rsidRPr="00260C07">
        <w:rPr>
          <w:rFonts w:asciiTheme="minorHAnsi" w:hAnsiTheme="minorHAnsi" w:cstheme="minorHAnsi"/>
        </w:rPr>
        <w:t>al</w:t>
      </w:r>
      <w:r w:rsidRPr="00260C07">
        <w:rPr>
          <w:rFonts w:asciiTheme="minorHAnsi" w:hAnsiTheme="minorHAnsi" w:cstheme="minorHAnsi"/>
          <w:spacing w:val="-7"/>
        </w:rPr>
        <w:t xml:space="preserve"> </w:t>
      </w:r>
      <w:r w:rsidRPr="00260C07">
        <w:rPr>
          <w:rFonts w:asciiTheme="minorHAnsi" w:hAnsiTheme="minorHAnsi" w:cstheme="minorHAnsi"/>
        </w:rPr>
        <w:t>momento</w:t>
      </w:r>
      <w:r w:rsidRPr="00260C07">
        <w:rPr>
          <w:rFonts w:asciiTheme="minorHAnsi" w:hAnsiTheme="minorHAnsi" w:cstheme="minorHAnsi"/>
          <w:spacing w:val="-5"/>
        </w:rPr>
        <w:t xml:space="preserve"> </w:t>
      </w:r>
      <w:r w:rsidRPr="00260C07">
        <w:rPr>
          <w:rFonts w:asciiTheme="minorHAnsi" w:hAnsiTheme="minorHAnsi" w:cstheme="minorHAnsi"/>
        </w:rPr>
        <w:t>en</w:t>
      </w:r>
      <w:r w:rsidRPr="00260C07">
        <w:rPr>
          <w:rFonts w:asciiTheme="minorHAnsi" w:hAnsiTheme="minorHAnsi" w:cstheme="minorHAnsi"/>
          <w:spacing w:val="-2"/>
        </w:rPr>
        <w:t xml:space="preserve"> </w:t>
      </w:r>
      <w:r w:rsidRPr="00260C07">
        <w:rPr>
          <w:rFonts w:asciiTheme="minorHAnsi" w:hAnsiTheme="minorHAnsi" w:cstheme="minorHAnsi"/>
        </w:rPr>
        <w:t>que</w:t>
      </w:r>
      <w:r w:rsidRPr="00260C07">
        <w:rPr>
          <w:rFonts w:asciiTheme="minorHAnsi" w:hAnsiTheme="minorHAnsi" w:cstheme="minorHAnsi"/>
          <w:spacing w:val="-4"/>
        </w:rPr>
        <w:t xml:space="preserve"> </w:t>
      </w:r>
      <w:r w:rsidRPr="00260C07">
        <w:rPr>
          <w:rFonts w:asciiTheme="minorHAnsi" w:hAnsiTheme="minorHAnsi" w:cstheme="minorHAnsi"/>
        </w:rPr>
        <w:t>el</w:t>
      </w:r>
      <w:r w:rsidRPr="00260C07">
        <w:rPr>
          <w:rFonts w:asciiTheme="minorHAnsi" w:hAnsiTheme="minorHAnsi" w:cstheme="minorHAnsi"/>
          <w:spacing w:val="-4"/>
        </w:rPr>
        <w:t xml:space="preserve"> </w:t>
      </w:r>
      <w:r w:rsidRPr="00260C07">
        <w:rPr>
          <w:rFonts w:asciiTheme="minorHAnsi" w:hAnsiTheme="minorHAnsi" w:cstheme="minorHAnsi"/>
          <w:b/>
        </w:rPr>
        <w:t>CONTRATANTE</w:t>
      </w:r>
      <w:r w:rsidRPr="00260C07">
        <w:rPr>
          <w:rFonts w:asciiTheme="minorHAnsi" w:hAnsiTheme="minorHAnsi" w:cstheme="minorHAnsi"/>
          <w:b/>
          <w:spacing w:val="-3"/>
        </w:rPr>
        <w:t xml:space="preserve"> </w:t>
      </w:r>
      <w:r w:rsidRPr="00260C07">
        <w:rPr>
          <w:rFonts w:asciiTheme="minorHAnsi" w:hAnsiTheme="minorHAnsi" w:cstheme="minorHAnsi"/>
        </w:rPr>
        <w:t>o</w:t>
      </w:r>
      <w:r w:rsidRPr="00260C07">
        <w:rPr>
          <w:rFonts w:asciiTheme="minorHAnsi" w:hAnsiTheme="minorHAnsi" w:cstheme="minorHAnsi"/>
          <w:spacing w:val="-4"/>
        </w:rPr>
        <w:t xml:space="preserve"> </w:t>
      </w:r>
      <w:r w:rsidRPr="00260C07">
        <w:rPr>
          <w:rFonts w:asciiTheme="minorHAnsi" w:hAnsiTheme="minorHAnsi" w:cstheme="minorHAnsi"/>
        </w:rPr>
        <w:t xml:space="preserve">el </w:t>
      </w:r>
      <w:r w:rsidRPr="00260C07">
        <w:rPr>
          <w:rFonts w:asciiTheme="minorHAnsi" w:hAnsiTheme="minorHAnsi" w:cstheme="minorHAnsi"/>
          <w:b/>
        </w:rPr>
        <w:t>CONTRATISTA</w:t>
      </w:r>
      <w:r w:rsidRPr="00260C07">
        <w:rPr>
          <w:rFonts w:asciiTheme="minorHAnsi" w:hAnsiTheme="minorHAnsi" w:cstheme="minorHAnsi"/>
          <w:b/>
          <w:spacing w:val="-5"/>
        </w:rPr>
        <w:t xml:space="preserve"> </w:t>
      </w:r>
      <w:r w:rsidRPr="00260C07">
        <w:rPr>
          <w:rFonts w:asciiTheme="minorHAnsi" w:hAnsiTheme="minorHAnsi" w:cstheme="minorHAnsi"/>
        </w:rPr>
        <w:t>se</w:t>
      </w:r>
      <w:r w:rsidRPr="00260C07">
        <w:rPr>
          <w:rFonts w:asciiTheme="minorHAnsi" w:hAnsiTheme="minorHAnsi" w:cstheme="minorHAnsi"/>
          <w:spacing w:val="-6"/>
        </w:rPr>
        <w:t xml:space="preserve"> </w:t>
      </w:r>
      <w:r w:rsidRPr="00260C07">
        <w:rPr>
          <w:rFonts w:asciiTheme="minorHAnsi" w:hAnsiTheme="minorHAnsi" w:cstheme="minorHAnsi"/>
        </w:rPr>
        <w:t>vean</w:t>
      </w:r>
      <w:r w:rsidRPr="00260C07">
        <w:rPr>
          <w:rFonts w:asciiTheme="minorHAnsi" w:hAnsiTheme="minorHAnsi" w:cstheme="minorHAnsi"/>
          <w:spacing w:val="-7"/>
        </w:rPr>
        <w:t xml:space="preserve"> </w:t>
      </w:r>
      <w:r w:rsidRPr="00260C07">
        <w:rPr>
          <w:rFonts w:asciiTheme="minorHAnsi" w:hAnsiTheme="minorHAnsi" w:cstheme="minorHAnsi"/>
        </w:rPr>
        <w:t>obligados</w:t>
      </w:r>
      <w:r w:rsidRPr="00260C07">
        <w:rPr>
          <w:rFonts w:asciiTheme="minorHAnsi" w:hAnsiTheme="minorHAnsi" w:cstheme="minorHAnsi"/>
          <w:spacing w:val="-4"/>
        </w:rPr>
        <w:t xml:space="preserve"> </w:t>
      </w:r>
      <w:r w:rsidRPr="00260C07">
        <w:rPr>
          <w:rFonts w:asciiTheme="minorHAnsi" w:hAnsiTheme="minorHAnsi" w:cstheme="minorHAnsi"/>
        </w:rPr>
        <w:t>a</w:t>
      </w:r>
      <w:r w:rsidRPr="00260C07">
        <w:rPr>
          <w:rFonts w:asciiTheme="minorHAnsi" w:hAnsiTheme="minorHAnsi" w:cstheme="minorHAnsi"/>
          <w:spacing w:val="-4"/>
        </w:rPr>
        <w:t xml:space="preserve"> </w:t>
      </w:r>
      <w:r w:rsidRPr="00260C07">
        <w:rPr>
          <w:rFonts w:asciiTheme="minorHAnsi" w:hAnsiTheme="minorHAnsi" w:cstheme="minorHAnsi"/>
        </w:rPr>
        <w:t>suspender</w:t>
      </w:r>
      <w:r w:rsidRPr="00260C07">
        <w:rPr>
          <w:rFonts w:asciiTheme="minorHAnsi" w:hAnsiTheme="minorHAnsi" w:cstheme="minorHAnsi"/>
          <w:spacing w:val="-4"/>
        </w:rPr>
        <w:t xml:space="preserve"> </w:t>
      </w:r>
      <w:r w:rsidRPr="00260C07">
        <w:rPr>
          <w:rFonts w:asciiTheme="minorHAnsi" w:hAnsiTheme="minorHAnsi" w:cstheme="minorHAnsi"/>
        </w:rPr>
        <w:t>la</w:t>
      </w:r>
      <w:r w:rsidRPr="00260C07">
        <w:rPr>
          <w:rFonts w:asciiTheme="minorHAnsi" w:hAnsiTheme="minorHAnsi" w:cstheme="minorHAnsi"/>
          <w:spacing w:val="-7"/>
        </w:rPr>
        <w:t xml:space="preserve"> </w:t>
      </w:r>
      <w:r w:rsidRPr="00260C07">
        <w:rPr>
          <w:rFonts w:asciiTheme="minorHAnsi" w:hAnsiTheme="minorHAnsi" w:cstheme="minorHAnsi"/>
        </w:rPr>
        <w:t>ejecución</w:t>
      </w:r>
      <w:r w:rsidRPr="00260C07">
        <w:rPr>
          <w:rFonts w:asciiTheme="minorHAnsi" w:hAnsiTheme="minorHAnsi" w:cstheme="minorHAnsi"/>
          <w:spacing w:val="-5"/>
        </w:rPr>
        <w:t xml:space="preserve"> </w:t>
      </w:r>
      <w:r w:rsidRPr="00260C07">
        <w:rPr>
          <w:rFonts w:asciiTheme="minorHAnsi" w:hAnsiTheme="minorHAnsi" w:cstheme="minorHAnsi"/>
        </w:rPr>
        <w:t>del</w:t>
      </w:r>
      <w:r w:rsidRPr="00260C07">
        <w:rPr>
          <w:rFonts w:asciiTheme="minorHAnsi" w:hAnsiTheme="minorHAnsi" w:cstheme="minorHAnsi"/>
          <w:spacing w:val="-4"/>
        </w:rPr>
        <w:t xml:space="preserve"> </w:t>
      </w:r>
      <w:r w:rsidRPr="00260C07">
        <w:rPr>
          <w:rFonts w:asciiTheme="minorHAnsi" w:hAnsiTheme="minorHAnsi" w:cstheme="minorHAnsi"/>
        </w:rPr>
        <w:t>CONTRATO</w:t>
      </w:r>
      <w:r w:rsidRPr="00260C07">
        <w:rPr>
          <w:rFonts w:asciiTheme="minorHAnsi" w:hAnsiTheme="minorHAnsi" w:cstheme="minorHAnsi"/>
          <w:spacing w:val="-6"/>
        </w:rPr>
        <w:t xml:space="preserve"> </w:t>
      </w:r>
      <w:r w:rsidRPr="00260C07">
        <w:rPr>
          <w:rFonts w:asciiTheme="minorHAnsi" w:hAnsiTheme="minorHAnsi" w:cstheme="minorHAnsi"/>
        </w:rPr>
        <w:t>debido</w:t>
      </w:r>
      <w:r w:rsidRPr="00260C07">
        <w:rPr>
          <w:rFonts w:asciiTheme="minorHAnsi" w:hAnsiTheme="minorHAnsi" w:cstheme="minorHAnsi"/>
          <w:spacing w:val="-5"/>
        </w:rPr>
        <w:t xml:space="preserve"> </w:t>
      </w:r>
      <w:r w:rsidRPr="00260C07">
        <w:rPr>
          <w:rFonts w:asciiTheme="minorHAnsi" w:hAnsiTheme="minorHAnsi" w:cstheme="minorHAnsi"/>
        </w:rPr>
        <w:t>a</w:t>
      </w:r>
      <w:r w:rsidRPr="00260C07">
        <w:rPr>
          <w:rFonts w:asciiTheme="minorHAnsi" w:hAnsiTheme="minorHAnsi" w:cstheme="minorHAnsi"/>
          <w:spacing w:val="-4"/>
        </w:rPr>
        <w:t xml:space="preserve"> </w:t>
      </w:r>
      <w:r w:rsidRPr="00260C07">
        <w:rPr>
          <w:rFonts w:asciiTheme="minorHAnsi" w:hAnsiTheme="minorHAnsi" w:cstheme="minorHAnsi"/>
        </w:rPr>
        <w:t>la</w:t>
      </w:r>
      <w:r w:rsidRPr="00260C07">
        <w:rPr>
          <w:rFonts w:asciiTheme="minorHAnsi" w:hAnsiTheme="minorHAnsi" w:cstheme="minorHAnsi"/>
          <w:spacing w:val="-5"/>
        </w:rPr>
        <w:t xml:space="preserve"> </w:t>
      </w:r>
      <w:r w:rsidRPr="00260C07">
        <w:rPr>
          <w:rFonts w:asciiTheme="minorHAnsi" w:hAnsiTheme="minorHAnsi" w:cstheme="minorHAnsi"/>
        </w:rPr>
        <w:t>ocurrencia</w:t>
      </w:r>
      <w:r w:rsidRPr="00260C07">
        <w:rPr>
          <w:rFonts w:asciiTheme="minorHAnsi" w:hAnsiTheme="minorHAnsi" w:cstheme="minorHAnsi"/>
          <w:spacing w:val="-5"/>
        </w:rPr>
        <w:t xml:space="preserve"> </w:t>
      </w:r>
      <w:r w:rsidRPr="00260C07">
        <w:rPr>
          <w:rFonts w:asciiTheme="minorHAnsi" w:hAnsiTheme="minorHAnsi" w:cstheme="minorHAnsi"/>
        </w:rPr>
        <w:t>de un hecho constitutivo de fuerza mayor o caso fortuito, deberán comunicar este hecho a la otra parte, señalando las causas que obligan a la suspensión.</w:t>
      </w:r>
    </w:p>
    <w:p w14:paraId="66DC6F5C" w14:textId="77777777" w:rsidR="00983757" w:rsidRPr="00260C07" w:rsidRDefault="00983757" w:rsidP="00B45BFB">
      <w:pPr>
        <w:pStyle w:val="Textoindependiente"/>
        <w:spacing w:before="1" w:line="276" w:lineRule="auto"/>
        <w:ind w:right="-3"/>
        <w:rPr>
          <w:rFonts w:asciiTheme="minorHAnsi" w:hAnsiTheme="minorHAnsi" w:cstheme="minorHAnsi"/>
        </w:rPr>
      </w:pPr>
    </w:p>
    <w:p w14:paraId="471AE0BD" w14:textId="2D274F05" w:rsidR="00983757" w:rsidRPr="00260C07" w:rsidRDefault="00000000" w:rsidP="00B45BFB">
      <w:pPr>
        <w:pStyle w:val="Textoindependiente"/>
        <w:spacing w:before="64" w:line="276" w:lineRule="auto"/>
        <w:ind w:left="282" w:right="-3"/>
        <w:jc w:val="both"/>
        <w:rPr>
          <w:rFonts w:asciiTheme="minorHAnsi" w:hAnsiTheme="minorHAnsi" w:cstheme="minorHAnsi"/>
        </w:rPr>
      </w:pPr>
      <w:r w:rsidRPr="00260C07">
        <w:rPr>
          <w:rFonts w:asciiTheme="minorHAnsi" w:hAnsiTheme="minorHAnsi" w:cstheme="minorHAnsi"/>
        </w:rPr>
        <w:t>Durante la</w:t>
      </w:r>
      <w:r w:rsidRPr="00260C07">
        <w:rPr>
          <w:rFonts w:asciiTheme="minorHAnsi" w:hAnsiTheme="minorHAnsi" w:cstheme="minorHAnsi"/>
          <w:spacing w:val="-1"/>
        </w:rPr>
        <w:t xml:space="preserve"> </w:t>
      </w:r>
      <w:r w:rsidRPr="00260C07">
        <w:rPr>
          <w:rFonts w:asciiTheme="minorHAnsi" w:hAnsiTheme="minorHAnsi" w:cstheme="minorHAnsi"/>
        </w:rPr>
        <w:t>vigencia de la</w:t>
      </w:r>
      <w:r w:rsidRPr="00260C07">
        <w:rPr>
          <w:rFonts w:asciiTheme="minorHAnsi" w:hAnsiTheme="minorHAnsi" w:cstheme="minorHAnsi"/>
          <w:spacing w:val="-1"/>
        </w:rPr>
        <w:t xml:space="preserve"> </w:t>
      </w:r>
      <w:r w:rsidRPr="00260C07">
        <w:rPr>
          <w:rFonts w:asciiTheme="minorHAnsi" w:hAnsiTheme="minorHAnsi" w:cstheme="minorHAnsi"/>
        </w:rPr>
        <w:t>suspensión, EL CONTRATISTA deberá</w:t>
      </w:r>
      <w:r w:rsidRPr="00260C07">
        <w:rPr>
          <w:rFonts w:asciiTheme="minorHAnsi" w:hAnsiTheme="minorHAnsi" w:cstheme="minorHAnsi"/>
          <w:spacing w:val="-1"/>
        </w:rPr>
        <w:t xml:space="preserve"> </w:t>
      </w:r>
      <w:r w:rsidRPr="00260C07">
        <w:rPr>
          <w:rFonts w:asciiTheme="minorHAnsi" w:hAnsiTheme="minorHAnsi" w:cstheme="minorHAnsi"/>
        </w:rPr>
        <w:t>tomar</w:t>
      </w:r>
      <w:r w:rsidRPr="00260C07">
        <w:rPr>
          <w:rFonts w:asciiTheme="minorHAnsi" w:hAnsiTheme="minorHAnsi" w:cstheme="minorHAnsi"/>
          <w:spacing w:val="-1"/>
        </w:rPr>
        <w:t xml:space="preserve"> </w:t>
      </w:r>
      <w:r w:rsidRPr="00260C07">
        <w:rPr>
          <w:rFonts w:asciiTheme="minorHAnsi" w:hAnsiTheme="minorHAnsi" w:cstheme="minorHAnsi"/>
        </w:rPr>
        <w:t>las acciones pertinentes para que</w:t>
      </w:r>
      <w:r w:rsidRPr="00260C07">
        <w:rPr>
          <w:rFonts w:asciiTheme="minorHAnsi" w:hAnsiTheme="minorHAnsi" w:cstheme="minorHAnsi"/>
          <w:spacing w:val="-1"/>
        </w:rPr>
        <w:t xml:space="preserve"> </w:t>
      </w:r>
      <w:r w:rsidRPr="00260C07">
        <w:rPr>
          <w:rFonts w:asciiTheme="minorHAnsi" w:hAnsiTheme="minorHAnsi" w:cstheme="minorHAnsi"/>
        </w:rPr>
        <w:t>el</w:t>
      </w:r>
      <w:r w:rsidRPr="00260C07">
        <w:rPr>
          <w:rFonts w:asciiTheme="minorHAnsi" w:hAnsiTheme="minorHAnsi" w:cstheme="minorHAnsi"/>
          <w:spacing w:val="-1"/>
        </w:rPr>
        <w:t xml:space="preserve"> </w:t>
      </w:r>
      <w:r w:rsidRPr="00260C07">
        <w:rPr>
          <w:rFonts w:asciiTheme="minorHAnsi" w:hAnsiTheme="minorHAnsi" w:cstheme="minorHAnsi"/>
        </w:rPr>
        <w:t>impacto causado por</w:t>
      </w:r>
      <w:r w:rsidRPr="00260C07">
        <w:rPr>
          <w:rFonts w:asciiTheme="minorHAnsi" w:hAnsiTheme="minorHAnsi" w:cstheme="minorHAnsi"/>
          <w:spacing w:val="-1"/>
        </w:rPr>
        <w:t xml:space="preserve"> </w:t>
      </w:r>
      <w:r w:rsidRPr="00260C07">
        <w:rPr>
          <w:rFonts w:asciiTheme="minorHAnsi" w:hAnsiTheme="minorHAnsi" w:cstheme="minorHAnsi"/>
        </w:rPr>
        <w:t>la</w:t>
      </w:r>
      <w:r w:rsidRPr="00260C07">
        <w:rPr>
          <w:rFonts w:asciiTheme="minorHAnsi" w:hAnsiTheme="minorHAnsi" w:cstheme="minorHAnsi"/>
          <w:spacing w:val="-1"/>
        </w:rPr>
        <w:t xml:space="preserve"> </w:t>
      </w:r>
      <w:r w:rsidRPr="00260C07">
        <w:rPr>
          <w:rFonts w:asciiTheme="minorHAnsi" w:hAnsiTheme="minorHAnsi" w:cstheme="minorHAnsi"/>
        </w:rPr>
        <w:t>suspensión,</w:t>
      </w:r>
      <w:r w:rsidRPr="00260C07">
        <w:rPr>
          <w:rFonts w:asciiTheme="minorHAnsi" w:hAnsiTheme="minorHAnsi" w:cstheme="minorHAnsi"/>
          <w:spacing w:val="-1"/>
        </w:rPr>
        <w:t xml:space="preserve"> </w:t>
      </w:r>
      <w:r w:rsidRPr="00260C07">
        <w:rPr>
          <w:rFonts w:asciiTheme="minorHAnsi" w:hAnsiTheme="minorHAnsi" w:cstheme="minorHAnsi"/>
        </w:rPr>
        <w:t>tanto</w:t>
      </w:r>
      <w:r w:rsidRPr="00260C07">
        <w:rPr>
          <w:rFonts w:asciiTheme="minorHAnsi" w:hAnsiTheme="minorHAnsi" w:cstheme="minorHAnsi"/>
          <w:spacing w:val="-2"/>
        </w:rPr>
        <w:t xml:space="preserve"> </w:t>
      </w:r>
      <w:r w:rsidRPr="00260C07">
        <w:rPr>
          <w:rFonts w:asciiTheme="minorHAnsi" w:hAnsiTheme="minorHAnsi" w:cstheme="minorHAnsi"/>
        </w:rPr>
        <w:t>en</w:t>
      </w:r>
      <w:r w:rsidRPr="00260C07">
        <w:rPr>
          <w:rFonts w:asciiTheme="minorHAnsi" w:hAnsiTheme="minorHAnsi" w:cstheme="minorHAnsi"/>
          <w:spacing w:val="-1"/>
        </w:rPr>
        <w:t xml:space="preserve"> </w:t>
      </w:r>
      <w:r w:rsidRPr="00260C07">
        <w:rPr>
          <w:rFonts w:asciiTheme="minorHAnsi" w:hAnsiTheme="minorHAnsi" w:cstheme="minorHAnsi"/>
        </w:rPr>
        <w:t>tiempos</w:t>
      </w:r>
      <w:r w:rsidRPr="00260C07">
        <w:rPr>
          <w:rFonts w:asciiTheme="minorHAnsi" w:hAnsiTheme="minorHAnsi" w:cstheme="minorHAnsi"/>
          <w:spacing w:val="-1"/>
        </w:rPr>
        <w:t xml:space="preserve"> </w:t>
      </w:r>
      <w:r w:rsidRPr="00260C07">
        <w:rPr>
          <w:rFonts w:asciiTheme="minorHAnsi" w:hAnsiTheme="minorHAnsi" w:cstheme="minorHAnsi"/>
        </w:rPr>
        <w:t>como</w:t>
      </w:r>
      <w:r w:rsidRPr="00260C07">
        <w:rPr>
          <w:rFonts w:asciiTheme="minorHAnsi" w:hAnsiTheme="minorHAnsi" w:cstheme="minorHAnsi"/>
          <w:spacing w:val="-3"/>
        </w:rPr>
        <w:t xml:space="preserve"> </w:t>
      </w:r>
      <w:r w:rsidRPr="00260C07">
        <w:rPr>
          <w:rFonts w:asciiTheme="minorHAnsi" w:hAnsiTheme="minorHAnsi" w:cstheme="minorHAnsi"/>
        </w:rPr>
        <w:t>en</w:t>
      </w:r>
      <w:r w:rsidRPr="00260C07">
        <w:rPr>
          <w:rFonts w:asciiTheme="minorHAnsi" w:hAnsiTheme="minorHAnsi" w:cstheme="minorHAnsi"/>
          <w:spacing w:val="-2"/>
        </w:rPr>
        <w:t xml:space="preserve"> </w:t>
      </w:r>
      <w:r w:rsidRPr="00260C07">
        <w:rPr>
          <w:rFonts w:asciiTheme="minorHAnsi" w:hAnsiTheme="minorHAnsi" w:cstheme="minorHAnsi"/>
        </w:rPr>
        <w:t>costos,</w:t>
      </w:r>
      <w:r w:rsidRPr="00260C07">
        <w:rPr>
          <w:rFonts w:asciiTheme="minorHAnsi" w:hAnsiTheme="minorHAnsi" w:cstheme="minorHAnsi"/>
          <w:spacing w:val="-4"/>
        </w:rPr>
        <w:t xml:space="preserve"> </w:t>
      </w:r>
      <w:r w:rsidRPr="00260C07">
        <w:rPr>
          <w:rFonts w:asciiTheme="minorHAnsi" w:hAnsiTheme="minorHAnsi" w:cstheme="minorHAnsi"/>
        </w:rPr>
        <w:t>sea</w:t>
      </w:r>
      <w:r w:rsidRPr="00260C07">
        <w:rPr>
          <w:rFonts w:asciiTheme="minorHAnsi" w:hAnsiTheme="minorHAnsi" w:cstheme="minorHAnsi"/>
          <w:spacing w:val="-4"/>
        </w:rPr>
        <w:t xml:space="preserve"> </w:t>
      </w:r>
      <w:r w:rsidRPr="00260C07">
        <w:rPr>
          <w:rFonts w:asciiTheme="minorHAnsi" w:hAnsiTheme="minorHAnsi" w:cstheme="minorHAnsi"/>
        </w:rPr>
        <w:t>el</w:t>
      </w:r>
      <w:r w:rsidRPr="00260C07">
        <w:rPr>
          <w:rFonts w:asciiTheme="minorHAnsi" w:hAnsiTheme="minorHAnsi" w:cstheme="minorHAnsi"/>
          <w:spacing w:val="-3"/>
        </w:rPr>
        <w:t xml:space="preserve"> </w:t>
      </w:r>
      <w:r w:rsidRPr="00260C07">
        <w:rPr>
          <w:rFonts w:asciiTheme="minorHAnsi" w:hAnsiTheme="minorHAnsi" w:cstheme="minorHAnsi"/>
        </w:rPr>
        <w:t>menor</w:t>
      </w:r>
      <w:r w:rsidRPr="00260C07">
        <w:rPr>
          <w:rFonts w:asciiTheme="minorHAnsi" w:hAnsiTheme="minorHAnsi" w:cstheme="minorHAnsi"/>
          <w:spacing w:val="-1"/>
        </w:rPr>
        <w:t xml:space="preserve"> </w:t>
      </w:r>
      <w:r w:rsidRPr="00260C07">
        <w:rPr>
          <w:rFonts w:asciiTheme="minorHAnsi" w:hAnsiTheme="minorHAnsi" w:cstheme="minorHAnsi"/>
        </w:rPr>
        <w:t>posible.</w:t>
      </w:r>
    </w:p>
    <w:p w14:paraId="6D2C9A0F" w14:textId="77777777" w:rsidR="00983757" w:rsidRPr="00260C07" w:rsidRDefault="00983757" w:rsidP="00B45BFB">
      <w:pPr>
        <w:pStyle w:val="Textoindependiente"/>
        <w:spacing w:line="276" w:lineRule="auto"/>
        <w:ind w:right="-3"/>
        <w:rPr>
          <w:rFonts w:asciiTheme="minorHAnsi" w:hAnsiTheme="minorHAnsi" w:cstheme="minorHAnsi"/>
        </w:rPr>
      </w:pPr>
    </w:p>
    <w:p w14:paraId="5961A5C6" w14:textId="77777777" w:rsidR="00983757" w:rsidRPr="00260C07" w:rsidRDefault="00000000" w:rsidP="00B45BFB">
      <w:pPr>
        <w:pStyle w:val="Ttulo1"/>
        <w:tabs>
          <w:tab w:val="left" w:pos="1764"/>
        </w:tabs>
        <w:spacing w:before="150" w:line="276" w:lineRule="auto"/>
        <w:ind w:right="-3"/>
        <w:rPr>
          <w:rFonts w:asciiTheme="minorHAnsi" w:hAnsiTheme="minorHAnsi" w:cstheme="minorHAnsi"/>
          <w:u w:val="none"/>
        </w:rPr>
      </w:pPr>
      <w:r w:rsidRPr="00260C07">
        <w:rPr>
          <w:rFonts w:asciiTheme="minorHAnsi" w:hAnsiTheme="minorHAnsi" w:cstheme="minorHAnsi"/>
        </w:rPr>
        <w:lastRenderedPageBreak/>
        <w:t>CLÁUSULA</w:t>
      </w:r>
      <w:r w:rsidRPr="00260C07">
        <w:rPr>
          <w:rFonts w:asciiTheme="minorHAnsi" w:hAnsiTheme="minorHAnsi" w:cstheme="minorHAnsi"/>
          <w:spacing w:val="-8"/>
        </w:rPr>
        <w:t xml:space="preserve"> </w:t>
      </w:r>
      <w:r w:rsidRPr="00260C07">
        <w:rPr>
          <w:rFonts w:asciiTheme="minorHAnsi" w:hAnsiTheme="minorHAnsi" w:cstheme="minorHAnsi"/>
          <w:spacing w:val="-4"/>
        </w:rPr>
        <w:t>XXIV.</w:t>
      </w:r>
      <w:r w:rsidRPr="00260C07">
        <w:rPr>
          <w:rFonts w:asciiTheme="minorHAnsi" w:hAnsiTheme="minorHAnsi" w:cstheme="minorHAnsi"/>
          <w:u w:val="none"/>
        </w:rPr>
        <w:tab/>
      </w:r>
      <w:r w:rsidRPr="00260C07">
        <w:rPr>
          <w:rFonts w:asciiTheme="minorHAnsi" w:hAnsiTheme="minorHAnsi" w:cstheme="minorHAnsi"/>
        </w:rPr>
        <w:t>SUSPENSIÓN</w:t>
      </w:r>
      <w:r w:rsidRPr="00260C07">
        <w:rPr>
          <w:rFonts w:asciiTheme="minorHAnsi" w:hAnsiTheme="minorHAnsi" w:cstheme="minorHAnsi"/>
          <w:spacing w:val="-7"/>
        </w:rPr>
        <w:t xml:space="preserve"> </w:t>
      </w:r>
      <w:r w:rsidRPr="00260C07">
        <w:rPr>
          <w:rFonts w:asciiTheme="minorHAnsi" w:hAnsiTheme="minorHAnsi" w:cstheme="minorHAnsi"/>
        </w:rPr>
        <w:t>TEMPORAL</w:t>
      </w:r>
      <w:r w:rsidRPr="00260C07">
        <w:rPr>
          <w:rFonts w:asciiTheme="minorHAnsi" w:hAnsiTheme="minorHAnsi" w:cstheme="minorHAnsi"/>
          <w:spacing w:val="-4"/>
        </w:rPr>
        <w:t xml:space="preserve"> </w:t>
      </w:r>
      <w:r w:rsidRPr="00260C07">
        <w:rPr>
          <w:rFonts w:asciiTheme="minorHAnsi" w:hAnsiTheme="minorHAnsi" w:cstheme="minorHAnsi"/>
        </w:rPr>
        <w:t>DEL</w:t>
      </w:r>
      <w:r w:rsidRPr="00260C07">
        <w:rPr>
          <w:rFonts w:asciiTheme="minorHAnsi" w:hAnsiTheme="minorHAnsi" w:cstheme="minorHAnsi"/>
          <w:spacing w:val="-4"/>
        </w:rPr>
        <w:t xml:space="preserve"> </w:t>
      </w:r>
      <w:r w:rsidRPr="00260C07">
        <w:rPr>
          <w:rFonts w:asciiTheme="minorHAnsi" w:hAnsiTheme="minorHAnsi" w:cstheme="minorHAnsi"/>
          <w:spacing w:val="-2"/>
        </w:rPr>
        <w:t>CONTRATO.</w:t>
      </w:r>
    </w:p>
    <w:p w14:paraId="12217413" w14:textId="77777777" w:rsidR="00983757" w:rsidRPr="00260C07" w:rsidRDefault="00983757" w:rsidP="00B45BFB">
      <w:pPr>
        <w:pStyle w:val="Textoindependiente"/>
        <w:spacing w:before="58" w:line="276" w:lineRule="auto"/>
        <w:ind w:right="-3"/>
        <w:rPr>
          <w:rFonts w:asciiTheme="minorHAnsi" w:hAnsiTheme="minorHAnsi" w:cstheme="minorHAnsi"/>
          <w:b/>
        </w:rPr>
      </w:pPr>
    </w:p>
    <w:p w14:paraId="286EB9E5" w14:textId="77777777" w:rsidR="00983757" w:rsidRPr="00260C07" w:rsidRDefault="00000000"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b/>
          <w:u w:val="single"/>
        </w:rPr>
        <w:t>Suspensión por mutuo acuerdo:</w:t>
      </w:r>
      <w:r w:rsidRPr="00260C07">
        <w:rPr>
          <w:rFonts w:asciiTheme="minorHAnsi" w:hAnsiTheme="minorHAnsi" w:cstheme="minorHAnsi"/>
          <w:b/>
        </w:rPr>
        <w:t xml:space="preserve"> </w:t>
      </w:r>
      <w:r w:rsidRPr="00260C07">
        <w:rPr>
          <w:rFonts w:asciiTheme="minorHAnsi" w:hAnsiTheme="minorHAnsi" w:cstheme="minorHAnsi"/>
        </w:rPr>
        <w:t>En cualquier momento durante la vigencia del CONTRATO, las Partes</w:t>
      </w:r>
      <w:r w:rsidRPr="00260C07">
        <w:rPr>
          <w:rFonts w:asciiTheme="minorHAnsi" w:hAnsiTheme="minorHAnsi" w:cstheme="minorHAnsi"/>
          <w:spacing w:val="-4"/>
        </w:rPr>
        <w:t xml:space="preserve"> </w:t>
      </w:r>
      <w:r w:rsidRPr="00260C07">
        <w:rPr>
          <w:rFonts w:asciiTheme="minorHAnsi" w:hAnsiTheme="minorHAnsi" w:cstheme="minorHAnsi"/>
        </w:rPr>
        <w:t>podrán</w:t>
      </w:r>
      <w:r w:rsidRPr="00260C07">
        <w:rPr>
          <w:rFonts w:asciiTheme="minorHAnsi" w:hAnsiTheme="minorHAnsi" w:cstheme="minorHAnsi"/>
          <w:spacing w:val="-8"/>
        </w:rPr>
        <w:t xml:space="preserve"> </w:t>
      </w:r>
      <w:r w:rsidRPr="00260C07">
        <w:rPr>
          <w:rFonts w:asciiTheme="minorHAnsi" w:hAnsiTheme="minorHAnsi" w:cstheme="minorHAnsi"/>
        </w:rPr>
        <w:t>acordar</w:t>
      </w:r>
      <w:r w:rsidRPr="00260C07">
        <w:rPr>
          <w:rFonts w:asciiTheme="minorHAnsi" w:hAnsiTheme="minorHAnsi" w:cstheme="minorHAnsi"/>
          <w:spacing w:val="-5"/>
        </w:rPr>
        <w:t xml:space="preserve"> </w:t>
      </w:r>
      <w:r w:rsidRPr="00260C07">
        <w:rPr>
          <w:rFonts w:asciiTheme="minorHAnsi" w:hAnsiTheme="minorHAnsi" w:cstheme="minorHAnsi"/>
        </w:rPr>
        <w:t>una</w:t>
      </w:r>
      <w:r w:rsidRPr="00260C07">
        <w:rPr>
          <w:rFonts w:asciiTheme="minorHAnsi" w:hAnsiTheme="minorHAnsi" w:cstheme="minorHAnsi"/>
          <w:spacing w:val="-7"/>
        </w:rPr>
        <w:t xml:space="preserve"> </w:t>
      </w:r>
      <w:r w:rsidRPr="00260C07">
        <w:rPr>
          <w:rFonts w:asciiTheme="minorHAnsi" w:hAnsiTheme="minorHAnsi" w:cstheme="minorHAnsi"/>
        </w:rPr>
        <w:t>suspensión</w:t>
      </w:r>
      <w:r w:rsidRPr="00260C07">
        <w:rPr>
          <w:rFonts w:asciiTheme="minorHAnsi" w:hAnsiTheme="minorHAnsi" w:cstheme="minorHAnsi"/>
          <w:spacing w:val="-4"/>
        </w:rPr>
        <w:t xml:space="preserve"> </w:t>
      </w:r>
      <w:r w:rsidRPr="00260C07">
        <w:rPr>
          <w:rFonts w:asciiTheme="minorHAnsi" w:hAnsiTheme="minorHAnsi" w:cstheme="minorHAnsi"/>
        </w:rPr>
        <w:t>parcial</w:t>
      </w:r>
      <w:r w:rsidRPr="00260C07">
        <w:rPr>
          <w:rFonts w:asciiTheme="minorHAnsi" w:hAnsiTheme="minorHAnsi" w:cstheme="minorHAnsi"/>
          <w:spacing w:val="-7"/>
        </w:rPr>
        <w:t xml:space="preserve"> </w:t>
      </w:r>
      <w:r w:rsidRPr="00260C07">
        <w:rPr>
          <w:rFonts w:asciiTheme="minorHAnsi" w:hAnsiTheme="minorHAnsi" w:cstheme="minorHAnsi"/>
        </w:rPr>
        <w:t>o</w:t>
      </w:r>
      <w:r w:rsidRPr="00260C07">
        <w:rPr>
          <w:rFonts w:asciiTheme="minorHAnsi" w:hAnsiTheme="minorHAnsi" w:cstheme="minorHAnsi"/>
          <w:spacing w:val="-5"/>
        </w:rPr>
        <w:t xml:space="preserve"> </w:t>
      </w:r>
      <w:r w:rsidRPr="00260C07">
        <w:rPr>
          <w:rFonts w:asciiTheme="minorHAnsi" w:hAnsiTheme="minorHAnsi" w:cstheme="minorHAnsi"/>
        </w:rPr>
        <w:t>total</w:t>
      </w:r>
      <w:r w:rsidRPr="00260C07">
        <w:rPr>
          <w:rFonts w:asciiTheme="minorHAnsi" w:hAnsiTheme="minorHAnsi" w:cstheme="minorHAnsi"/>
          <w:spacing w:val="-7"/>
        </w:rPr>
        <w:t xml:space="preserve"> </w:t>
      </w:r>
      <w:r w:rsidRPr="00260C07">
        <w:rPr>
          <w:rFonts w:asciiTheme="minorHAnsi" w:hAnsiTheme="minorHAnsi" w:cstheme="minorHAnsi"/>
        </w:rPr>
        <w:t>de</w:t>
      </w:r>
      <w:r w:rsidRPr="00260C07">
        <w:rPr>
          <w:rFonts w:asciiTheme="minorHAnsi" w:hAnsiTheme="minorHAnsi" w:cstheme="minorHAnsi"/>
          <w:spacing w:val="-4"/>
        </w:rPr>
        <w:t xml:space="preserve"> </w:t>
      </w:r>
      <w:r w:rsidRPr="00260C07">
        <w:rPr>
          <w:rFonts w:asciiTheme="minorHAnsi" w:hAnsiTheme="minorHAnsi" w:cstheme="minorHAnsi"/>
        </w:rPr>
        <w:t>la</w:t>
      </w:r>
      <w:r w:rsidRPr="00260C07">
        <w:rPr>
          <w:rFonts w:asciiTheme="minorHAnsi" w:hAnsiTheme="minorHAnsi" w:cstheme="minorHAnsi"/>
          <w:spacing w:val="-7"/>
        </w:rPr>
        <w:t xml:space="preserve"> </w:t>
      </w:r>
      <w:r w:rsidRPr="00260C07">
        <w:rPr>
          <w:rFonts w:asciiTheme="minorHAnsi" w:hAnsiTheme="minorHAnsi" w:cstheme="minorHAnsi"/>
        </w:rPr>
        <w:t>ejecución</w:t>
      </w:r>
      <w:r w:rsidRPr="00260C07">
        <w:rPr>
          <w:rFonts w:asciiTheme="minorHAnsi" w:hAnsiTheme="minorHAnsi" w:cstheme="minorHAnsi"/>
          <w:spacing w:val="-5"/>
        </w:rPr>
        <w:t xml:space="preserve"> </w:t>
      </w:r>
      <w:r w:rsidRPr="00260C07">
        <w:rPr>
          <w:rFonts w:asciiTheme="minorHAnsi" w:hAnsiTheme="minorHAnsi" w:cstheme="minorHAnsi"/>
        </w:rPr>
        <w:t>del</w:t>
      </w:r>
      <w:r w:rsidRPr="00260C07">
        <w:rPr>
          <w:rFonts w:asciiTheme="minorHAnsi" w:hAnsiTheme="minorHAnsi" w:cstheme="minorHAnsi"/>
          <w:spacing w:val="-6"/>
        </w:rPr>
        <w:t xml:space="preserve"> </w:t>
      </w:r>
      <w:r w:rsidRPr="00260C07">
        <w:rPr>
          <w:rFonts w:asciiTheme="minorHAnsi" w:hAnsiTheme="minorHAnsi" w:cstheme="minorHAnsi"/>
        </w:rPr>
        <w:t>mismo.</w:t>
      </w:r>
      <w:r w:rsidRPr="00260C07">
        <w:rPr>
          <w:rFonts w:asciiTheme="minorHAnsi" w:hAnsiTheme="minorHAnsi" w:cstheme="minorHAnsi"/>
          <w:spacing w:val="-7"/>
        </w:rPr>
        <w:t xml:space="preserve"> </w:t>
      </w:r>
      <w:r w:rsidRPr="00260C07">
        <w:rPr>
          <w:rFonts w:asciiTheme="minorHAnsi" w:hAnsiTheme="minorHAnsi" w:cstheme="minorHAnsi"/>
        </w:rPr>
        <w:t>De</w:t>
      </w:r>
      <w:r w:rsidRPr="00260C07">
        <w:rPr>
          <w:rFonts w:asciiTheme="minorHAnsi" w:hAnsiTheme="minorHAnsi" w:cstheme="minorHAnsi"/>
          <w:spacing w:val="-4"/>
        </w:rPr>
        <w:t xml:space="preserve"> </w:t>
      </w:r>
      <w:r w:rsidRPr="00260C07">
        <w:rPr>
          <w:rFonts w:asciiTheme="minorHAnsi" w:hAnsiTheme="minorHAnsi" w:cstheme="minorHAnsi"/>
        </w:rPr>
        <w:t>este</w:t>
      </w:r>
      <w:r w:rsidRPr="00260C07">
        <w:rPr>
          <w:rFonts w:asciiTheme="minorHAnsi" w:hAnsiTheme="minorHAnsi" w:cstheme="minorHAnsi"/>
          <w:spacing w:val="-2"/>
        </w:rPr>
        <w:t xml:space="preserve"> </w:t>
      </w:r>
      <w:r w:rsidRPr="00260C07">
        <w:rPr>
          <w:rFonts w:asciiTheme="minorHAnsi" w:hAnsiTheme="minorHAnsi" w:cstheme="minorHAnsi"/>
        </w:rPr>
        <w:t>acuerdo</w:t>
      </w:r>
      <w:r w:rsidRPr="00260C07">
        <w:rPr>
          <w:rFonts w:asciiTheme="minorHAnsi" w:hAnsiTheme="minorHAnsi" w:cstheme="minorHAnsi"/>
          <w:spacing w:val="-3"/>
        </w:rPr>
        <w:t xml:space="preserve"> </w:t>
      </w:r>
      <w:r w:rsidRPr="00260C07">
        <w:rPr>
          <w:rFonts w:asciiTheme="minorHAnsi" w:hAnsiTheme="minorHAnsi" w:cstheme="minorHAnsi"/>
        </w:rPr>
        <w:t>se dejará constancia en un acta suscrita por ambas Partes, indicando como mínimo el motivo de la suspensión, su duración, así como las demás condiciones acordadas para el efecto.</w:t>
      </w:r>
    </w:p>
    <w:p w14:paraId="3ADE5A7D" w14:textId="77777777" w:rsidR="00983757" w:rsidRPr="00260C07" w:rsidRDefault="00983757" w:rsidP="00B45BFB">
      <w:pPr>
        <w:pStyle w:val="Textoindependiente"/>
        <w:spacing w:before="1" w:line="276" w:lineRule="auto"/>
        <w:ind w:right="-3"/>
        <w:rPr>
          <w:rFonts w:asciiTheme="minorHAnsi" w:hAnsiTheme="minorHAnsi" w:cstheme="minorHAnsi"/>
        </w:rPr>
      </w:pPr>
    </w:p>
    <w:p w14:paraId="7F422E25" w14:textId="77777777" w:rsidR="00983757" w:rsidRPr="00260C07" w:rsidRDefault="00000000"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b/>
          <w:u w:val="single"/>
        </w:rPr>
        <w:t>Suspensión por parte del Contratante:</w:t>
      </w:r>
      <w:r w:rsidRPr="00260C07">
        <w:rPr>
          <w:rFonts w:asciiTheme="minorHAnsi" w:hAnsiTheme="minorHAnsi" w:cstheme="minorHAnsi"/>
          <w:b/>
        </w:rPr>
        <w:t xml:space="preserve"> </w:t>
      </w:r>
      <w:r w:rsidRPr="00260C07">
        <w:rPr>
          <w:rFonts w:asciiTheme="minorHAnsi" w:hAnsiTheme="minorHAnsi" w:cstheme="minorHAnsi"/>
        </w:rPr>
        <w:t>El Contratante tendrá derecho, a su juicio, de ordenar la suspensión total o parcial de los servicios objeto del CONTRATO mediante notificación escrita dirigida</w:t>
      </w:r>
      <w:r w:rsidRPr="00260C07">
        <w:rPr>
          <w:rFonts w:asciiTheme="minorHAnsi" w:hAnsiTheme="minorHAnsi" w:cstheme="minorHAnsi"/>
          <w:spacing w:val="-9"/>
        </w:rPr>
        <w:t xml:space="preserve"> </w:t>
      </w:r>
      <w:r w:rsidRPr="00260C07">
        <w:rPr>
          <w:rFonts w:asciiTheme="minorHAnsi" w:hAnsiTheme="minorHAnsi" w:cstheme="minorHAnsi"/>
        </w:rPr>
        <w:t>al</w:t>
      </w:r>
      <w:r w:rsidRPr="00260C07">
        <w:rPr>
          <w:rFonts w:asciiTheme="minorHAnsi" w:hAnsiTheme="minorHAnsi" w:cstheme="minorHAnsi"/>
          <w:spacing w:val="-9"/>
        </w:rPr>
        <w:t xml:space="preserve"> </w:t>
      </w:r>
      <w:r w:rsidRPr="00260C07">
        <w:rPr>
          <w:rFonts w:asciiTheme="minorHAnsi" w:hAnsiTheme="minorHAnsi" w:cstheme="minorHAnsi"/>
        </w:rPr>
        <w:t>CONTRATISTA,</w:t>
      </w:r>
      <w:r w:rsidRPr="00260C07">
        <w:rPr>
          <w:rFonts w:asciiTheme="minorHAnsi" w:hAnsiTheme="minorHAnsi" w:cstheme="minorHAnsi"/>
          <w:spacing w:val="-11"/>
        </w:rPr>
        <w:t xml:space="preserve"> </w:t>
      </w:r>
      <w:r w:rsidRPr="00260C07">
        <w:rPr>
          <w:rFonts w:asciiTheme="minorHAnsi" w:hAnsiTheme="minorHAnsi" w:cstheme="minorHAnsi"/>
        </w:rPr>
        <w:t>en</w:t>
      </w:r>
      <w:r w:rsidRPr="00260C07">
        <w:rPr>
          <w:rFonts w:asciiTheme="minorHAnsi" w:hAnsiTheme="minorHAnsi" w:cstheme="minorHAnsi"/>
          <w:spacing w:val="-10"/>
        </w:rPr>
        <w:t xml:space="preserve"> </w:t>
      </w:r>
      <w:r w:rsidRPr="00260C07">
        <w:rPr>
          <w:rFonts w:asciiTheme="minorHAnsi" w:hAnsiTheme="minorHAnsi" w:cstheme="minorHAnsi"/>
        </w:rPr>
        <w:t>la</w:t>
      </w:r>
      <w:r w:rsidRPr="00260C07">
        <w:rPr>
          <w:rFonts w:asciiTheme="minorHAnsi" w:hAnsiTheme="minorHAnsi" w:cstheme="minorHAnsi"/>
          <w:spacing w:val="-10"/>
        </w:rPr>
        <w:t xml:space="preserve"> </w:t>
      </w:r>
      <w:r w:rsidRPr="00260C07">
        <w:rPr>
          <w:rFonts w:asciiTheme="minorHAnsi" w:hAnsiTheme="minorHAnsi" w:cstheme="minorHAnsi"/>
        </w:rPr>
        <w:t>cual</w:t>
      </w:r>
      <w:r w:rsidRPr="00260C07">
        <w:rPr>
          <w:rFonts w:asciiTheme="minorHAnsi" w:hAnsiTheme="minorHAnsi" w:cstheme="minorHAnsi"/>
          <w:spacing w:val="-12"/>
        </w:rPr>
        <w:t xml:space="preserve"> </w:t>
      </w:r>
      <w:r w:rsidRPr="00260C07">
        <w:rPr>
          <w:rFonts w:asciiTheme="minorHAnsi" w:hAnsiTheme="minorHAnsi" w:cstheme="minorHAnsi"/>
        </w:rPr>
        <w:t>se</w:t>
      </w:r>
      <w:r w:rsidRPr="00260C07">
        <w:rPr>
          <w:rFonts w:asciiTheme="minorHAnsi" w:hAnsiTheme="minorHAnsi" w:cstheme="minorHAnsi"/>
          <w:spacing w:val="-11"/>
        </w:rPr>
        <w:t xml:space="preserve"> </w:t>
      </w:r>
      <w:r w:rsidRPr="00260C07">
        <w:rPr>
          <w:rFonts w:asciiTheme="minorHAnsi" w:hAnsiTheme="minorHAnsi" w:cstheme="minorHAnsi"/>
        </w:rPr>
        <w:t>precisará</w:t>
      </w:r>
      <w:r w:rsidRPr="00260C07">
        <w:rPr>
          <w:rFonts w:asciiTheme="minorHAnsi" w:hAnsiTheme="minorHAnsi" w:cstheme="minorHAnsi"/>
          <w:spacing w:val="-10"/>
        </w:rPr>
        <w:t xml:space="preserve"> </w:t>
      </w:r>
      <w:r w:rsidRPr="00260C07">
        <w:rPr>
          <w:rFonts w:asciiTheme="minorHAnsi" w:hAnsiTheme="minorHAnsi" w:cstheme="minorHAnsi"/>
        </w:rPr>
        <w:t>la</w:t>
      </w:r>
      <w:r w:rsidRPr="00260C07">
        <w:rPr>
          <w:rFonts w:asciiTheme="minorHAnsi" w:hAnsiTheme="minorHAnsi" w:cstheme="minorHAnsi"/>
          <w:spacing w:val="-12"/>
        </w:rPr>
        <w:t xml:space="preserve"> </w:t>
      </w:r>
      <w:r w:rsidRPr="00260C07">
        <w:rPr>
          <w:rFonts w:asciiTheme="minorHAnsi" w:hAnsiTheme="minorHAnsi" w:cstheme="minorHAnsi"/>
        </w:rPr>
        <w:t>fecha</w:t>
      </w:r>
      <w:r w:rsidRPr="00260C07">
        <w:rPr>
          <w:rFonts w:asciiTheme="minorHAnsi" w:hAnsiTheme="minorHAnsi" w:cstheme="minorHAnsi"/>
          <w:spacing w:val="-10"/>
        </w:rPr>
        <w:t xml:space="preserve"> </w:t>
      </w:r>
      <w:r w:rsidRPr="00260C07">
        <w:rPr>
          <w:rFonts w:asciiTheme="minorHAnsi" w:hAnsiTheme="minorHAnsi" w:cstheme="minorHAnsi"/>
        </w:rPr>
        <w:t>en</w:t>
      </w:r>
      <w:r w:rsidRPr="00260C07">
        <w:rPr>
          <w:rFonts w:asciiTheme="minorHAnsi" w:hAnsiTheme="minorHAnsi" w:cstheme="minorHAnsi"/>
          <w:spacing w:val="-9"/>
        </w:rPr>
        <w:t xml:space="preserve"> </w:t>
      </w:r>
      <w:r w:rsidRPr="00260C07">
        <w:rPr>
          <w:rFonts w:asciiTheme="minorHAnsi" w:hAnsiTheme="minorHAnsi" w:cstheme="minorHAnsi"/>
        </w:rPr>
        <w:t>que</w:t>
      </w:r>
      <w:r w:rsidRPr="00260C07">
        <w:rPr>
          <w:rFonts w:asciiTheme="minorHAnsi" w:hAnsiTheme="minorHAnsi" w:cstheme="minorHAnsi"/>
          <w:spacing w:val="-9"/>
        </w:rPr>
        <w:t xml:space="preserve"> </w:t>
      </w:r>
      <w:r w:rsidRPr="00260C07">
        <w:rPr>
          <w:rFonts w:asciiTheme="minorHAnsi" w:hAnsiTheme="minorHAnsi" w:cstheme="minorHAnsi"/>
        </w:rPr>
        <w:t>debe</w:t>
      </w:r>
      <w:r w:rsidRPr="00260C07">
        <w:rPr>
          <w:rFonts w:asciiTheme="minorHAnsi" w:hAnsiTheme="minorHAnsi" w:cstheme="minorHAnsi"/>
          <w:spacing w:val="-9"/>
        </w:rPr>
        <w:t xml:space="preserve"> </w:t>
      </w:r>
      <w:r w:rsidRPr="00260C07">
        <w:rPr>
          <w:rFonts w:asciiTheme="minorHAnsi" w:hAnsiTheme="minorHAnsi" w:cstheme="minorHAnsi"/>
        </w:rPr>
        <w:t>hacerse</w:t>
      </w:r>
      <w:r w:rsidRPr="00260C07">
        <w:rPr>
          <w:rFonts w:asciiTheme="minorHAnsi" w:hAnsiTheme="minorHAnsi" w:cstheme="minorHAnsi"/>
          <w:spacing w:val="-11"/>
        </w:rPr>
        <w:t xml:space="preserve"> </w:t>
      </w:r>
      <w:r w:rsidRPr="00260C07">
        <w:rPr>
          <w:rFonts w:asciiTheme="minorHAnsi" w:hAnsiTheme="minorHAnsi" w:cstheme="minorHAnsi"/>
        </w:rPr>
        <w:t>efectiva</w:t>
      </w:r>
      <w:r w:rsidRPr="00260C07">
        <w:rPr>
          <w:rFonts w:asciiTheme="minorHAnsi" w:hAnsiTheme="minorHAnsi" w:cstheme="minorHAnsi"/>
          <w:spacing w:val="-12"/>
        </w:rPr>
        <w:t xml:space="preserve"> </w:t>
      </w:r>
      <w:r w:rsidRPr="00260C07">
        <w:rPr>
          <w:rFonts w:asciiTheme="minorHAnsi" w:hAnsiTheme="minorHAnsi" w:cstheme="minorHAnsi"/>
        </w:rPr>
        <w:t>la</w:t>
      </w:r>
      <w:r w:rsidRPr="00260C07">
        <w:rPr>
          <w:rFonts w:asciiTheme="minorHAnsi" w:hAnsiTheme="minorHAnsi" w:cstheme="minorHAnsi"/>
          <w:spacing w:val="-10"/>
        </w:rPr>
        <w:t xml:space="preserve"> </w:t>
      </w:r>
      <w:r w:rsidRPr="00260C07">
        <w:rPr>
          <w:rFonts w:asciiTheme="minorHAnsi" w:hAnsiTheme="minorHAnsi" w:cstheme="minorHAnsi"/>
        </w:rPr>
        <w:t>suspensión, obligándose el CONTRATISTA a suspender la ejecución de los servicios determinados por el CONTRATANTE siguiendo sus instrucciones. En el caso de orden de suspensión parcial o total del CONTRATO, el CONTRATISTA tendrá únicamente derecho al pago de los servicios efectivamente prestados hasta el momento de la suspensión. En consecuencia, las Partes acuerdan que no habrá lugar</w:t>
      </w:r>
      <w:r w:rsidRPr="00260C07">
        <w:rPr>
          <w:rFonts w:asciiTheme="minorHAnsi" w:hAnsiTheme="minorHAnsi" w:cstheme="minorHAnsi"/>
          <w:spacing w:val="-12"/>
        </w:rPr>
        <w:t xml:space="preserve"> </w:t>
      </w:r>
      <w:r w:rsidRPr="00260C07">
        <w:rPr>
          <w:rFonts w:asciiTheme="minorHAnsi" w:hAnsiTheme="minorHAnsi" w:cstheme="minorHAnsi"/>
        </w:rPr>
        <w:t>al</w:t>
      </w:r>
      <w:r w:rsidRPr="00260C07">
        <w:rPr>
          <w:rFonts w:asciiTheme="minorHAnsi" w:hAnsiTheme="minorHAnsi" w:cstheme="minorHAnsi"/>
          <w:spacing w:val="-12"/>
        </w:rPr>
        <w:t xml:space="preserve"> </w:t>
      </w:r>
      <w:r w:rsidRPr="00260C07">
        <w:rPr>
          <w:rFonts w:asciiTheme="minorHAnsi" w:hAnsiTheme="minorHAnsi" w:cstheme="minorHAnsi"/>
        </w:rPr>
        <w:t>reconocimiento</w:t>
      </w:r>
      <w:r w:rsidRPr="00260C07">
        <w:rPr>
          <w:rFonts w:asciiTheme="minorHAnsi" w:hAnsiTheme="minorHAnsi" w:cstheme="minorHAnsi"/>
          <w:spacing w:val="-13"/>
        </w:rPr>
        <w:t xml:space="preserve"> </w:t>
      </w:r>
      <w:r w:rsidRPr="00260C07">
        <w:rPr>
          <w:rFonts w:asciiTheme="minorHAnsi" w:hAnsiTheme="minorHAnsi" w:cstheme="minorHAnsi"/>
        </w:rPr>
        <w:t>o</w:t>
      </w:r>
      <w:r w:rsidRPr="00260C07">
        <w:rPr>
          <w:rFonts w:asciiTheme="minorHAnsi" w:hAnsiTheme="minorHAnsi" w:cstheme="minorHAnsi"/>
          <w:spacing w:val="-9"/>
        </w:rPr>
        <w:t xml:space="preserve"> </w:t>
      </w:r>
      <w:r w:rsidRPr="00260C07">
        <w:rPr>
          <w:rFonts w:asciiTheme="minorHAnsi" w:hAnsiTheme="minorHAnsi" w:cstheme="minorHAnsi"/>
        </w:rPr>
        <w:t>pago</w:t>
      </w:r>
      <w:r w:rsidRPr="00260C07">
        <w:rPr>
          <w:rFonts w:asciiTheme="minorHAnsi" w:hAnsiTheme="minorHAnsi" w:cstheme="minorHAnsi"/>
          <w:spacing w:val="-10"/>
        </w:rPr>
        <w:t xml:space="preserve"> </w:t>
      </w:r>
      <w:r w:rsidRPr="00260C07">
        <w:rPr>
          <w:rFonts w:asciiTheme="minorHAnsi" w:hAnsiTheme="minorHAnsi" w:cstheme="minorHAnsi"/>
        </w:rPr>
        <w:t>de</w:t>
      </w:r>
      <w:r w:rsidRPr="00260C07">
        <w:rPr>
          <w:rFonts w:asciiTheme="minorHAnsi" w:hAnsiTheme="minorHAnsi" w:cstheme="minorHAnsi"/>
          <w:spacing w:val="-11"/>
        </w:rPr>
        <w:t xml:space="preserve"> </w:t>
      </w:r>
      <w:r w:rsidRPr="00260C07">
        <w:rPr>
          <w:rFonts w:asciiTheme="minorHAnsi" w:hAnsiTheme="minorHAnsi" w:cstheme="minorHAnsi"/>
        </w:rPr>
        <w:t>lucro</w:t>
      </w:r>
      <w:r w:rsidRPr="00260C07">
        <w:rPr>
          <w:rFonts w:asciiTheme="minorHAnsi" w:hAnsiTheme="minorHAnsi" w:cstheme="minorHAnsi"/>
          <w:spacing w:val="-11"/>
        </w:rPr>
        <w:t xml:space="preserve"> </w:t>
      </w:r>
      <w:r w:rsidRPr="00260C07">
        <w:rPr>
          <w:rFonts w:asciiTheme="minorHAnsi" w:hAnsiTheme="minorHAnsi" w:cstheme="minorHAnsi"/>
        </w:rPr>
        <w:t>cesante</w:t>
      </w:r>
      <w:r w:rsidRPr="00260C07">
        <w:rPr>
          <w:rFonts w:asciiTheme="minorHAnsi" w:hAnsiTheme="minorHAnsi" w:cstheme="minorHAnsi"/>
          <w:spacing w:val="-13"/>
        </w:rPr>
        <w:t xml:space="preserve"> </w:t>
      </w:r>
      <w:r w:rsidRPr="00260C07">
        <w:rPr>
          <w:rFonts w:asciiTheme="minorHAnsi" w:hAnsiTheme="minorHAnsi" w:cstheme="minorHAnsi"/>
        </w:rPr>
        <w:t>y</w:t>
      </w:r>
      <w:r w:rsidRPr="00260C07">
        <w:rPr>
          <w:rFonts w:asciiTheme="minorHAnsi" w:hAnsiTheme="minorHAnsi" w:cstheme="minorHAnsi"/>
          <w:spacing w:val="-10"/>
        </w:rPr>
        <w:t xml:space="preserve"> </w:t>
      </w:r>
      <w:r w:rsidRPr="00260C07">
        <w:rPr>
          <w:rFonts w:asciiTheme="minorHAnsi" w:hAnsiTheme="minorHAnsi" w:cstheme="minorHAnsi"/>
        </w:rPr>
        <w:t>de</w:t>
      </w:r>
      <w:r w:rsidRPr="00260C07">
        <w:rPr>
          <w:rFonts w:asciiTheme="minorHAnsi" w:hAnsiTheme="minorHAnsi" w:cstheme="minorHAnsi"/>
          <w:spacing w:val="-11"/>
        </w:rPr>
        <w:t xml:space="preserve"> </w:t>
      </w:r>
      <w:r w:rsidRPr="00260C07">
        <w:rPr>
          <w:rFonts w:asciiTheme="minorHAnsi" w:hAnsiTheme="minorHAnsi" w:cstheme="minorHAnsi"/>
        </w:rPr>
        <w:t>ningún</w:t>
      </w:r>
      <w:r w:rsidRPr="00260C07">
        <w:rPr>
          <w:rFonts w:asciiTheme="minorHAnsi" w:hAnsiTheme="minorHAnsi" w:cstheme="minorHAnsi"/>
          <w:spacing w:val="-12"/>
        </w:rPr>
        <w:t xml:space="preserve"> </w:t>
      </w:r>
      <w:r w:rsidRPr="00260C07">
        <w:rPr>
          <w:rFonts w:asciiTheme="minorHAnsi" w:hAnsiTheme="minorHAnsi" w:cstheme="minorHAnsi"/>
        </w:rPr>
        <w:t>tipo</w:t>
      </w:r>
      <w:r w:rsidRPr="00260C07">
        <w:rPr>
          <w:rFonts w:asciiTheme="minorHAnsi" w:hAnsiTheme="minorHAnsi" w:cstheme="minorHAnsi"/>
          <w:spacing w:val="-10"/>
        </w:rPr>
        <w:t xml:space="preserve"> </w:t>
      </w:r>
      <w:r w:rsidRPr="00260C07">
        <w:rPr>
          <w:rFonts w:asciiTheme="minorHAnsi" w:hAnsiTheme="minorHAnsi" w:cstheme="minorHAnsi"/>
        </w:rPr>
        <w:t>de</w:t>
      </w:r>
      <w:r w:rsidRPr="00260C07">
        <w:rPr>
          <w:rFonts w:asciiTheme="minorHAnsi" w:hAnsiTheme="minorHAnsi" w:cstheme="minorHAnsi"/>
          <w:spacing w:val="-11"/>
        </w:rPr>
        <w:t xml:space="preserve"> </w:t>
      </w:r>
      <w:r w:rsidRPr="00260C07">
        <w:rPr>
          <w:rFonts w:asciiTheme="minorHAnsi" w:hAnsiTheme="minorHAnsi" w:cstheme="minorHAnsi"/>
        </w:rPr>
        <w:t>sanción,</w:t>
      </w:r>
      <w:r w:rsidRPr="00260C07">
        <w:rPr>
          <w:rFonts w:asciiTheme="minorHAnsi" w:hAnsiTheme="minorHAnsi" w:cstheme="minorHAnsi"/>
          <w:spacing w:val="-11"/>
        </w:rPr>
        <w:t xml:space="preserve"> </w:t>
      </w:r>
      <w:r w:rsidRPr="00260C07">
        <w:rPr>
          <w:rFonts w:asciiTheme="minorHAnsi" w:hAnsiTheme="minorHAnsi" w:cstheme="minorHAnsi"/>
        </w:rPr>
        <w:t>penalización,</w:t>
      </w:r>
      <w:r w:rsidRPr="00260C07">
        <w:rPr>
          <w:rFonts w:asciiTheme="minorHAnsi" w:hAnsiTheme="minorHAnsi" w:cstheme="minorHAnsi"/>
          <w:spacing w:val="-11"/>
        </w:rPr>
        <w:t xml:space="preserve"> </w:t>
      </w:r>
      <w:r w:rsidRPr="00260C07">
        <w:rPr>
          <w:rFonts w:asciiTheme="minorHAnsi" w:hAnsiTheme="minorHAnsi" w:cstheme="minorHAnsi"/>
        </w:rPr>
        <w:t>ni</w:t>
      </w:r>
      <w:r w:rsidRPr="00260C07">
        <w:rPr>
          <w:rFonts w:asciiTheme="minorHAnsi" w:hAnsiTheme="minorHAnsi" w:cstheme="minorHAnsi"/>
          <w:spacing w:val="-12"/>
        </w:rPr>
        <w:t xml:space="preserve"> </w:t>
      </w:r>
      <w:r w:rsidRPr="00260C07">
        <w:rPr>
          <w:rFonts w:asciiTheme="minorHAnsi" w:hAnsiTheme="minorHAnsi" w:cstheme="minorHAnsi"/>
        </w:rPr>
        <w:t>al</w:t>
      </w:r>
      <w:r w:rsidRPr="00260C07">
        <w:rPr>
          <w:rFonts w:asciiTheme="minorHAnsi" w:hAnsiTheme="minorHAnsi" w:cstheme="minorHAnsi"/>
          <w:spacing w:val="-12"/>
        </w:rPr>
        <w:t xml:space="preserve"> </w:t>
      </w:r>
      <w:r w:rsidRPr="00260C07">
        <w:rPr>
          <w:rFonts w:asciiTheme="minorHAnsi" w:hAnsiTheme="minorHAnsi" w:cstheme="minorHAnsi"/>
        </w:rPr>
        <w:t>pago de indemnización de ninguna naturaleza a favor del CONTRATISTA.</w:t>
      </w:r>
    </w:p>
    <w:p w14:paraId="28F13F3F" w14:textId="77777777" w:rsidR="00983757" w:rsidRPr="00260C07" w:rsidRDefault="00983757" w:rsidP="00B45BFB">
      <w:pPr>
        <w:pStyle w:val="Textoindependiente"/>
        <w:spacing w:before="1" w:line="276" w:lineRule="auto"/>
        <w:ind w:right="-3"/>
        <w:rPr>
          <w:rFonts w:asciiTheme="minorHAnsi" w:hAnsiTheme="minorHAnsi" w:cstheme="minorHAnsi"/>
        </w:rPr>
      </w:pPr>
    </w:p>
    <w:p w14:paraId="4A142CD4" w14:textId="77777777" w:rsidR="00983757" w:rsidRPr="00260C07" w:rsidRDefault="00000000"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rPr>
        <w:t>Si el CONTRATISTA razonablemente considera que deben continuarse o terminarse ciertas actividades</w:t>
      </w:r>
      <w:r w:rsidRPr="00260C07">
        <w:rPr>
          <w:rFonts w:asciiTheme="minorHAnsi" w:hAnsiTheme="minorHAnsi" w:cstheme="minorHAnsi"/>
          <w:spacing w:val="-9"/>
        </w:rPr>
        <w:t xml:space="preserve"> </w:t>
      </w:r>
      <w:r w:rsidRPr="00260C07">
        <w:rPr>
          <w:rFonts w:asciiTheme="minorHAnsi" w:hAnsiTheme="minorHAnsi" w:cstheme="minorHAnsi"/>
        </w:rPr>
        <w:t>relativas</w:t>
      </w:r>
      <w:r w:rsidRPr="00260C07">
        <w:rPr>
          <w:rFonts w:asciiTheme="minorHAnsi" w:hAnsiTheme="minorHAnsi" w:cstheme="minorHAnsi"/>
          <w:spacing w:val="-9"/>
        </w:rPr>
        <w:t xml:space="preserve"> </w:t>
      </w:r>
      <w:r w:rsidRPr="00260C07">
        <w:rPr>
          <w:rFonts w:asciiTheme="minorHAnsi" w:hAnsiTheme="minorHAnsi" w:cstheme="minorHAnsi"/>
        </w:rPr>
        <w:t>a</w:t>
      </w:r>
      <w:r w:rsidRPr="00260C07">
        <w:rPr>
          <w:rFonts w:asciiTheme="minorHAnsi" w:hAnsiTheme="minorHAnsi" w:cstheme="minorHAnsi"/>
          <w:spacing w:val="-9"/>
        </w:rPr>
        <w:t xml:space="preserve"> </w:t>
      </w:r>
      <w:r w:rsidRPr="00260C07">
        <w:rPr>
          <w:rFonts w:asciiTheme="minorHAnsi" w:hAnsiTheme="minorHAnsi" w:cstheme="minorHAnsi"/>
        </w:rPr>
        <w:t>los</w:t>
      </w:r>
      <w:r w:rsidRPr="00260C07">
        <w:rPr>
          <w:rFonts w:asciiTheme="minorHAnsi" w:hAnsiTheme="minorHAnsi" w:cstheme="minorHAnsi"/>
          <w:spacing w:val="-9"/>
        </w:rPr>
        <w:t xml:space="preserve"> </w:t>
      </w:r>
      <w:r w:rsidRPr="00260C07">
        <w:rPr>
          <w:rFonts w:asciiTheme="minorHAnsi" w:hAnsiTheme="minorHAnsi" w:cstheme="minorHAnsi"/>
        </w:rPr>
        <w:t>Servicios</w:t>
      </w:r>
      <w:r w:rsidRPr="00260C07">
        <w:rPr>
          <w:rFonts w:asciiTheme="minorHAnsi" w:hAnsiTheme="minorHAnsi" w:cstheme="minorHAnsi"/>
          <w:spacing w:val="-9"/>
        </w:rPr>
        <w:t xml:space="preserve"> </w:t>
      </w:r>
      <w:r w:rsidRPr="00260C07">
        <w:rPr>
          <w:rFonts w:asciiTheme="minorHAnsi" w:hAnsiTheme="minorHAnsi" w:cstheme="minorHAnsi"/>
        </w:rPr>
        <w:t>suspendidos</w:t>
      </w:r>
      <w:r w:rsidRPr="00260C07">
        <w:rPr>
          <w:rFonts w:asciiTheme="minorHAnsi" w:hAnsiTheme="minorHAnsi" w:cstheme="minorHAnsi"/>
          <w:spacing w:val="-9"/>
        </w:rPr>
        <w:t xml:space="preserve"> </w:t>
      </w:r>
      <w:r w:rsidRPr="00260C07">
        <w:rPr>
          <w:rFonts w:asciiTheme="minorHAnsi" w:hAnsiTheme="minorHAnsi" w:cstheme="minorHAnsi"/>
        </w:rPr>
        <w:t>deberá</w:t>
      </w:r>
      <w:r w:rsidRPr="00260C07">
        <w:rPr>
          <w:rFonts w:asciiTheme="minorHAnsi" w:hAnsiTheme="minorHAnsi" w:cstheme="minorHAnsi"/>
          <w:spacing w:val="-9"/>
        </w:rPr>
        <w:t xml:space="preserve"> </w:t>
      </w:r>
      <w:r w:rsidRPr="00260C07">
        <w:rPr>
          <w:rFonts w:asciiTheme="minorHAnsi" w:hAnsiTheme="minorHAnsi" w:cstheme="minorHAnsi"/>
        </w:rPr>
        <w:t>obtener</w:t>
      </w:r>
      <w:r w:rsidRPr="00260C07">
        <w:rPr>
          <w:rFonts w:asciiTheme="minorHAnsi" w:hAnsiTheme="minorHAnsi" w:cstheme="minorHAnsi"/>
          <w:spacing w:val="-9"/>
        </w:rPr>
        <w:t xml:space="preserve"> </w:t>
      </w:r>
      <w:r w:rsidRPr="00260C07">
        <w:rPr>
          <w:rFonts w:asciiTheme="minorHAnsi" w:hAnsiTheme="minorHAnsi" w:cstheme="minorHAnsi"/>
        </w:rPr>
        <w:t>para</w:t>
      </w:r>
      <w:r w:rsidRPr="00260C07">
        <w:rPr>
          <w:rFonts w:asciiTheme="minorHAnsi" w:hAnsiTheme="minorHAnsi" w:cstheme="minorHAnsi"/>
          <w:spacing w:val="-12"/>
        </w:rPr>
        <w:t xml:space="preserve"> </w:t>
      </w:r>
      <w:r w:rsidRPr="00260C07">
        <w:rPr>
          <w:rFonts w:asciiTheme="minorHAnsi" w:hAnsiTheme="minorHAnsi" w:cstheme="minorHAnsi"/>
        </w:rPr>
        <w:t>el</w:t>
      </w:r>
      <w:r w:rsidRPr="00260C07">
        <w:rPr>
          <w:rFonts w:asciiTheme="minorHAnsi" w:hAnsiTheme="minorHAnsi" w:cstheme="minorHAnsi"/>
          <w:spacing w:val="-9"/>
        </w:rPr>
        <w:t xml:space="preserve"> </w:t>
      </w:r>
      <w:r w:rsidRPr="00260C07">
        <w:rPr>
          <w:rFonts w:asciiTheme="minorHAnsi" w:hAnsiTheme="minorHAnsi" w:cstheme="minorHAnsi"/>
        </w:rPr>
        <w:t>efecto,</w:t>
      </w:r>
      <w:r w:rsidRPr="00260C07">
        <w:rPr>
          <w:rFonts w:asciiTheme="minorHAnsi" w:hAnsiTheme="minorHAnsi" w:cstheme="minorHAnsi"/>
          <w:spacing w:val="-9"/>
        </w:rPr>
        <w:t xml:space="preserve"> </w:t>
      </w:r>
      <w:r w:rsidRPr="00260C07">
        <w:rPr>
          <w:rFonts w:asciiTheme="minorHAnsi" w:hAnsiTheme="minorHAnsi" w:cstheme="minorHAnsi"/>
        </w:rPr>
        <w:t>la</w:t>
      </w:r>
      <w:r w:rsidRPr="00260C07">
        <w:rPr>
          <w:rFonts w:asciiTheme="minorHAnsi" w:hAnsiTheme="minorHAnsi" w:cstheme="minorHAnsi"/>
          <w:spacing w:val="-12"/>
        </w:rPr>
        <w:t xml:space="preserve"> </w:t>
      </w:r>
      <w:r w:rsidRPr="00260C07">
        <w:rPr>
          <w:rFonts w:asciiTheme="minorHAnsi" w:hAnsiTheme="minorHAnsi" w:cstheme="minorHAnsi"/>
        </w:rPr>
        <w:t>aprobación</w:t>
      </w:r>
      <w:r w:rsidRPr="00260C07">
        <w:rPr>
          <w:rFonts w:asciiTheme="minorHAnsi" w:hAnsiTheme="minorHAnsi" w:cstheme="minorHAnsi"/>
          <w:spacing w:val="-10"/>
        </w:rPr>
        <w:t xml:space="preserve"> </w:t>
      </w:r>
      <w:r w:rsidRPr="00260C07">
        <w:rPr>
          <w:rFonts w:asciiTheme="minorHAnsi" w:hAnsiTheme="minorHAnsi" w:cstheme="minorHAnsi"/>
        </w:rPr>
        <w:t>previa y</w:t>
      </w:r>
      <w:r w:rsidRPr="00260C07">
        <w:rPr>
          <w:rFonts w:asciiTheme="minorHAnsi" w:hAnsiTheme="minorHAnsi" w:cstheme="minorHAnsi"/>
          <w:spacing w:val="-13"/>
        </w:rPr>
        <w:t xml:space="preserve"> </w:t>
      </w:r>
      <w:r w:rsidRPr="00260C07">
        <w:rPr>
          <w:rFonts w:asciiTheme="minorHAnsi" w:hAnsiTheme="minorHAnsi" w:cstheme="minorHAnsi"/>
        </w:rPr>
        <w:t>escrita</w:t>
      </w:r>
      <w:r w:rsidRPr="00260C07">
        <w:rPr>
          <w:rFonts w:asciiTheme="minorHAnsi" w:hAnsiTheme="minorHAnsi" w:cstheme="minorHAnsi"/>
          <w:spacing w:val="-12"/>
        </w:rPr>
        <w:t xml:space="preserve"> </w:t>
      </w:r>
      <w:r w:rsidRPr="00260C07">
        <w:rPr>
          <w:rFonts w:asciiTheme="minorHAnsi" w:hAnsiTheme="minorHAnsi" w:cstheme="minorHAnsi"/>
        </w:rPr>
        <w:t>del</w:t>
      </w:r>
      <w:r w:rsidRPr="00260C07">
        <w:rPr>
          <w:rFonts w:asciiTheme="minorHAnsi" w:hAnsiTheme="minorHAnsi" w:cstheme="minorHAnsi"/>
          <w:spacing w:val="-13"/>
        </w:rPr>
        <w:t xml:space="preserve"> </w:t>
      </w:r>
      <w:r w:rsidRPr="00260C07">
        <w:rPr>
          <w:rFonts w:asciiTheme="minorHAnsi" w:hAnsiTheme="minorHAnsi" w:cstheme="minorHAnsi"/>
        </w:rPr>
        <w:t>CONTRATANTE,</w:t>
      </w:r>
      <w:r w:rsidRPr="00260C07">
        <w:rPr>
          <w:rFonts w:asciiTheme="minorHAnsi" w:hAnsiTheme="minorHAnsi" w:cstheme="minorHAnsi"/>
          <w:spacing w:val="-12"/>
        </w:rPr>
        <w:t xml:space="preserve"> </w:t>
      </w:r>
      <w:r w:rsidRPr="00260C07">
        <w:rPr>
          <w:rFonts w:asciiTheme="minorHAnsi" w:hAnsiTheme="minorHAnsi" w:cstheme="minorHAnsi"/>
        </w:rPr>
        <w:t>sin</w:t>
      </w:r>
      <w:r w:rsidRPr="00260C07">
        <w:rPr>
          <w:rFonts w:asciiTheme="minorHAnsi" w:hAnsiTheme="minorHAnsi" w:cstheme="minorHAnsi"/>
          <w:spacing w:val="-13"/>
        </w:rPr>
        <w:t xml:space="preserve"> </w:t>
      </w:r>
      <w:r w:rsidRPr="00260C07">
        <w:rPr>
          <w:rFonts w:asciiTheme="minorHAnsi" w:hAnsiTheme="minorHAnsi" w:cstheme="minorHAnsi"/>
        </w:rPr>
        <w:t>dicha</w:t>
      </w:r>
      <w:r w:rsidRPr="00260C07">
        <w:rPr>
          <w:rFonts w:asciiTheme="minorHAnsi" w:hAnsiTheme="minorHAnsi" w:cstheme="minorHAnsi"/>
          <w:spacing w:val="-12"/>
        </w:rPr>
        <w:t xml:space="preserve"> </w:t>
      </w:r>
      <w:r w:rsidRPr="00260C07">
        <w:rPr>
          <w:rFonts w:asciiTheme="minorHAnsi" w:hAnsiTheme="minorHAnsi" w:cstheme="minorHAnsi"/>
        </w:rPr>
        <w:t>autorización</w:t>
      </w:r>
      <w:r w:rsidRPr="00260C07">
        <w:rPr>
          <w:rFonts w:asciiTheme="minorHAnsi" w:hAnsiTheme="minorHAnsi" w:cstheme="minorHAnsi"/>
          <w:spacing w:val="-13"/>
        </w:rPr>
        <w:t xml:space="preserve"> </w:t>
      </w:r>
      <w:r w:rsidRPr="00260C07">
        <w:rPr>
          <w:rFonts w:asciiTheme="minorHAnsi" w:hAnsiTheme="minorHAnsi" w:cstheme="minorHAnsi"/>
        </w:rPr>
        <w:t>no</w:t>
      </w:r>
      <w:r w:rsidRPr="00260C07">
        <w:rPr>
          <w:rFonts w:asciiTheme="minorHAnsi" w:hAnsiTheme="minorHAnsi" w:cstheme="minorHAnsi"/>
          <w:spacing w:val="-12"/>
        </w:rPr>
        <w:t xml:space="preserve"> </w:t>
      </w:r>
      <w:r w:rsidRPr="00260C07">
        <w:rPr>
          <w:rFonts w:asciiTheme="minorHAnsi" w:hAnsiTheme="minorHAnsi" w:cstheme="minorHAnsi"/>
        </w:rPr>
        <w:t>tendrá</w:t>
      </w:r>
      <w:r w:rsidRPr="00260C07">
        <w:rPr>
          <w:rFonts w:asciiTheme="minorHAnsi" w:hAnsiTheme="minorHAnsi" w:cstheme="minorHAnsi"/>
          <w:spacing w:val="-12"/>
        </w:rPr>
        <w:t xml:space="preserve"> </w:t>
      </w:r>
      <w:r w:rsidRPr="00260C07">
        <w:rPr>
          <w:rFonts w:asciiTheme="minorHAnsi" w:hAnsiTheme="minorHAnsi" w:cstheme="minorHAnsi"/>
        </w:rPr>
        <w:t>derecho</w:t>
      </w:r>
      <w:r w:rsidRPr="00260C07">
        <w:rPr>
          <w:rFonts w:asciiTheme="minorHAnsi" w:hAnsiTheme="minorHAnsi" w:cstheme="minorHAnsi"/>
          <w:spacing w:val="-13"/>
        </w:rPr>
        <w:t xml:space="preserve"> </w:t>
      </w:r>
      <w:r w:rsidRPr="00260C07">
        <w:rPr>
          <w:rFonts w:asciiTheme="minorHAnsi" w:hAnsiTheme="minorHAnsi" w:cstheme="minorHAnsi"/>
        </w:rPr>
        <w:t>a</w:t>
      </w:r>
      <w:r w:rsidRPr="00260C07">
        <w:rPr>
          <w:rFonts w:asciiTheme="minorHAnsi" w:hAnsiTheme="minorHAnsi" w:cstheme="minorHAnsi"/>
          <w:spacing w:val="-12"/>
        </w:rPr>
        <w:t xml:space="preserve"> </w:t>
      </w:r>
      <w:r w:rsidRPr="00260C07">
        <w:rPr>
          <w:rFonts w:asciiTheme="minorHAnsi" w:hAnsiTheme="minorHAnsi" w:cstheme="minorHAnsi"/>
        </w:rPr>
        <w:t>ningún</w:t>
      </w:r>
      <w:r w:rsidRPr="00260C07">
        <w:rPr>
          <w:rFonts w:asciiTheme="minorHAnsi" w:hAnsiTheme="minorHAnsi" w:cstheme="minorHAnsi"/>
          <w:spacing w:val="-13"/>
        </w:rPr>
        <w:t xml:space="preserve"> </w:t>
      </w:r>
      <w:r w:rsidRPr="00260C07">
        <w:rPr>
          <w:rFonts w:asciiTheme="minorHAnsi" w:hAnsiTheme="minorHAnsi" w:cstheme="minorHAnsi"/>
        </w:rPr>
        <w:t>pago</w:t>
      </w:r>
      <w:r w:rsidRPr="00260C07">
        <w:rPr>
          <w:rFonts w:asciiTheme="minorHAnsi" w:hAnsiTheme="minorHAnsi" w:cstheme="minorHAnsi"/>
          <w:spacing w:val="-12"/>
        </w:rPr>
        <w:t xml:space="preserve"> </w:t>
      </w:r>
      <w:r w:rsidRPr="00260C07">
        <w:rPr>
          <w:rFonts w:asciiTheme="minorHAnsi" w:hAnsiTheme="minorHAnsi" w:cstheme="minorHAnsi"/>
        </w:rPr>
        <w:t>por</w:t>
      </w:r>
      <w:r w:rsidRPr="00260C07">
        <w:rPr>
          <w:rFonts w:asciiTheme="minorHAnsi" w:hAnsiTheme="minorHAnsi" w:cstheme="minorHAnsi"/>
          <w:spacing w:val="-13"/>
        </w:rPr>
        <w:t xml:space="preserve"> </w:t>
      </w:r>
      <w:r w:rsidRPr="00260C07">
        <w:rPr>
          <w:rFonts w:asciiTheme="minorHAnsi" w:hAnsiTheme="minorHAnsi" w:cstheme="minorHAnsi"/>
        </w:rPr>
        <w:t>la</w:t>
      </w:r>
      <w:r w:rsidRPr="00260C07">
        <w:rPr>
          <w:rFonts w:asciiTheme="minorHAnsi" w:hAnsiTheme="minorHAnsi" w:cstheme="minorHAnsi"/>
          <w:spacing w:val="-12"/>
        </w:rPr>
        <w:t xml:space="preserve"> </w:t>
      </w:r>
      <w:r w:rsidRPr="00260C07">
        <w:rPr>
          <w:rFonts w:asciiTheme="minorHAnsi" w:hAnsiTheme="minorHAnsi" w:cstheme="minorHAnsi"/>
        </w:rPr>
        <w:t>ejecución de dichas actividades</w:t>
      </w:r>
      <w:r w:rsidRPr="00260C07">
        <w:rPr>
          <w:rFonts w:asciiTheme="minorHAnsi" w:hAnsiTheme="minorHAnsi" w:cstheme="minorHAnsi"/>
          <w:spacing w:val="-2"/>
        </w:rPr>
        <w:t xml:space="preserve"> </w:t>
      </w:r>
      <w:r w:rsidRPr="00260C07">
        <w:rPr>
          <w:rFonts w:asciiTheme="minorHAnsi" w:hAnsiTheme="minorHAnsi" w:cstheme="minorHAnsi"/>
        </w:rPr>
        <w:t>con</w:t>
      </w:r>
      <w:r w:rsidRPr="00260C07">
        <w:rPr>
          <w:rFonts w:asciiTheme="minorHAnsi" w:hAnsiTheme="minorHAnsi" w:cstheme="minorHAnsi"/>
          <w:spacing w:val="-4"/>
        </w:rPr>
        <w:t xml:space="preserve"> </w:t>
      </w:r>
      <w:r w:rsidRPr="00260C07">
        <w:rPr>
          <w:rFonts w:asciiTheme="minorHAnsi" w:hAnsiTheme="minorHAnsi" w:cstheme="minorHAnsi"/>
        </w:rPr>
        <w:t>posterioridad</w:t>
      </w:r>
      <w:r w:rsidRPr="00260C07">
        <w:rPr>
          <w:rFonts w:asciiTheme="minorHAnsi" w:hAnsiTheme="minorHAnsi" w:cstheme="minorHAnsi"/>
          <w:spacing w:val="-1"/>
        </w:rPr>
        <w:t xml:space="preserve"> </w:t>
      </w:r>
      <w:r w:rsidRPr="00260C07">
        <w:rPr>
          <w:rFonts w:asciiTheme="minorHAnsi" w:hAnsiTheme="minorHAnsi" w:cstheme="minorHAnsi"/>
        </w:rPr>
        <w:t>a</w:t>
      </w:r>
      <w:r w:rsidRPr="00260C07">
        <w:rPr>
          <w:rFonts w:asciiTheme="minorHAnsi" w:hAnsiTheme="minorHAnsi" w:cstheme="minorHAnsi"/>
          <w:spacing w:val="-2"/>
        </w:rPr>
        <w:t xml:space="preserve"> </w:t>
      </w:r>
      <w:r w:rsidRPr="00260C07">
        <w:rPr>
          <w:rFonts w:asciiTheme="minorHAnsi" w:hAnsiTheme="minorHAnsi" w:cstheme="minorHAnsi"/>
        </w:rPr>
        <w:t>la fecha</w:t>
      </w:r>
      <w:r w:rsidRPr="00260C07">
        <w:rPr>
          <w:rFonts w:asciiTheme="minorHAnsi" w:hAnsiTheme="minorHAnsi" w:cstheme="minorHAnsi"/>
          <w:spacing w:val="-1"/>
        </w:rPr>
        <w:t xml:space="preserve"> </w:t>
      </w:r>
      <w:r w:rsidRPr="00260C07">
        <w:rPr>
          <w:rFonts w:asciiTheme="minorHAnsi" w:hAnsiTheme="minorHAnsi" w:cstheme="minorHAnsi"/>
        </w:rPr>
        <w:t>efectiva de</w:t>
      </w:r>
      <w:r w:rsidRPr="00260C07">
        <w:rPr>
          <w:rFonts w:asciiTheme="minorHAnsi" w:hAnsiTheme="minorHAnsi" w:cstheme="minorHAnsi"/>
          <w:spacing w:val="-3"/>
        </w:rPr>
        <w:t xml:space="preserve"> </w:t>
      </w:r>
      <w:r w:rsidRPr="00260C07">
        <w:rPr>
          <w:rFonts w:asciiTheme="minorHAnsi" w:hAnsiTheme="minorHAnsi" w:cstheme="minorHAnsi"/>
        </w:rPr>
        <w:t>suspensión</w:t>
      </w:r>
      <w:r w:rsidRPr="00260C07">
        <w:rPr>
          <w:rFonts w:asciiTheme="minorHAnsi" w:hAnsiTheme="minorHAnsi" w:cstheme="minorHAnsi"/>
          <w:spacing w:val="-1"/>
        </w:rPr>
        <w:t xml:space="preserve"> </w:t>
      </w:r>
      <w:r w:rsidRPr="00260C07">
        <w:rPr>
          <w:rFonts w:asciiTheme="minorHAnsi" w:hAnsiTheme="minorHAnsi" w:cstheme="minorHAnsi"/>
        </w:rPr>
        <w:t>fijada por el</w:t>
      </w:r>
      <w:r w:rsidRPr="00260C07">
        <w:rPr>
          <w:rFonts w:asciiTheme="minorHAnsi" w:hAnsiTheme="minorHAnsi" w:cstheme="minorHAnsi"/>
          <w:spacing w:val="-3"/>
        </w:rPr>
        <w:t xml:space="preserve"> </w:t>
      </w:r>
      <w:r w:rsidRPr="00260C07">
        <w:rPr>
          <w:rFonts w:asciiTheme="minorHAnsi" w:hAnsiTheme="minorHAnsi" w:cstheme="minorHAnsi"/>
        </w:rPr>
        <w:t>Contratante.</w:t>
      </w:r>
    </w:p>
    <w:p w14:paraId="03088BCC" w14:textId="77777777" w:rsidR="00983757" w:rsidRPr="00260C07" w:rsidRDefault="00000000" w:rsidP="00B45BFB">
      <w:pPr>
        <w:pStyle w:val="Textoindependiente"/>
        <w:spacing w:before="267" w:line="276" w:lineRule="auto"/>
        <w:ind w:left="282" w:right="-3"/>
        <w:jc w:val="both"/>
        <w:rPr>
          <w:rFonts w:asciiTheme="minorHAnsi" w:hAnsiTheme="minorHAnsi" w:cstheme="minorHAnsi"/>
        </w:rPr>
      </w:pPr>
      <w:r w:rsidRPr="00260C07">
        <w:rPr>
          <w:rFonts w:asciiTheme="minorHAnsi" w:hAnsiTheme="minorHAnsi" w:cstheme="minorHAnsi"/>
          <w:b/>
          <w:u w:val="single"/>
        </w:rPr>
        <w:t>Circunstancias</w:t>
      </w:r>
      <w:r w:rsidRPr="00260C07">
        <w:rPr>
          <w:rFonts w:asciiTheme="minorHAnsi" w:hAnsiTheme="minorHAnsi" w:cstheme="minorHAnsi"/>
          <w:b/>
          <w:spacing w:val="-8"/>
          <w:u w:val="single"/>
        </w:rPr>
        <w:t xml:space="preserve"> </w:t>
      </w:r>
      <w:r w:rsidRPr="00260C07">
        <w:rPr>
          <w:rFonts w:asciiTheme="minorHAnsi" w:hAnsiTheme="minorHAnsi" w:cstheme="minorHAnsi"/>
          <w:b/>
          <w:u w:val="single"/>
        </w:rPr>
        <w:t>de</w:t>
      </w:r>
      <w:r w:rsidRPr="00260C07">
        <w:rPr>
          <w:rFonts w:asciiTheme="minorHAnsi" w:hAnsiTheme="minorHAnsi" w:cstheme="minorHAnsi"/>
          <w:b/>
          <w:spacing w:val="-7"/>
          <w:u w:val="single"/>
        </w:rPr>
        <w:t xml:space="preserve"> </w:t>
      </w:r>
      <w:r w:rsidRPr="00260C07">
        <w:rPr>
          <w:rFonts w:asciiTheme="minorHAnsi" w:hAnsiTheme="minorHAnsi" w:cstheme="minorHAnsi"/>
          <w:b/>
          <w:u w:val="single"/>
        </w:rPr>
        <w:t>fuerza</w:t>
      </w:r>
      <w:r w:rsidRPr="00260C07">
        <w:rPr>
          <w:rFonts w:asciiTheme="minorHAnsi" w:hAnsiTheme="minorHAnsi" w:cstheme="minorHAnsi"/>
          <w:b/>
          <w:spacing w:val="-10"/>
          <w:u w:val="single"/>
        </w:rPr>
        <w:t xml:space="preserve"> </w:t>
      </w:r>
      <w:r w:rsidRPr="00260C07">
        <w:rPr>
          <w:rFonts w:asciiTheme="minorHAnsi" w:hAnsiTheme="minorHAnsi" w:cstheme="minorHAnsi"/>
          <w:b/>
          <w:u w:val="single"/>
        </w:rPr>
        <w:t>mayor</w:t>
      </w:r>
      <w:r w:rsidRPr="00260C07">
        <w:rPr>
          <w:rFonts w:asciiTheme="minorHAnsi" w:hAnsiTheme="minorHAnsi" w:cstheme="minorHAnsi"/>
          <w:b/>
          <w:spacing w:val="-6"/>
          <w:u w:val="single"/>
        </w:rPr>
        <w:t xml:space="preserve"> </w:t>
      </w:r>
      <w:r w:rsidRPr="00260C07">
        <w:rPr>
          <w:rFonts w:asciiTheme="minorHAnsi" w:hAnsiTheme="minorHAnsi" w:cstheme="minorHAnsi"/>
          <w:b/>
          <w:u w:val="single"/>
        </w:rPr>
        <w:t>o</w:t>
      </w:r>
      <w:r w:rsidRPr="00260C07">
        <w:rPr>
          <w:rFonts w:asciiTheme="minorHAnsi" w:hAnsiTheme="minorHAnsi" w:cstheme="minorHAnsi"/>
          <w:b/>
          <w:spacing w:val="-10"/>
          <w:u w:val="single"/>
        </w:rPr>
        <w:t xml:space="preserve"> </w:t>
      </w:r>
      <w:r w:rsidRPr="00260C07">
        <w:rPr>
          <w:rFonts w:asciiTheme="minorHAnsi" w:hAnsiTheme="minorHAnsi" w:cstheme="minorHAnsi"/>
          <w:b/>
          <w:u w:val="single"/>
        </w:rPr>
        <w:t>caso</w:t>
      </w:r>
      <w:r w:rsidRPr="00260C07">
        <w:rPr>
          <w:rFonts w:asciiTheme="minorHAnsi" w:hAnsiTheme="minorHAnsi" w:cstheme="minorHAnsi"/>
          <w:b/>
          <w:spacing w:val="-10"/>
          <w:u w:val="single"/>
        </w:rPr>
        <w:t xml:space="preserve"> </w:t>
      </w:r>
      <w:r w:rsidRPr="00260C07">
        <w:rPr>
          <w:rFonts w:asciiTheme="minorHAnsi" w:hAnsiTheme="minorHAnsi" w:cstheme="minorHAnsi"/>
          <w:b/>
          <w:u w:val="single"/>
        </w:rPr>
        <w:t>fortuito:</w:t>
      </w:r>
      <w:r w:rsidRPr="00260C07">
        <w:rPr>
          <w:rFonts w:asciiTheme="minorHAnsi" w:hAnsiTheme="minorHAnsi" w:cstheme="minorHAnsi"/>
          <w:b/>
          <w:spacing w:val="-8"/>
        </w:rPr>
        <w:t xml:space="preserve"> </w:t>
      </w:r>
      <w:r w:rsidRPr="00260C07">
        <w:rPr>
          <w:rFonts w:asciiTheme="minorHAnsi" w:hAnsiTheme="minorHAnsi" w:cstheme="minorHAnsi"/>
        </w:rPr>
        <w:t>En</w:t>
      </w:r>
      <w:r w:rsidRPr="00260C07">
        <w:rPr>
          <w:rFonts w:asciiTheme="minorHAnsi" w:hAnsiTheme="minorHAnsi" w:cstheme="minorHAnsi"/>
          <w:spacing w:val="-9"/>
        </w:rPr>
        <w:t xml:space="preserve"> </w:t>
      </w:r>
      <w:r w:rsidRPr="00260C07">
        <w:rPr>
          <w:rFonts w:asciiTheme="minorHAnsi" w:hAnsiTheme="minorHAnsi" w:cstheme="minorHAnsi"/>
        </w:rPr>
        <w:t>el</w:t>
      </w:r>
      <w:r w:rsidRPr="00260C07">
        <w:rPr>
          <w:rFonts w:asciiTheme="minorHAnsi" w:hAnsiTheme="minorHAnsi" w:cstheme="minorHAnsi"/>
          <w:spacing w:val="-9"/>
        </w:rPr>
        <w:t xml:space="preserve"> </w:t>
      </w:r>
      <w:r w:rsidRPr="00260C07">
        <w:rPr>
          <w:rFonts w:asciiTheme="minorHAnsi" w:hAnsiTheme="minorHAnsi" w:cstheme="minorHAnsi"/>
        </w:rPr>
        <w:t>evento</w:t>
      </w:r>
      <w:r w:rsidRPr="00260C07">
        <w:rPr>
          <w:rFonts w:asciiTheme="minorHAnsi" w:hAnsiTheme="minorHAnsi" w:cstheme="minorHAnsi"/>
          <w:spacing w:val="-8"/>
        </w:rPr>
        <w:t xml:space="preserve"> </w:t>
      </w:r>
      <w:r w:rsidRPr="00260C07">
        <w:rPr>
          <w:rFonts w:asciiTheme="minorHAnsi" w:hAnsiTheme="minorHAnsi" w:cstheme="minorHAnsi"/>
        </w:rPr>
        <w:t>en</w:t>
      </w:r>
      <w:r w:rsidRPr="00260C07">
        <w:rPr>
          <w:rFonts w:asciiTheme="minorHAnsi" w:hAnsiTheme="minorHAnsi" w:cstheme="minorHAnsi"/>
          <w:spacing w:val="-9"/>
        </w:rPr>
        <w:t xml:space="preserve"> </w:t>
      </w:r>
      <w:r w:rsidRPr="00260C07">
        <w:rPr>
          <w:rFonts w:asciiTheme="minorHAnsi" w:hAnsiTheme="minorHAnsi" w:cstheme="minorHAnsi"/>
        </w:rPr>
        <w:t>que</w:t>
      </w:r>
      <w:r w:rsidRPr="00260C07">
        <w:rPr>
          <w:rFonts w:asciiTheme="minorHAnsi" w:hAnsiTheme="minorHAnsi" w:cstheme="minorHAnsi"/>
          <w:spacing w:val="-8"/>
        </w:rPr>
        <w:t xml:space="preserve"> </w:t>
      </w:r>
      <w:r w:rsidRPr="00260C07">
        <w:rPr>
          <w:rFonts w:asciiTheme="minorHAnsi" w:hAnsiTheme="minorHAnsi" w:cstheme="minorHAnsi"/>
        </w:rPr>
        <w:t>el</w:t>
      </w:r>
      <w:r w:rsidRPr="00260C07">
        <w:rPr>
          <w:rFonts w:asciiTheme="minorHAnsi" w:hAnsiTheme="minorHAnsi" w:cstheme="minorHAnsi"/>
          <w:spacing w:val="-6"/>
        </w:rPr>
        <w:t xml:space="preserve"> </w:t>
      </w:r>
      <w:r w:rsidRPr="00260C07">
        <w:rPr>
          <w:rFonts w:asciiTheme="minorHAnsi" w:hAnsiTheme="minorHAnsi" w:cstheme="minorHAnsi"/>
        </w:rPr>
        <w:t>CONTRATISTA</w:t>
      </w:r>
      <w:r w:rsidRPr="00260C07">
        <w:rPr>
          <w:rFonts w:asciiTheme="minorHAnsi" w:hAnsiTheme="minorHAnsi" w:cstheme="minorHAnsi"/>
          <w:spacing w:val="-7"/>
        </w:rPr>
        <w:t xml:space="preserve"> </w:t>
      </w:r>
      <w:r w:rsidRPr="00260C07">
        <w:rPr>
          <w:rFonts w:asciiTheme="minorHAnsi" w:hAnsiTheme="minorHAnsi" w:cstheme="minorHAnsi"/>
        </w:rPr>
        <w:t>evidencie</w:t>
      </w:r>
      <w:r w:rsidRPr="00260C07">
        <w:rPr>
          <w:rFonts w:asciiTheme="minorHAnsi" w:hAnsiTheme="minorHAnsi" w:cstheme="minorHAnsi"/>
          <w:spacing w:val="-9"/>
        </w:rPr>
        <w:t xml:space="preserve"> </w:t>
      </w:r>
      <w:r w:rsidRPr="00260C07">
        <w:rPr>
          <w:rFonts w:asciiTheme="minorHAnsi" w:hAnsiTheme="minorHAnsi" w:cstheme="minorHAnsi"/>
        </w:rPr>
        <w:t>que se ha presentado un evento de fuerza mayor o caso fortuito, y se cumpla con el procedimiento establecido en</w:t>
      </w:r>
      <w:r w:rsidRPr="00260C07">
        <w:rPr>
          <w:rFonts w:asciiTheme="minorHAnsi" w:hAnsiTheme="minorHAnsi" w:cstheme="minorHAnsi"/>
          <w:spacing w:val="-1"/>
        </w:rPr>
        <w:t xml:space="preserve"> </w:t>
      </w:r>
      <w:r w:rsidRPr="00260C07">
        <w:rPr>
          <w:rFonts w:asciiTheme="minorHAnsi" w:hAnsiTheme="minorHAnsi" w:cstheme="minorHAnsi"/>
        </w:rPr>
        <w:t>el presente CONTRATO, podrá solicitarle al</w:t>
      </w:r>
      <w:r w:rsidRPr="00260C07">
        <w:rPr>
          <w:rFonts w:asciiTheme="minorHAnsi" w:hAnsiTheme="minorHAnsi" w:cstheme="minorHAnsi"/>
          <w:spacing w:val="-1"/>
        </w:rPr>
        <w:t xml:space="preserve"> </w:t>
      </w:r>
      <w:r w:rsidRPr="00260C07">
        <w:rPr>
          <w:rFonts w:asciiTheme="minorHAnsi" w:hAnsiTheme="minorHAnsi" w:cstheme="minorHAnsi"/>
        </w:rPr>
        <w:t>CONTRATANTE la</w:t>
      </w:r>
      <w:r w:rsidRPr="00260C07">
        <w:rPr>
          <w:rFonts w:asciiTheme="minorHAnsi" w:hAnsiTheme="minorHAnsi" w:cstheme="minorHAnsi"/>
          <w:spacing w:val="-1"/>
        </w:rPr>
        <w:t xml:space="preserve"> </w:t>
      </w:r>
      <w:r w:rsidRPr="00260C07">
        <w:rPr>
          <w:rFonts w:asciiTheme="minorHAnsi" w:hAnsiTheme="minorHAnsi" w:cstheme="minorHAnsi"/>
        </w:rPr>
        <w:t>suspensión</w:t>
      </w:r>
      <w:r w:rsidRPr="00260C07">
        <w:rPr>
          <w:rFonts w:asciiTheme="minorHAnsi" w:hAnsiTheme="minorHAnsi" w:cstheme="minorHAnsi"/>
          <w:spacing w:val="-1"/>
        </w:rPr>
        <w:t xml:space="preserve"> </w:t>
      </w:r>
      <w:r w:rsidRPr="00260C07">
        <w:rPr>
          <w:rFonts w:asciiTheme="minorHAnsi" w:hAnsiTheme="minorHAnsi" w:cstheme="minorHAnsi"/>
        </w:rPr>
        <w:t>parcial del CONTRATO, para lo cual deberá probar dentro del tiempo estipulado en la cláusula anterior, el acaecimiento de la fuerza mayor.</w:t>
      </w:r>
    </w:p>
    <w:p w14:paraId="79E7CF39" w14:textId="77777777" w:rsidR="00983757" w:rsidRPr="00260C07" w:rsidRDefault="00000000" w:rsidP="00B45BFB">
      <w:pPr>
        <w:pStyle w:val="Textoindependiente"/>
        <w:spacing w:before="201" w:line="276" w:lineRule="auto"/>
        <w:ind w:left="282" w:right="-3"/>
        <w:jc w:val="both"/>
        <w:rPr>
          <w:rFonts w:asciiTheme="minorHAnsi" w:hAnsiTheme="minorHAnsi" w:cstheme="minorHAnsi"/>
        </w:rPr>
      </w:pPr>
      <w:r w:rsidRPr="00260C07">
        <w:rPr>
          <w:rFonts w:asciiTheme="minorHAnsi" w:hAnsiTheme="minorHAnsi" w:cstheme="minorHAnsi"/>
          <w:b/>
          <w:u w:val="single"/>
        </w:rPr>
        <w:t>Reanudación:</w:t>
      </w:r>
      <w:r w:rsidRPr="00260C07">
        <w:rPr>
          <w:rFonts w:asciiTheme="minorHAnsi" w:hAnsiTheme="minorHAnsi" w:cstheme="minorHAnsi"/>
          <w:b/>
        </w:rPr>
        <w:t xml:space="preserve"> </w:t>
      </w:r>
      <w:r w:rsidRPr="00260C07">
        <w:rPr>
          <w:rFonts w:asciiTheme="minorHAnsi" w:hAnsiTheme="minorHAnsi" w:cstheme="minorHAnsi"/>
        </w:rPr>
        <w:t>Una vez superado el evento de suspensión, cuando el Contratante solicite la reanudación</w:t>
      </w:r>
      <w:r w:rsidRPr="00260C07">
        <w:rPr>
          <w:rFonts w:asciiTheme="minorHAnsi" w:hAnsiTheme="minorHAnsi" w:cstheme="minorHAnsi"/>
          <w:spacing w:val="-7"/>
        </w:rPr>
        <w:t xml:space="preserve"> </w:t>
      </w:r>
      <w:r w:rsidRPr="00260C07">
        <w:rPr>
          <w:rFonts w:asciiTheme="minorHAnsi" w:hAnsiTheme="minorHAnsi" w:cstheme="minorHAnsi"/>
        </w:rPr>
        <w:t>del</w:t>
      </w:r>
      <w:r w:rsidRPr="00260C07">
        <w:rPr>
          <w:rFonts w:asciiTheme="minorHAnsi" w:hAnsiTheme="minorHAnsi" w:cstheme="minorHAnsi"/>
          <w:spacing w:val="-6"/>
        </w:rPr>
        <w:t xml:space="preserve"> </w:t>
      </w:r>
      <w:r w:rsidRPr="00260C07">
        <w:rPr>
          <w:rFonts w:asciiTheme="minorHAnsi" w:hAnsiTheme="minorHAnsi" w:cstheme="minorHAnsi"/>
        </w:rPr>
        <w:t>Contrato,</w:t>
      </w:r>
      <w:r w:rsidRPr="00260C07">
        <w:rPr>
          <w:rFonts w:asciiTheme="minorHAnsi" w:hAnsiTheme="minorHAnsi" w:cstheme="minorHAnsi"/>
          <w:spacing w:val="-9"/>
        </w:rPr>
        <w:t xml:space="preserve"> </w:t>
      </w:r>
      <w:r w:rsidRPr="00260C07">
        <w:rPr>
          <w:rFonts w:asciiTheme="minorHAnsi" w:hAnsiTheme="minorHAnsi" w:cstheme="minorHAnsi"/>
        </w:rPr>
        <w:t>el</w:t>
      </w:r>
      <w:r w:rsidRPr="00260C07">
        <w:rPr>
          <w:rFonts w:asciiTheme="minorHAnsi" w:hAnsiTheme="minorHAnsi" w:cstheme="minorHAnsi"/>
          <w:spacing w:val="-6"/>
        </w:rPr>
        <w:t xml:space="preserve"> </w:t>
      </w:r>
      <w:r w:rsidRPr="00260C07">
        <w:rPr>
          <w:rFonts w:asciiTheme="minorHAnsi" w:hAnsiTheme="minorHAnsi" w:cstheme="minorHAnsi"/>
        </w:rPr>
        <w:t>Contratista</w:t>
      </w:r>
      <w:r w:rsidRPr="00260C07">
        <w:rPr>
          <w:rFonts w:asciiTheme="minorHAnsi" w:hAnsiTheme="minorHAnsi" w:cstheme="minorHAnsi"/>
          <w:spacing w:val="-6"/>
        </w:rPr>
        <w:t xml:space="preserve"> </w:t>
      </w:r>
      <w:r w:rsidRPr="00260C07">
        <w:rPr>
          <w:rFonts w:asciiTheme="minorHAnsi" w:hAnsiTheme="minorHAnsi" w:cstheme="minorHAnsi"/>
        </w:rPr>
        <w:t>deberá</w:t>
      </w:r>
      <w:r w:rsidRPr="00260C07">
        <w:rPr>
          <w:rFonts w:asciiTheme="minorHAnsi" w:hAnsiTheme="minorHAnsi" w:cstheme="minorHAnsi"/>
          <w:spacing w:val="-7"/>
        </w:rPr>
        <w:t xml:space="preserve"> </w:t>
      </w:r>
      <w:r w:rsidRPr="00260C07">
        <w:rPr>
          <w:rFonts w:asciiTheme="minorHAnsi" w:hAnsiTheme="minorHAnsi" w:cstheme="minorHAnsi"/>
        </w:rPr>
        <w:t>continuar</w:t>
      </w:r>
      <w:r w:rsidRPr="00260C07">
        <w:rPr>
          <w:rFonts w:asciiTheme="minorHAnsi" w:hAnsiTheme="minorHAnsi" w:cstheme="minorHAnsi"/>
          <w:spacing w:val="-7"/>
        </w:rPr>
        <w:t xml:space="preserve"> </w:t>
      </w:r>
      <w:r w:rsidRPr="00260C07">
        <w:rPr>
          <w:rFonts w:asciiTheme="minorHAnsi" w:hAnsiTheme="minorHAnsi" w:cstheme="minorHAnsi"/>
        </w:rPr>
        <w:t>su</w:t>
      </w:r>
      <w:r w:rsidRPr="00260C07">
        <w:rPr>
          <w:rFonts w:asciiTheme="minorHAnsi" w:hAnsiTheme="minorHAnsi" w:cstheme="minorHAnsi"/>
          <w:spacing w:val="-7"/>
        </w:rPr>
        <w:t xml:space="preserve"> </w:t>
      </w:r>
      <w:r w:rsidRPr="00260C07">
        <w:rPr>
          <w:rFonts w:asciiTheme="minorHAnsi" w:hAnsiTheme="minorHAnsi" w:cstheme="minorHAnsi"/>
        </w:rPr>
        <w:t>ejecución</w:t>
      </w:r>
      <w:r w:rsidRPr="00260C07">
        <w:rPr>
          <w:rFonts w:asciiTheme="minorHAnsi" w:hAnsiTheme="minorHAnsi" w:cstheme="minorHAnsi"/>
          <w:spacing w:val="-7"/>
        </w:rPr>
        <w:t xml:space="preserve"> </w:t>
      </w:r>
      <w:r w:rsidRPr="00260C07">
        <w:rPr>
          <w:rFonts w:asciiTheme="minorHAnsi" w:hAnsiTheme="minorHAnsi" w:cstheme="minorHAnsi"/>
        </w:rPr>
        <w:t>conforme</w:t>
      </w:r>
      <w:r w:rsidRPr="00260C07">
        <w:rPr>
          <w:rFonts w:asciiTheme="minorHAnsi" w:hAnsiTheme="minorHAnsi" w:cstheme="minorHAnsi"/>
          <w:spacing w:val="-6"/>
        </w:rPr>
        <w:t xml:space="preserve"> </w:t>
      </w:r>
      <w:r w:rsidRPr="00260C07">
        <w:rPr>
          <w:rFonts w:asciiTheme="minorHAnsi" w:hAnsiTheme="minorHAnsi" w:cstheme="minorHAnsi"/>
        </w:rPr>
        <w:t>a</w:t>
      </w:r>
      <w:r w:rsidRPr="00260C07">
        <w:rPr>
          <w:rFonts w:asciiTheme="minorHAnsi" w:hAnsiTheme="minorHAnsi" w:cstheme="minorHAnsi"/>
          <w:spacing w:val="-7"/>
        </w:rPr>
        <w:t xml:space="preserve"> </w:t>
      </w:r>
      <w:r w:rsidRPr="00260C07">
        <w:rPr>
          <w:rFonts w:asciiTheme="minorHAnsi" w:hAnsiTheme="minorHAnsi" w:cstheme="minorHAnsi"/>
        </w:rPr>
        <w:t>lo</w:t>
      </w:r>
      <w:r w:rsidRPr="00260C07">
        <w:rPr>
          <w:rFonts w:asciiTheme="minorHAnsi" w:hAnsiTheme="minorHAnsi" w:cstheme="minorHAnsi"/>
          <w:spacing w:val="-6"/>
        </w:rPr>
        <w:t xml:space="preserve"> </w:t>
      </w:r>
      <w:r w:rsidRPr="00260C07">
        <w:rPr>
          <w:rFonts w:asciiTheme="minorHAnsi" w:hAnsiTheme="minorHAnsi" w:cstheme="minorHAnsi"/>
        </w:rPr>
        <w:t>pactado</w:t>
      </w:r>
      <w:r w:rsidRPr="00260C07">
        <w:rPr>
          <w:rFonts w:asciiTheme="minorHAnsi" w:hAnsiTheme="minorHAnsi" w:cstheme="minorHAnsi"/>
          <w:spacing w:val="-8"/>
        </w:rPr>
        <w:t xml:space="preserve"> </w:t>
      </w:r>
      <w:r w:rsidRPr="00260C07">
        <w:rPr>
          <w:rFonts w:asciiTheme="minorHAnsi" w:hAnsiTheme="minorHAnsi" w:cstheme="minorHAnsi"/>
        </w:rPr>
        <w:t>en</w:t>
      </w:r>
      <w:r w:rsidRPr="00260C07">
        <w:rPr>
          <w:rFonts w:asciiTheme="minorHAnsi" w:hAnsiTheme="minorHAnsi" w:cstheme="minorHAnsi"/>
          <w:spacing w:val="-7"/>
        </w:rPr>
        <w:t xml:space="preserve"> </w:t>
      </w:r>
      <w:r w:rsidRPr="00260C07">
        <w:rPr>
          <w:rFonts w:asciiTheme="minorHAnsi" w:hAnsiTheme="minorHAnsi" w:cstheme="minorHAnsi"/>
        </w:rPr>
        <w:t xml:space="preserve">el mismo. Al reanudar el Contrato, las Partes formalizarán la prórroga de la vigencia del Contrato por el tiempo en que este estuvo suspendido y el Contratista deberá prorrogar las pólizas </w:t>
      </w:r>
      <w:r w:rsidRPr="00260C07">
        <w:rPr>
          <w:rFonts w:asciiTheme="minorHAnsi" w:hAnsiTheme="minorHAnsi" w:cstheme="minorHAnsi"/>
          <w:spacing w:val="-2"/>
        </w:rPr>
        <w:t>proporcionalmente.</w:t>
      </w:r>
    </w:p>
    <w:p w14:paraId="4D05ADCD" w14:textId="77777777" w:rsidR="00983757" w:rsidRPr="00260C07" w:rsidRDefault="00983757" w:rsidP="00B45BFB">
      <w:pPr>
        <w:pStyle w:val="Textoindependiente"/>
        <w:spacing w:before="1" w:line="276" w:lineRule="auto"/>
        <w:ind w:right="-3"/>
        <w:rPr>
          <w:rFonts w:asciiTheme="minorHAnsi" w:hAnsiTheme="minorHAnsi" w:cstheme="minorHAnsi"/>
        </w:rPr>
      </w:pPr>
    </w:p>
    <w:p w14:paraId="6DE97832" w14:textId="77777777" w:rsidR="00983757" w:rsidRPr="00260C07" w:rsidRDefault="00000000"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b/>
        </w:rPr>
        <w:t xml:space="preserve">PARÁGRAFO: </w:t>
      </w:r>
      <w:r w:rsidRPr="00260C07">
        <w:rPr>
          <w:rFonts w:asciiTheme="minorHAnsi" w:hAnsiTheme="minorHAnsi" w:cstheme="minorHAnsi"/>
        </w:rPr>
        <w:t>Durante la vigencia de la suspensión, el CONTRATISTA deberá tomar las acciones pertinentes para que el impacto causado por la suspensión, tanto en tiempos como en costos, sea el menor posible.</w:t>
      </w:r>
    </w:p>
    <w:p w14:paraId="30B5177E" w14:textId="77777777" w:rsidR="00983757" w:rsidRPr="00260C07" w:rsidRDefault="00000000" w:rsidP="00B45BFB">
      <w:pPr>
        <w:pStyle w:val="Ttulo1"/>
        <w:tabs>
          <w:tab w:val="left" w:pos="1763"/>
        </w:tabs>
        <w:spacing w:before="268" w:line="276" w:lineRule="auto"/>
        <w:ind w:right="-3"/>
        <w:rPr>
          <w:rFonts w:asciiTheme="minorHAnsi" w:hAnsiTheme="minorHAnsi" w:cstheme="minorHAnsi"/>
          <w:u w:val="none"/>
        </w:rPr>
      </w:pPr>
      <w:r w:rsidRPr="00260C07">
        <w:rPr>
          <w:rFonts w:asciiTheme="minorHAnsi" w:hAnsiTheme="minorHAnsi" w:cstheme="minorHAnsi"/>
        </w:rPr>
        <w:t>CLÁUSULA</w:t>
      </w:r>
      <w:r w:rsidRPr="00260C07">
        <w:rPr>
          <w:rFonts w:asciiTheme="minorHAnsi" w:hAnsiTheme="minorHAnsi" w:cstheme="minorHAnsi"/>
          <w:spacing w:val="-8"/>
        </w:rPr>
        <w:t xml:space="preserve"> </w:t>
      </w:r>
      <w:r w:rsidRPr="00260C07">
        <w:rPr>
          <w:rFonts w:asciiTheme="minorHAnsi" w:hAnsiTheme="minorHAnsi" w:cstheme="minorHAnsi"/>
          <w:spacing w:val="-4"/>
        </w:rPr>
        <w:t>XXV.</w:t>
      </w:r>
      <w:r w:rsidRPr="00260C07">
        <w:rPr>
          <w:rFonts w:asciiTheme="minorHAnsi" w:hAnsiTheme="minorHAnsi" w:cstheme="minorHAnsi"/>
          <w:u w:val="none"/>
        </w:rPr>
        <w:tab/>
      </w:r>
      <w:r w:rsidRPr="00260C07">
        <w:rPr>
          <w:rFonts w:asciiTheme="minorHAnsi" w:hAnsiTheme="minorHAnsi" w:cstheme="minorHAnsi"/>
        </w:rPr>
        <w:t>TERMINACIÓN</w:t>
      </w:r>
      <w:r w:rsidRPr="00260C07">
        <w:rPr>
          <w:rFonts w:asciiTheme="minorHAnsi" w:hAnsiTheme="minorHAnsi" w:cstheme="minorHAnsi"/>
          <w:spacing w:val="-7"/>
        </w:rPr>
        <w:t xml:space="preserve"> </w:t>
      </w:r>
      <w:r w:rsidRPr="00260C07">
        <w:rPr>
          <w:rFonts w:asciiTheme="minorHAnsi" w:hAnsiTheme="minorHAnsi" w:cstheme="minorHAnsi"/>
        </w:rPr>
        <w:t>DEL</w:t>
      </w:r>
      <w:r w:rsidRPr="00260C07">
        <w:rPr>
          <w:rFonts w:asciiTheme="minorHAnsi" w:hAnsiTheme="minorHAnsi" w:cstheme="minorHAnsi"/>
          <w:spacing w:val="-7"/>
        </w:rPr>
        <w:t xml:space="preserve"> </w:t>
      </w:r>
      <w:r w:rsidRPr="00260C07">
        <w:rPr>
          <w:rFonts w:asciiTheme="minorHAnsi" w:hAnsiTheme="minorHAnsi" w:cstheme="minorHAnsi"/>
          <w:spacing w:val="-2"/>
        </w:rPr>
        <w:t>CONTRATO</w:t>
      </w:r>
    </w:p>
    <w:p w14:paraId="2E530408" w14:textId="77777777" w:rsidR="00983757" w:rsidRPr="00260C07" w:rsidRDefault="00983757" w:rsidP="00B45BFB">
      <w:pPr>
        <w:pStyle w:val="Textoindependiente"/>
        <w:spacing w:before="61" w:line="276" w:lineRule="auto"/>
        <w:ind w:right="-3"/>
        <w:rPr>
          <w:rFonts w:asciiTheme="minorHAnsi" w:hAnsiTheme="minorHAnsi" w:cstheme="minorHAnsi"/>
          <w:b/>
        </w:rPr>
      </w:pPr>
    </w:p>
    <w:p w14:paraId="41CE76C8" w14:textId="77777777" w:rsidR="00983757" w:rsidRPr="00260C07" w:rsidRDefault="00000000" w:rsidP="00B45BFB">
      <w:pPr>
        <w:pStyle w:val="Textoindependiente"/>
        <w:spacing w:line="276" w:lineRule="auto"/>
        <w:ind w:left="282" w:right="-3"/>
        <w:rPr>
          <w:rFonts w:asciiTheme="minorHAnsi" w:hAnsiTheme="minorHAnsi" w:cstheme="minorHAnsi"/>
        </w:rPr>
      </w:pPr>
      <w:r w:rsidRPr="00260C07">
        <w:rPr>
          <w:rFonts w:asciiTheme="minorHAnsi" w:hAnsiTheme="minorHAnsi" w:cstheme="minorHAnsi"/>
        </w:rPr>
        <w:t>El</w:t>
      </w:r>
      <w:r w:rsidRPr="00260C07">
        <w:rPr>
          <w:rFonts w:asciiTheme="minorHAnsi" w:hAnsiTheme="minorHAnsi" w:cstheme="minorHAnsi"/>
          <w:spacing w:val="-7"/>
        </w:rPr>
        <w:t xml:space="preserve"> </w:t>
      </w:r>
      <w:r w:rsidRPr="00260C07">
        <w:rPr>
          <w:rFonts w:asciiTheme="minorHAnsi" w:hAnsiTheme="minorHAnsi" w:cstheme="minorHAnsi"/>
        </w:rPr>
        <w:t>presente</w:t>
      </w:r>
      <w:r w:rsidRPr="00260C07">
        <w:rPr>
          <w:rFonts w:asciiTheme="minorHAnsi" w:hAnsiTheme="minorHAnsi" w:cstheme="minorHAnsi"/>
          <w:spacing w:val="-4"/>
        </w:rPr>
        <w:t xml:space="preserve"> </w:t>
      </w:r>
      <w:r w:rsidRPr="00260C07">
        <w:rPr>
          <w:rFonts w:asciiTheme="minorHAnsi" w:hAnsiTheme="minorHAnsi" w:cstheme="minorHAnsi"/>
        </w:rPr>
        <w:t>CONTRATO</w:t>
      </w:r>
      <w:r w:rsidRPr="00260C07">
        <w:rPr>
          <w:rFonts w:asciiTheme="minorHAnsi" w:hAnsiTheme="minorHAnsi" w:cstheme="minorHAnsi"/>
          <w:spacing w:val="-6"/>
        </w:rPr>
        <w:t xml:space="preserve"> </w:t>
      </w:r>
      <w:r w:rsidRPr="00260C07">
        <w:rPr>
          <w:rFonts w:asciiTheme="minorHAnsi" w:hAnsiTheme="minorHAnsi" w:cstheme="minorHAnsi"/>
        </w:rPr>
        <w:t>podrá</w:t>
      </w:r>
      <w:r w:rsidRPr="00260C07">
        <w:rPr>
          <w:rFonts w:asciiTheme="minorHAnsi" w:hAnsiTheme="minorHAnsi" w:cstheme="minorHAnsi"/>
          <w:spacing w:val="-4"/>
        </w:rPr>
        <w:t xml:space="preserve"> </w:t>
      </w:r>
      <w:r w:rsidRPr="00260C07">
        <w:rPr>
          <w:rFonts w:asciiTheme="minorHAnsi" w:hAnsiTheme="minorHAnsi" w:cstheme="minorHAnsi"/>
        </w:rPr>
        <w:t>darse</w:t>
      </w:r>
      <w:r w:rsidRPr="00260C07">
        <w:rPr>
          <w:rFonts w:asciiTheme="minorHAnsi" w:hAnsiTheme="minorHAnsi" w:cstheme="minorHAnsi"/>
          <w:spacing w:val="-3"/>
        </w:rPr>
        <w:t xml:space="preserve"> </w:t>
      </w:r>
      <w:r w:rsidRPr="00260C07">
        <w:rPr>
          <w:rFonts w:asciiTheme="minorHAnsi" w:hAnsiTheme="minorHAnsi" w:cstheme="minorHAnsi"/>
        </w:rPr>
        <w:t>por</w:t>
      </w:r>
      <w:r w:rsidRPr="00260C07">
        <w:rPr>
          <w:rFonts w:asciiTheme="minorHAnsi" w:hAnsiTheme="minorHAnsi" w:cstheme="minorHAnsi"/>
          <w:spacing w:val="-4"/>
        </w:rPr>
        <w:t xml:space="preserve"> </w:t>
      </w:r>
      <w:r w:rsidRPr="00260C07">
        <w:rPr>
          <w:rFonts w:asciiTheme="minorHAnsi" w:hAnsiTheme="minorHAnsi" w:cstheme="minorHAnsi"/>
        </w:rPr>
        <w:t>terminado</w:t>
      </w:r>
      <w:r w:rsidRPr="00260C07">
        <w:rPr>
          <w:rFonts w:asciiTheme="minorHAnsi" w:hAnsiTheme="minorHAnsi" w:cstheme="minorHAnsi"/>
          <w:spacing w:val="-4"/>
        </w:rPr>
        <w:t xml:space="preserve"> </w:t>
      </w:r>
      <w:r w:rsidRPr="00260C07">
        <w:rPr>
          <w:rFonts w:asciiTheme="minorHAnsi" w:hAnsiTheme="minorHAnsi" w:cstheme="minorHAnsi"/>
        </w:rPr>
        <w:t>en</w:t>
      </w:r>
      <w:r w:rsidRPr="00260C07">
        <w:rPr>
          <w:rFonts w:asciiTheme="minorHAnsi" w:hAnsiTheme="minorHAnsi" w:cstheme="minorHAnsi"/>
          <w:spacing w:val="-5"/>
        </w:rPr>
        <w:t xml:space="preserve"> </w:t>
      </w:r>
      <w:r w:rsidRPr="00260C07">
        <w:rPr>
          <w:rFonts w:asciiTheme="minorHAnsi" w:hAnsiTheme="minorHAnsi" w:cstheme="minorHAnsi"/>
        </w:rPr>
        <w:t>cualquiera</w:t>
      </w:r>
      <w:r w:rsidRPr="00260C07">
        <w:rPr>
          <w:rFonts w:asciiTheme="minorHAnsi" w:hAnsiTheme="minorHAnsi" w:cstheme="minorHAnsi"/>
          <w:spacing w:val="-4"/>
        </w:rPr>
        <w:t xml:space="preserve"> </w:t>
      </w:r>
      <w:r w:rsidRPr="00260C07">
        <w:rPr>
          <w:rFonts w:asciiTheme="minorHAnsi" w:hAnsiTheme="minorHAnsi" w:cstheme="minorHAnsi"/>
        </w:rPr>
        <w:t>de</w:t>
      </w:r>
      <w:r w:rsidRPr="00260C07">
        <w:rPr>
          <w:rFonts w:asciiTheme="minorHAnsi" w:hAnsiTheme="minorHAnsi" w:cstheme="minorHAnsi"/>
          <w:spacing w:val="-4"/>
        </w:rPr>
        <w:t xml:space="preserve"> </w:t>
      </w:r>
      <w:r w:rsidRPr="00260C07">
        <w:rPr>
          <w:rFonts w:asciiTheme="minorHAnsi" w:hAnsiTheme="minorHAnsi" w:cstheme="minorHAnsi"/>
        </w:rPr>
        <w:t>los</w:t>
      </w:r>
      <w:r w:rsidRPr="00260C07">
        <w:rPr>
          <w:rFonts w:asciiTheme="minorHAnsi" w:hAnsiTheme="minorHAnsi" w:cstheme="minorHAnsi"/>
          <w:spacing w:val="-4"/>
        </w:rPr>
        <w:t xml:space="preserve"> </w:t>
      </w:r>
      <w:r w:rsidRPr="00260C07">
        <w:rPr>
          <w:rFonts w:asciiTheme="minorHAnsi" w:hAnsiTheme="minorHAnsi" w:cstheme="minorHAnsi"/>
        </w:rPr>
        <w:t>siguientes</w:t>
      </w:r>
      <w:r w:rsidRPr="00260C07">
        <w:rPr>
          <w:rFonts w:asciiTheme="minorHAnsi" w:hAnsiTheme="minorHAnsi" w:cstheme="minorHAnsi"/>
          <w:spacing w:val="-3"/>
        </w:rPr>
        <w:t xml:space="preserve"> </w:t>
      </w:r>
      <w:r w:rsidRPr="00260C07">
        <w:rPr>
          <w:rFonts w:asciiTheme="minorHAnsi" w:hAnsiTheme="minorHAnsi" w:cstheme="minorHAnsi"/>
          <w:spacing w:val="-2"/>
        </w:rPr>
        <w:t>eventos:</w:t>
      </w:r>
    </w:p>
    <w:p w14:paraId="28AFA243" w14:textId="77777777" w:rsidR="00983757" w:rsidRPr="00260C07" w:rsidRDefault="00983757" w:rsidP="00B45BFB">
      <w:pPr>
        <w:pStyle w:val="Textoindependiente"/>
        <w:spacing w:line="276" w:lineRule="auto"/>
        <w:ind w:right="-3"/>
        <w:rPr>
          <w:rFonts w:asciiTheme="minorHAnsi" w:hAnsiTheme="minorHAnsi" w:cstheme="minorHAnsi"/>
        </w:rPr>
      </w:pPr>
    </w:p>
    <w:p w14:paraId="4F4F58CD" w14:textId="77777777" w:rsidR="00983757" w:rsidRPr="00260C07" w:rsidRDefault="00000000" w:rsidP="00B45BFB">
      <w:pPr>
        <w:pStyle w:val="Prrafodelista"/>
        <w:numPr>
          <w:ilvl w:val="2"/>
          <w:numId w:val="6"/>
        </w:numPr>
        <w:tabs>
          <w:tab w:val="left" w:pos="990"/>
        </w:tabs>
        <w:spacing w:before="41" w:line="276" w:lineRule="auto"/>
        <w:ind w:right="-3"/>
        <w:rPr>
          <w:rFonts w:asciiTheme="minorHAnsi" w:hAnsiTheme="minorHAnsi" w:cstheme="minorHAnsi"/>
        </w:rPr>
      </w:pPr>
      <w:r w:rsidRPr="00260C07">
        <w:rPr>
          <w:rFonts w:asciiTheme="minorHAnsi" w:hAnsiTheme="minorHAnsi" w:cstheme="minorHAnsi"/>
        </w:rPr>
        <w:t>Por</w:t>
      </w:r>
      <w:r w:rsidRPr="00260C07">
        <w:rPr>
          <w:rFonts w:asciiTheme="minorHAnsi" w:hAnsiTheme="minorHAnsi" w:cstheme="minorHAnsi"/>
          <w:spacing w:val="-7"/>
        </w:rPr>
        <w:t xml:space="preserve"> </w:t>
      </w:r>
      <w:r w:rsidRPr="00260C07">
        <w:rPr>
          <w:rFonts w:asciiTheme="minorHAnsi" w:hAnsiTheme="minorHAnsi" w:cstheme="minorHAnsi"/>
        </w:rPr>
        <w:t>mutuo</w:t>
      </w:r>
      <w:r w:rsidRPr="00260C07">
        <w:rPr>
          <w:rFonts w:asciiTheme="minorHAnsi" w:hAnsiTheme="minorHAnsi" w:cstheme="minorHAnsi"/>
          <w:spacing w:val="-4"/>
        </w:rPr>
        <w:t xml:space="preserve"> </w:t>
      </w:r>
      <w:r w:rsidRPr="00260C07">
        <w:rPr>
          <w:rFonts w:asciiTheme="minorHAnsi" w:hAnsiTheme="minorHAnsi" w:cstheme="minorHAnsi"/>
        </w:rPr>
        <w:t>acuerdo</w:t>
      </w:r>
      <w:r w:rsidRPr="00260C07">
        <w:rPr>
          <w:rFonts w:asciiTheme="minorHAnsi" w:hAnsiTheme="minorHAnsi" w:cstheme="minorHAnsi"/>
          <w:spacing w:val="-4"/>
        </w:rPr>
        <w:t xml:space="preserve"> </w:t>
      </w:r>
      <w:r w:rsidRPr="00260C07">
        <w:rPr>
          <w:rFonts w:asciiTheme="minorHAnsi" w:hAnsiTheme="minorHAnsi" w:cstheme="minorHAnsi"/>
        </w:rPr>
        <w:t>entre</w:t>
      </w:r>
      <w:r w:rsidRPr="00260C07">
        <w:rPr>
          <w:rFonts w:asciiTheme="minorHAnsi" w:hAnsiTheme="minorHAnsi" w:cstheme="minorHAnsi"/>
          <w:spacing w:val="-2"/>
        </w:rPr>
        <w:t xml:space="preserve"> </w:t>
      </w:r>
      <w:r w:rsidRPr="00260C07">
        <w:rPr>
          <w:rFonts w:asciiTheme="minorHAnsi" w:hAnsiTheme="minorHAnsi" w:cstheme="minorHAnsi"/>
        </w:rPr>
        <w:t>las</w:t>
      </w:r>
      <w:r w:rsidRPr="00260C07">
        <w:rPr>
          <w:rFonts w:asciiTheme="minorHAnsi" w:hAnsiTheme="minorHAnsi" w:cstheme="minorHAnsi"/>
          <w:spacing w:val="-4"/>
        </w:rPr>
        <w:t xml:space="preserve"> </w:t>
      </w:r>
      <w:r w:rsidRPr="00260C07">
        <w:rPr>
          <w:rFonts w:asciiTheme="minorHAnsi" w:hAnsiTheme="minorHAnsi" w:cstheme="minorHAnsi"/>
        </w:rPr>
        <w:t>Partes,</w:t>
      </w:r>
      <w:r w:rsidRPr="00260C07">
        <w:rPr>
          <w:rFonts w:asciiTheme="minorHAnsi" w:hAnsiTheme="minorHAnsi" w:cstheme="minorHAnsi"/>
          <w:spacing w:val="-4"/>
        </w:rPr>
        <w:t xml:space="preserve"> </w:t>
      </w:r>
      <w:r w:rsidRPr="00260C07">
        <w:rPr>
          <w:rFonts w:asciiTheme="minorHAnsi" w:hAnsiTheme="minorHAnsi" w:cstheme="minorHAnsi"/>
        </w:rPr>
        <w:t>en</w:t>
      </w:r>
      <w:r w:rsidRPr="00260C07">
        <w:rPr>
          <w:rFonts w:asciiTheme="minorHAnsi" w:hAnsiTheme="minorHAnsi" w:cstheme="minorHAnsi"/>
          <w:spacing w:val="-2"/>
        </w:rPr>
        <w:t xml:space="preserve"> </w:t>
      </w:r>
      <w:r w:rsidRPr="00260C07">
        <w:rPr>
          <w:rFonts w:asciiTheme="minorHAnsi" w:hAnsiTheme="minorHAnsi" w:cstheme="minorHAnsi"/>
        </w:rPr>
        <w:t>cuyo</w:t>
      </w:r>
      <w:r w:rsidRPr="00260C07">
        <w:rPr>
          <w:rFonts w:asciiTheme="minorHAnsi" w:hAnsiTheme="minorHAnsi" w:cstheme="minorHAnsi"/>
          <w:spacing w:val="-4"/>
        </w:rPr>
        <w:t xml:space="preserve"> </w:t>
      </w:r>
      <w:r w:rsidRPr="00260C07">
        <w:rPr>
          <w:rFonts w:asciiTheme="minorHAnsi" w:hAnsiTheme="minorHAnsi" w:cstheme="minorHAnsi"/>
        </w:rPr>
        <w:t>caso</w:t>
      </w:r>
      <w:r w:rsidRPr="00260C07">
        <w:rPr>
          <w:rFonts w:asciiTheme="minorHAnsi" w:hAnsiTheme="minorHAnsi" w:cstheme="minorHAnsi"/>
          <w:spacing w:val="-4"/>
        </w:rPr>
        <w:t xml:space="preserve"> </w:t>
      </w:r>
      <w:r w:rsidRPr="00260C07">
        <w:rPr>
          <w:rFonts w:asciiTheme="minorHAnsi" w:hAnsiTheme="minorHAnsi" w:cstheme="minorHAnsi"/>
        </w:rPr>
        <w:t>deberán</w:t>
      </w:r>
      <w:r w:rsidRPr="00260C07">
        <w:rPr>
          <w:rFonts w:asciiTheme="minorHAnsi" w:hAnsiTheme="minorHAnsi" w:cstheme="minorHAnsi"/>
          <w:spacing w:val="-3"/>
        </w:rPr>
        <w:t xml:space="preserve"> </w:t>
      </w:r>
      <w:r w:rsidRPr="00260C07">
        <w:rPr>
          <w:rFonts w:asciiTheme="minorHAnsi" w:hAnsiTheme="minorHAnsi" w:cstheme="minorHAnsi"/>
        </w:rPr>
        <w:t>contar</w:t>
      </w:r>
      <w:r w:rsidRPr="00260C07">
        <w:rPr>
          <w:rFonts w:asciiTheme="minorHAnsi" w:hAnsiTheme="minorHAnsi" w:cstheme="minorHAnsi"/>
          <w:spacing w:val="-5"/>
        </w:rPr>
        <w:t xml:space="preserve"> </w:t>
      </w:r>
      <w:r w:rsidRPr="00260C07">
        <w:rPr>
          <w:rFonts w:asciiTheme="minorHAnsi" w:hAnsiTheme="minorHAnsi" w:cstheme="minorHAnsi"/>
        </w:rPr>
        <w:t>con</w:t>
      </w:r>
      <w:r w:rsidRPr="00260C07">
        <w:rPr>
          <w:rFonts w:asciiTheme="minorHAnsi" w:hAnsiTheme="minorHAnsi" w:cstheme="minorHAnsi"/>
          <w:spacing w:val="-3"/>
        </w:rPr>
        <w:t xml:space="preserve"> </w:t>
      </w:r>
      <w:r w:rsidRPr="00260C07">
        <w:rPr>
          <w:rFonts w:asciiTheme="minorHAnsi" w:hAnsiTheme="minorHAnsi" w:cstheme="minorHAnsi"/>
        </w:rPr>
        <w:t>autorización</w:t>
      </w:r>
      <w:r w:rsidRPr="00260C07">
        <w:rPr>
          <w:rFonts w:asciiTheme="minorHAnsi" w:hAnsiTheme="minorHAnsi" w:cstheme="minorHAnsi"/>
          <w:spacing w:val="-3"/>
        </w:rPr>
        <w:t xml:space="preserve"> </w:t>
      </w:r>
      <w:r w:rsidRPr="00260C07">
        <w:rPr>
          <w:rFonts w:asciiTheme="minorHAnsi" w:hAnsiTheme="minorHAnsi" w:cstheme="minorHAnsi"/>
        </w:rPr>
        <w:t>previa</w:t>
      </w:r>
      <w:r w:rsidRPr="00260C07">
        <w:rPr>
          <w:rFonts w:asciiTheme="minorHAnsi" w:hAnsiTheme="minorHAnsi" w:cstheme="minorHAnsi"/>
          <w:spacing w:val="-7"/>
        </w:rPr>
        <w:t xml:space="preserve"> </w:t>
      </w:r>
      <w:r w:rsidRPr="00260C07">
        <w:rPr>
          <w:rFonts w:asciiTheme="minorHAnsi" w:hAnsiTheme="minorHAnsi" w:cstheme="minorHAnsi"/>
        </w:rPr>
        <w:t>y por escrito del FIDEICOMITENTE.</w:t>
      </w:r>
    </w:p>
    <w:p w14:paraId="320EA1B1" w14:textId="77777777" w:rsidR="00983757" w:rsidRPr="00260C07" w:rsidRDefault="00000000" w:rsidP="00B45BFB">
      <w:pPr>
        <w:pStyle w:val="Prrafodelista"/>
        <w:numPr>
          <w:ilvl w:val="2"/>
          <w:numId w:val="6"/>
        </w:numPr>
        <w:tabs>
          <w:tab w:val="left" w:pos="989"/>
        </w:tabs>
        <w:spacing w:line="276" w:lineRule="auto"/>
        <w:ind w:left="989" w:right="-3" w:hanging="424"/>
        <w:rPr>
          <w:rFonts w:asciiTheme="minorHAnsi" w:hAnsiTheme="minorHAnsi" w:cstheme="minorHAnsi"/>
        </w:rPr>
      </w:pPr>
      <w:r w:rsidRPr="00260C07">
        <w:rPr>
          <w:rFonts w:asciiTheme="minorHAnsi" w:hAnsiTheme="minorHAnsi" w:cstheme="minorHAnsi"/>
        </w:rPr>
        <w:t>Por</w:t>
      </w:r>
      <w:r w:rsidRPr="00260C07">
        <w:rPr>
          <w:rFonts w:asciiTheme="minorHAnsi" w:hAnsiTheme="minorHAnsi" w:cstheme="minorHAnsi"/>
          <w:spacing w:val="-9"/>
        </w:rPr>
        <w:t xml:space="preserve"> </w:t>
      </w:r>
      <w:r w:rsidRPr="00260C07">
        <w:rPr>
          <w:rFonts w:asciiTheme="minorHAnsi" w:hAnsiTheme="minorHAnsi" w:cstheme="minorHAnsi"/>
        </w:rPr>
        <w:t>cumplimiento</w:t>
      </w:r>
      <w:r w:rsidRPr="00260C07">
        <w:rPr>
          <w:rFonts w:asciiTheme="minorHAnsi" w:hAnsiTheme="minorHAnsi" w:cstheme="minorHAnsi"/>
          <w:spacing w:val="-2"/>
        </w:rPr>
        <w:t xml:space="preserve"> </w:t>
      </w:r>
      <w:r w:rsidRPr="00260C07">
        <w:rPr>
          <w:rFonts w:asciiTheme="minorHAnsi" w:hAnsiTheme="minorHAnsi" w:cstheme="minorHAnsi"/>
        </w:rPr>
        <w:t>del</w:t>
      </w:r>
      <w:r w:rsidRPr="00260C07">
        <w:rPr>
          <w:rFonts w:asciiTheme="minorHAnsi" w:hAnsiTheme="minorHAnsi" w:cstheme="minorHAnsi"/>
          <w:spacing w:val="-4"/>
        </w:rPr>
        <w:t xml:space="preserve"> </w:t>
      </w:r>
      <w:r w:rsidRPr="00260C07">
        <w:rPr>
          <w:rFonts w:asciiTheme="minorHAnsi" w:hAnsiTheme="minorHAnsi" w:cstheme="minorHAnsi"/>
        </w:rPr>
        <w:t>plazo</w:t>
      </w:r>
      <w:r w:rsidRPr="00260C07">
        <w:rPr>
          <w:rFonts w:asciiTheme="minorHAnsi" w:hAnsiTheme="minorHAnsi" w:cstheme="minorHAnsi"/>
          <w:spacing w:val="-5"/>
        </w:rPr>
        <w:t xml:space="preserve"> </w:t>
      </w:r>
      <w:r w:rsidRPr="00260C07">
        <w:rPr>
          <w:rFonts w:asciiTheme="minorHAnsi" w:hAnsiTheme="minorHAnsi" w:cstheme="minorHAnsi"/>
        </w:rPr>
        <w:t>pactado,</w:t>
      </w:r>
      <w:r w:rsidRPr="00260C07">
        <w:rPr>
          <w:rFonts w:asciiTheme="minorHAnsi" w:hAnsiTheme="minorHAnsi" w:cstheme="minorHAnsi"/>
          <w:spacing w:val="-5"/>
        </w:rPr>
        <w:t xml:space="preserve"> </w:t>
      </w:r>
      <w:r w:rsidRPr="00260C07">
        <w:rPr>
          <w:rFonts w:asciiTheme="minorHAnsi" w:hAnsiTheme="minorHAnsi" w:cstheme="minorHAnsi"/>
        </w:rPr>
        <w:t>si</w:t>
      </w:r>
      <w:r w:rsidRPr="00260C07">
        <w:rPr>
          <w:rFonts w:asciiTheme="minorHAnsi" w:hAnsiTheme="minorHAnsi" w:cstheme="minorHAnsi"/>
          <w:spacing w:val="-4"/>
        </w:rPr>
        <w:t xml:space="preserve"> </w:t>
      </w:r>
      <w:r w:rsidRPr="00260C07">
        <w:rPr>
          <w:rFonts w:asciiTheme="minorHAnsi" w:hAnsiTheme="minorHAnsi" w:cstheme="minorHAnsi"/>
        </w:rPr>
        <w:t>este</w:t>
      </w:r>
      <w:r w:rsidRPr="00260C07">
        <w:rPr>
          <w:rFonts w:asciiTheme="minorHAnsi" w:hAnsiTheme="minorHAnsi" w:cstheme="minorHAnsi"/>
          <w:spacing w:val="-5"/>
        </w:rPr>
        <w:t xml:space="preserve"> </w:t>
      </w:r>
      <w:r w:rsidRPr="00260C07">
        <w:rPr>
          <w:rFonts w:asciiTheme="minorHAnsi" w:hAnsiTheme="minorHAnsi" w:cstheme="minorHAnsi"/>
        </w:rPr>
        <w:t>no</w:t>
      </w:r>
      <w:r w:rsidRPr="00260C07">
        <w:rPr>
          <w:rFonts w:asciiTheme="minorHAnsi" w:hAnsiTheme="minorHAnsi" w:cstheme="minorHAnsi"/>
          <w:spacing w:val="-3"/>
        </w:rPr>
        <w:t xml:space="preserve"> </w:t>
      </w:r>
      <w:r w:rsidRPr="00260C07">
        <w:rPr>
          <w:rFonts w:asciiTheme="minorHAnsi" w:hAnsiTheme="minorHAnsi" w:cstheme="minorHAnsi"/>
        </w:rPr>
        <w:t>fuere</w:t>
      </w:r>
      <w:r w:rsidRPr="00260C07">
        <w:rPr>
          <w:rFonts w:asciiTheme="minorHAnsi" w:hAnsiTheme="minorHAnsi" w:cstheme="minorHAnsi"/>
          <w:spacing w:val="-3"/>
        </w:rPr>
        <w:t xml:space="preserve"> </w:t>
      </w:r>
      <w:r w:rsidRPr="00260C07">
        <w:rPr>
          <w:rFonts w:asciiTheme="minorHAnsi" w:hAnsiTheme="minorHAnsi" w:cstheme="minorHAnsi"/>
        </w:rPr>
        <w:t>prorrogado</w:t>
      </w:r>
      <w:r w:rsidRPr="00260C07">
        <w:rPr>
          <w:rFonts w:asciiTheme="minorHAnsi" w:hAnsiTheme="minorHAnsi" w:cstheme="minorHAnsi"/>
          <w:spacing w:val="-2"/>
        </w:rPr>
        <w:t xml:space="preserve"> previamente.</w:t>
      </w:r>
    </w:p>
    <w:p w14:paraId="765DC862" w14:textId="77777777" w:rsidR="00983757" w:rsidRPr="00260C07" w:rsidRDefault="00000000" w:rsidP="00B45BFB">
      <w:pPr>
        <w:pStyle w:val="Prrafodelista"/>
        <w:numPr>
          <w:ilvl w:val="2"/>
          <w:numId w:val="6"/>
        </w:numPr>
        <w:tabs>
          <w:tab w:val="left" w:pos="989"/>
        </w:tabs>
        <w:spacing w:line="276" w:lineRule="auto"/>
        <w:ind w:left="989" w:right="-3" w:hanging="424"/>
        <w:rPr>
          <w:rFonts w:asciiTheme="minorHAnsi" w:hAnsiTheme="minorHAnsi" w:cstheme="minorHAnsi"/>
        </w:rPr>
      </w:pPr>
      <w:r w:rsidRPr="00260C07">
        <w:rPr>
          <w:rFonts w:asciiTheme="minorHAnsi" w:hAnsiTheme="minorHAnsi" w:cstheme="minorHAnsi"/>
        </w:rPr>
        <w:t>Por</w:t>
      </w:r>
      <w:r w:rsidRPr="00260C07">
        <w:rPr>
          <w:rFonts w:asciiTheme="minorHAnsi" w:hAnsiTheme="minorHAnsi" w:cstheme="minorHAnsi"/>
          <w:spacing w:val="-9"/>
        </w:rPr>
        <w:t xml:space="preserve"> </w:t>
      </w:r>
      <w:r w:rsidRPr="00260C07">
        <w:rPr>
          <w:rFonts w:asciiTheme="minorHAnsi" w:hAnsiTheme="minorHAnsi" w:cstheme="minorHAnsi"/>
        </w:rPr>
        <w:t>lo</w:t>
      </w:r>
      <w:r w:rsidRPr="00260C07">
        <w:rPr>
          <w:rFonts w:asciiTheme="minorHAnsi" w:hAnsiTheme="minorHAnsi" w:cstheme="minorHAnsi"/>
          <w:spacing w:val="-5"/>
        </w:rPr>
        <w:t xml:space="preserve"> </w:t>
      </w:r>
      <w:r w:rsidRPr="00260C07">
        <w:rPr>
          <w:rFonts w:asciiTheme="minorHAnsi" w:hAnsiTheme="minorHAnsi" w:cstheme="minorHAnsi"/>
        </w:rPr>
        <w:t>dispuesto</w:t>
      </w:r>
      <w:r w:rsidRPr="00260C07">
        <w:rPr>
          <w:rFonts w:asciiTheme="minorHAnsi" w:hAnsiTheme="minorHAnsi" w:cstheme="minorHAnsi"/>
          <w:spacing w:val="-3"/>
        </w:rPr>
        <w:t xml:space="preserve"> </w:t>
      </w:r>
      <w:r w:rsidRPr="00260C07">
        <w:rPr>
          <w:rFonts w:asciiTheme="minorHAnsi" w:hAnsiTheme="minorHAnsi" w:cstheme="minorHAnsi"/>
        </w:rPr>
        <w:t>en</w:t>
      </w:r>
      <w:r w:rsidRPr="00260C07">
        <w:rPr>
          <w:rFonts w:asciiTheme="minorHAnsi" w:hAnsiTheme="minorHAnsi" w:cstheme="minorHAnsi"/>
          <w:spacing w:val="-5"/>
        </w:rPr>
        <w:t xml:space="preserve"> </w:t>
      </w:r>
      <w:r w:rsidRPr="00260C07">
        <w:rPr>
          <w:rFonts w:asciiTheme="minorHAnsi" w:hAnsiTheme="minorHAnsi" w:cstheme="minorHAnsi"/>
        </w:rPr>
        <w:t>la</w:t>
      </w:r>
      <w:r w:rsidRPr="00260C07">
        <w:rPr>
          <w:rFonts w:asciiTheme="minorHAnsi" w:hAnsiTheme="minorHAnsi" w:cstheme="minorHAnsi"/>
          <w:spacing w:val="-6"/>
        </w:rPr>
        <w:t xml:space="preserve"> </w:t>
      </w:r>
      <w:r w:rsidRPr="00260C07">
        <w:rPr>
          <w:rFonts w:asciiTheme="minorHAnsi" w:hAnsiTheme="minorHAnsi" w:cstheme="minorHAnsi"/>
        </w:rPr>
        <w:t>Cláusula</w:t>
      </w:r>
      <w:r w:rsidRPr="00260C07">
        <w:rPr>
          <w:rFonts w:asciiTheme="minorHAnsi" w:hAnsiTheme="minorHAnsi" w:cstheme="minorHAnsi"/>
          <w:spacing w:val="-2"/>
        </w:rPr>
        <w:t xml:space="preserve"> </w:t>
      </w:r>
      <w:r w:rsidRPr="00260C07">
        <w:rPr>
          <w:rFonts w:asciiTheme="minorHAnsi" w:hAnsiTheme="minorHAnsi" w:cstheme="minorHAnsi"/>
        </w:rPr>
        <w:t>-</w:t>
      </w:r>
      <w:r w:rsidRPr="00260C07">
        <w:rPr>
          <w:rFonts w:asciiTheme="minorHAnsi" w:hAnsiTheme="minorHAnsi" w:cstheme="minorHAnsi"/>
          <w:spacing w:val="-4"/>
        </w:rPr>
        <w:t xml:space="preserve"> </w:t>
      </w:r>
      <w:r w:rsidRPr="00260C07">
        <w:rPr>
          <w:rFonts w:asciiTheme="minorHAnsi" w:hAnsiTheme="minorHAnsi" w:cstheme="minorHAnsi"/>
        </w:rPr>
        <w:t>Terminación</w:t>
      </w:r>
      <w:r w:rsidRPr="00260C07">
        <w:rPr>
          <w:rFonts w:asciiTheme="minorHAnsi" w:hAnsiTheme="minorHAnsi" w:cstheme="minorHAnsi"/>
          <w:spacing w:val="-4"/>
        </w:rPr>
        <w:t xml:space="preserve"> </w:t>
      </w:r>
      <w:r w:rsidRPr="00260C07">
        <w:rPr>
          <w:rFonts w:asciiTheme="minorHAnsi" w:hAnsiTheme="minorHAnsi" w:cstheme="minorHAnsi"/>
        </w:rPr>
        <w:t>Anticipada</w:t>
      </w:r>
      <w:r w:rsidRPr="00260C07">
        <w:rPr>
          <w:rFonts w:asciiTheme="minorHAnsi" w:hAnsiTheme="minorHAnsi" w:cstheme="minorHAnsi"/>
          <w:spacing w:val="-4"/>
        </w:rPr>
        <w:t xml:space="preserve"> </w:t>
      </w:r>
      <w:r w:rsidRPr="00260C07">
        <w:rPr>
          <w:rFonts w:asciiTheme="minorHAnsi" w:hAnsiTheme="minorHAnsi" w:cstheme="minorHAnsi"/>
        </w:rPr>
        <w:t>del</w:t>
      </w:r>
      <w:r w:rsidRPr="00260C07">
        <w:rPr>
          <w:rFonts w:asciiTheme="minorHAnsi" w:hAnsiTheme="minorHAnsi" w:cstheme="minorHAnsi"/>
          <w:spacing w:val="-3"/>
        </w:rPr>
        <w:t xml:space="preserve"> </w:t>
      </w:r>
      <w:r w:rsidRPr="00260C07">
        <w:rPr>
          <w:rFonts w:asciiTheme="minorHAnsi" w:hAnsiTheme="minorHAnsi" w:cstheme="minorHAnsi"/>
          <w:spacing w:val="-2"/>
        </w:rPr>
        <w:t>Contrato.</w:t>
      </w:r>
    </w:p>
    <w:p w14:paraId="06DD4394" w14:textId="77777777" w:rsidR="00983757" w:rsidRPr="00260C07" w:rsidRDefault="00983757" w:rsidP="00B45BFB">
      <w:pPr>
        <w:pStyle w:val="Textoindependiente"/>
        <w:spacing w:before="1" w:line="276" w:lineRule="auto"/>
        <w:ind w:right="-3"/>
        <w:rPr>
          <w:rFonts w:asciiTheme="minorHAnsi" w:hAnsiTheme="minorHAnsi" w:cstheme="minorHAnsi"/>
        </w:rPr>
      </w:pPr>
    </w:p>
    <w:p w14:paraId="71762E7F" w14:textId="77777777" w:rsidR="00983757" w:rsidRPr="00260C07" w:rsidRDefault="00000000" w:rsidP="00B45BFB">
      <w:pPr>
        <w:pStyle w:val="Ttulo1"/>
        <w:tabs>
          <w:tab w:val="left" w:pos="1763"/>
        </w:tabs>
        <w:spacing w:line="276" w:lineRule="auto"/>
        <w:ind w:right="-3"/>
        <w:rPr>
          <w:rFonts w:asciiTheme="minorHAnsi" w:hAnsiTheme="minorHAnsi" w:cstheme="minorHAnsi"/>
          <w:u w:val="none"/>
        </w:rPr>
      </w:pPr>
      <w:r w:rsidRPr="00260C07">
        <w:rPr>
          <w:rFonts w:asciiTheme="minorHAnsi" w:hAnsiTheme="minorHAnsi" w:cstheme="minorHAnsi"/>
        </w:rPr>
        <w:t>CLÁUSULA</w:t>
      </w:r>
      <w:r w:rsidRPr="00260C07">
        <w:rPr>
          <w:rFonts w:asciiTheme="minorHAnsi" w:hAnsiTheme="minorHAnsi" w:cstheme="minorHAnsi"/>
          <w:spacing w:val="-8"/>
        </w:rPr>
        <w:t xml:space="preserve"> </w:t>
      </w:r>
      <w:r w:rsidRPr="00260C07">
        <w:rPr>
          <w:rFonts w:asciiTheme="minorHAnsi" w:hAnsiTheme="minorHAnsi" w:cstheme="minorHAnsi"/>
          <w:spacing w:val="-4"/>
        </w:rPr>
        <w:t>XXVI.</w:t>
      </w:r>
      <w:r w:rsidRPr="00260C07">
        <w:rPr>
          <w:rFonts w:asciiTheme="minorHAnsi" w:hAnsiTheme="minorHAnsi" w:cstheme="minorHAnsi"/>
          <w:u w:val="none"/>
        </w:rPr>
        <w:tab/>
      </w:r>
      <w:r w:rsidRPr="00260C07">
        <w:rPr>
          <w:rFonts w:asciiTheme="minorHAnsi" w:hAnsiTheme="minorHAnsi" w:cstheme="minorHAnsi"/>
        </w:rPr>
        <w:t>TERMINACIÓN</w:t>
      </w:r>
      <w:r w:rsidRPr="00260C07">
        <w:rPr>
          <w:rFonts w:asciiTheme="minorHAnsi" w:hAnsiTheme="minorHAnsi" w:cstheme="minorHAnsi"/>
          <w:spacing w:val="-11"/>
        </w:rPr>
        <w:t xml:space="preserve"> </w:t>
      </w:r>
      <w:r w:rsidRPr="00260C07">
        <w:rPr>
          <w:rFonts w:asciiTheme="minorHAnsi" w:hAnsiTheme="minorHAnsi" w:cstheme="minorHAnsi"/>
          <w:spacing w:val="-2"/>
        </w:rPr>
        <w:t>ANTICIPADA</w:t>
      </w:r>
    </w:p>
    <w:p w14:paraId="5DE2C502" w14:textId="77777777" w:rsidR="00983757" w:rsidRPr="00260C07" w:rsidRDefault="00983757" w:rsidP="00B45BFB">
      <w:pPr>
        <w:pStyle w:val="Textoindependiente"/>
        <w:spacing w:before="60" w:line="276" w:lineRule="auto"/>
        <w:ind w:right="-3"/>
        <w:rPr>
          <w:rFonts w:asciiTheme="minorHAnsi" w:hAnsiTheme="minorHAnsi" w:cstheme="minorHAnsi"/>
          <w:b/>
        </w:rPr>
      </w:pPr>
    </w:p>
    <w:p w14:paraId="5FACB5C4" w14:textId="77777777" w:rsidR="00983757" w:rsidRPr="00260C07" w:rsidRDefault="00000000"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rPr>
        <w:t>En</w:t>
      </w:r>
      <w:r w:rsidRPr="00260C07">
        <w:rPr>
          <w:rFonts w:asciiTheme="minorHAnsi" w:hAnsiTheme="minorHAnsi" w:cstheme="minorHAnsi"/>
          <w:spacing w:val="-2"/>
        </w:rPr>
        <w:t xml:space="preserve"> </w:t>
      </w:r>
      <w:r w:rsidRPr="00260C07">
        <w:rPr>
          <w:rFonts w:asciiTheme="minorHAnsi" w:hAnsiTheme="minorHAnsi" w:cstheme="minorHAnsi"/>
        </w:rPr>
        <w:t>desarrollo</w:t>
      </w:r>
      <w:r w:rsidRPr="00260C07">
        <w:rPr>
          <w:rFonts w:asciiTheme="minorHAnsi" w:hAnsiTheme="minorHAnsi" w:cstheme="minorHAnsi"/>
          <w:spacing w:val="-1"/>
        </w:rPr>
        <w:t xml:space="preserve"> </w:t>
      </w:r>
      <w:r w:rsidRPr="00260C07">
        <w:rPr>
          <w:rFonts w:asciiTheme="minorHAnsi" w:hAnsiTheme="minorHAnsi" w:cstheme="minorHAnsi"/>
        </w:rPr>
        <w:t>del</w:t>
      </w:r>
      <w:r w:rsidRPr="00260C07">
        <w:rPr>
          <w:rFonts w:asciiTheme="minorHAnsi" w:hAnsiTheme="minorHAnsi" w:cstheme="minorHAnsi"/>
          <w:spacing w:val="-2"/>
        </w:rPr>
        <w:t xml:space="preserve"> </w:t>
      </w:r>
      <w:r w:rsidRPr="00260C07">
        <w:rPr>
          <w:rFonts w:asciiTheme="minorHAnsi" w:hAnsiTheme="minorHAnsi" w:cstheme="minorHAnsi"/>
        </w:rPr>
        <w:t>principio</w:t>
      </w:r>
      <w:r w:rsidRPr="00260C07">
        <w:rPr>
          <w:rFonts w:asciiTheme="minorHAnsi" w:hAnsiTheme="minorHAnsi" w:cstheme="minorHAnsi"/>
          <w:spacing w:val="-4"/>
        </w:rPr>
        <w:t xml:space="preserve"> </w:t>
      </w:r>
      <w:r w:rsidRPr="00260C07">
        <w:rPr>
          <w:rFonts w:asciiTheme="minorHAnsi" w:hAnsiTheme="minorHAnsi" w:cstheme="minorHAnsi"/>
        </w:rPr>
        <w:t>de</w:t>
      </w:r>
      <w:r w:rsidRPr="00260C07">
        <w:rPr>
          <w:rFonts w:asciiTheme="minorHAnsi" w:hAnsiTheme="minorHAnsi" w:cstheme="minorHAnsi"/>
          <w:spacing w:val="-2"/>
        </w:rPr>
        <w:t xml:space="preserve"> </w:t>
      </w:r>
      <w:r w:rsidRPr="00260C07">
        <w:rPr>
          <w:rFonts w:asciiTheme="minorHAnsi" w:hAnsiTheme="minorHAnsi" w:cstheme="minorHAnsi"/>
        </w:rPr>
        <w:t>la</w:t>
      </w:r>
      <w:r w:rsidRPr="00260C07">
        <w:rPr>
          <w:rFonts w:asciiTheme="minorHAnsi" w:hAnsiTheme="minorHAnsi" w:cstheme="minorHAnsi"/>
          <w:spacing w:val="-2"/>
        </w:rPr>
        <w:t xml:space="preserve"> </w:t>
      </w:r>
      <w:r w:rsidRPr="00260C07">
        <w:rPr>
          <w:rFonts w:asciiTheme="minorHAnsi" w:hAnsiTheme="minorHAnsi" w:cstheme="minorHAnsi"/>
        </w:rPr>
        <w:t>autonomía</w:t>
      </w:r>
      <w:r w:rsidRPr="00260C07">
        <w:rPr>
          <w:rFonts w:asciiTheme="minorHAnsi" w:hAnsiTheme="minorHAnsi" w:cstheme="minorHAnsi"/>
          <w:spacing w:val="-2"/>
        </w:rPr>
        <w:t xml:space="preserve"> </w:t>
      </w:r>
      <w:r w:rsidRPr="00260C07">
        <w:rPr>
          <w:rFonts w:asciiTheme="minorHAnsi" w:hAnsiTheme="minorHAnsi" w:cstheme="minorHAnsi"/>
        </w:rPr>
        <w:t>de</w:t>
      </w:r>
      <w:r w:rsidRPr="00260C07">
        <w:rPr>
          <w:rFonts w:asciiTheme="minorHAnsi" w:hAnsiTheme="minorHAnsi" w:cstheme="minorHAnsi"/>
          <w:spacing w:val="-4"/>
        </w:rPr>
        <w:t xml:space="preserve"> </w:t>
      </w:r>
      <w:r w:rsidRPr="00260C07">
        <w:rPr>
          <w:rFonts w:asciiTheme="minorHAnsi" w:hAnsiTheme="minorHAnsi" w:cstheme="minorHAnsi"/>
        </w:rPr>
        <w:t>la</w:t>
      </w:r>
      <w:r w:rsidRPr="00260C07">
        <w:rPr>
          <w:rFonts w:asciiTheme="minorHAnsi" w:hAnsiTheme="minorHAnsi" w:cstheme="minorHAnsi"/>
          <w:spacing w:val="-4"/>
        </w:rPr>
        <w:t xml:space="preserve"> </w:t>
      </w:r>
      <w:r w:rsidRPr="00260C07">
        <w:rPr>
          <w:rFonts w:asciiTheme="minorHAnsi" w:hAnsiTheme="minorHAnsi" w:cstheme="minorHAnsi"/>
        </w:rPr>
        <w:t>voluntad</w:t>
      </w:r>
      <w:r w:rsidRPr="00260C07">
        <w:rPr>
          <w:rFonts w:asciiTheme="minorHAnsi" w:hAnsiTheme="minorHAnsi" w:cstheme="minorHAnsi"/>
          <w:spacing w:val="-2"/>
        </w:rPr>
        <w:t xml:space="preserve"> </w:t>
      </w:r>
      <w:r w:rsidRPr="00260C07">
        <w:rPr>
          <w:rFonts w:asciiTheme="minorHAnsi" w:hAnsiTheme="minorHAnsi" w:cstheme="minorHAnsi"/>
        </w:rPr>
        <w:t>privada</w:t>
      </w:r>
      <w:r w:rsidRPr="00260C07">
        <w:rPr>
          <w:rFonts w:asciiTheme="minorHAnsi" w:hAnsiTheme="minorHAnsi" w:cstheme="minorHAnsi"/>
          <w:spacing w:val="-3"/>
        </w:rPr>
        <w:t xml:space="preserve"> </w:t>
      </w:r>
      <w:r w:rsidRPr="00260C07">
        <w:rPr>
          <w:rFonts w:asciiTheme="minorHAnsi" w:hAnsiTheme="minorHAnsi" w:cstheme="minorHAnsi"/>
        </w:rPr>
        <w:t>ejercida</w:t>
      </w:r>
      <w:r w:rsidRPr="00260C07">
        <w:rPr>
          <w:rFonts w:asciiTheme="minorHAnsi" w:hAnsiTheme="minorHAnsi" w:cstheme="minorHAnsi"/>
          <w:spacing w:val="-4"/>
        </w:rPr>
        <w:t xml:space="preserve"> </w:t>
      </w:r>
      <w:r w:rsidRPr="00260C07">
        <w:rPr>
          <w:rFonts w:asciiTheme="minorHAnsi" w:hAnsiTheme="minorHAnsi" w:cstheme="minorHAnsi"/>
        </w:rPr>
        <w:t>mediante</w:t>
      </w:r>
      <w:r w:rsidRPr="00260C07">
        <w:rPr>
          <w:rFonts w:asciiTheme="minorHAnsi" w:hAnsiTheme="minorHAnsi" w:cstheme="minorHAnsi"/>
          <w:spacing w:val="-2"/>
        </w:rPr>
        <w:t xml:space="preserve"> </w:t>
      </w:r>
      <w:r w:rsidRPr="00260C07">
        <w:rPr>
          <w:rFonts w:asciiTheme="minorHAnsi" w:hAnsiTheme="minorHAnsi" w:cstheme="minorHAnsi"/>
        </w:rPr>
        <w:t>la</w:t>
      </w:r>
      <w:r w:rsidRPr="00260C07">
        <w:rPr>
          <w:rFonts w:asciiTheme="minorHAnsi" w:hAnsiTheme="minorHAnsi" w:cstheme="minorHAnsi"/>
          <w:spacing w:val="-2"/>
        </w:rPr>
        <w:t xml:space="preserve"> </w:t>
      </w:r>
      <w:r w:rsidRPr="00260C07">
        <w:rPr>
          <w:rFonts w:asciiTheme="minorHAnsi" w:hAnsiTheme="minorHAnsi" w:cstheme="minorHAnsi"/>
        </w:rPr>
        <w:t xml:space="preserve">celebración de este CONTRATO, el </w:t>
      </w:r>
      <w:r w:rsidRPr="00260C07">
        <w:rPr>
          <w:rFonts w:asciiTheme="minorHAnsi" w:hAnsiTheme="minorHAnsi" w:cstheme="minorHAnsi"/>
          <w:b/>
        </w:rPr>
        <w:t xml:space="preserve">CONTRATISTA </w:t>
      </w:r>
      <w:r w:rsidRPr="00260C07">
        <w:rPr>
          <w:rFonts w:asciiTheme="minorHAnsi" w:hAnsiTheme="minorHAnsi" w:cstheme="minorHAnsi"/>
        </w:rPr>
        <w:t xml:space="preserve">se sujeta, acepta y autoriza al </w:t>
      </w:r>
      <w:r w:rsidRPr="00260C07">
        <w:rPr>
          <w:rFonts w:asciiTheme="minorHAnsi" w:hAnsiTheme="minorHAnsi" w:cstheme="minorHAnsi"/>
          <w:b/>
        </w:rPr>
        <w:t xml:space="preserve">CONTRATANTE </w:t>
      </w:r>
      <w:r w:rsidRPr="00260C07">
        <w:rPr>
          <w:rFonts w:asciiTheme="minorHAnsi" w:hAnsiTheme="minorHAnsi" w:cstheme="minorHAnsi"/>
        </w:rPr>
        <w:t xml:space="preserve">a terminar anticipadamente el </w:t>
      </w:r>
      <w:r w:rsidRPr="00260C07">
        <w:rPr>
          <w:rFonts w:asciiTheme="minorHAnsi" w:hAnsiTheme="minorHAnsi" w:cstheme="minorHAnsi"/>
          <w:b/>
        </w:rPr>
        <w:t xml:space="preserve">Contrato </w:t>
      </w:r>
      <w:r w:rsidRPr="00260C07">
        <w:rPr>
          <w:rFonts w:asciiTheme="minorHAnsi" w:hAnsiTheme="minorHAnsi" w:cstheme="minorHAnsi"/>
        </w:rPr>
        <w:t>con los efectos propios de una condición resolutoria expresa:</w:t>
      </w:r>
    </w:p>
    <w:p w14:paraId="7FC60A73" w14:textId="77777777" w:rsidR="00983757" w:rsidRPr="00260C07" w:rsidRDefault="00983757" w:rsidP="00B45BFB">
      <w:pPr>
        <w:pStyle w:val="Textoindependiente"/>
        <w:spacing w:before="42" w:line="276" w:lineRule="auto"/>
        <w:ind w:right="-3"/>
        <w:rPr>
          <w:rFonts w:asciiTheme="minorHAnsi" w:hAnsiTheme="minorHAnsi" w:cstheme="minorHAnsi"/>
        </w:rPr>
      </w:pPr>
    </w:p>
    <w:p w14:paraId="6B8BCD58" w14:textId="77777777" w:rsidR="00983757" w:rsidRPr="00260C07" w:rsidRDefault="00000000" w:rsidP="00B45BFB">
      <w:pPr>
        <w:pStyle w:val="Prrafodelista"/>
        <w:numPr>
          <w:ilvl w:val="3"/>
          <w:numId w:val="6"/>
        </w:numPr>
        <w:tabs>
          <w:tab w:val="left" w:pos="1132"/>
          <w:tab w:val="left" w:pos="1134"/>
        </w:tabs>
        <w:spacing w:line="276" w:lineRule="auto"/>
        <w:ind w:right="-3"/>
        <w:rPr>
          <w:rFonts w:asciiTheme="minorHAnsi" w:hAnsiTheme="minorHAnsi" w:cstheme="minorHAnsi"/>
        </w:rPr>
      </w:pPr>
      <w:r w:rsidRPr="00260C07">
        <w:rPr>
          <w:rFonts w:asciiTheme="minorHAnsi" w:hAnsiTheme="minorHAnsi" w:cstheme="minorHAnsi"/>
        </w:rPr>
        <w:t>Por</w:t>
      </w:r>
      <w:r w:rsidRPr="00260C07">
        <w:rPr>
          <w:rFonts w:asciiTheme="minorHAnsi" w:hAnsiTheme="minorHAnsi" w:cstheme="minorHAnsi"/>
          <w:spacing w:val="40"/>
        </w:rPr>
        <w:t xml:space="preserve"> </w:t>
      </w:r>
      <w:r w:rsidRPr="00260C07">
        <w:rPr>
          <w:rFonts w:asciiTheme="minorHAnsi" w:hAnsiTheme="minorHAnsi" w:cstheme="minorHAnsi"/>
        </w:rPr>
        <w:t>incumplimiento</w:t>
      </w:r>
      <w:r w:rsidRPr="00260C07">
        <w:rPr>
          <w:rFonts w:asciiTheme="minorHAnsi" w:hAnsiTheme="minorHAnsi" w:cstheme="minorHAnsi"/>
          <w:spacing w:val="40"/>
        </w:rPr>
        <w:t xml:space="preserve"> </w:t>
      </w:r>
      <w:r w:rsidRPr="00260C07">
        <w:rPr>
          <w:rFonts w:asciiTheme="minorHAnsi" w:hAnsiTheme="minorHAnsi" w:cstheme="minorHAnsi"/>
        </w:rPr>
        <w:t>sucesivo</w:t>
      </w:r>
      <w:r w:rsidRPr="00260C07">
        <w:rPr>
          <w:rFonts w:asciiTheme="minorHAnsi" w:hAnsiTheme="minorHAnsi" w:cstheme="minorHAnsi"/>
          <w:spacing w:val="40"/>
        </w:rPr>
        <w:t xml:space="preserve"> </w:t>
      </w:r>
      <w:r w:rsidRPr="00260C07">
        <w:rPr>
          <w:rFonts w:asciiTheme="minorHAnsi" w:hAnsiTheme="minorHAnsi" w:cstheme="minorHAnsi"/>
        </w:rPr>
        <w:t>del</w:t>
      </w:r>
      <w:r w:rsidRPr="00260C07">
        <w:rPr>
          <w:rFonts w:asciiTheme="minorHAnsi" w:hAnsiTheme="minorHAnsi" w:cstheme="minorHAnsi"/>
          <w:spacing w:val="40"/>
        </w:rPr>
        <w:t xml:space="preserve"> </w:t>
      </w:r>
      <w:r w:rsidRPr="00260C07">
        <w:rPr>
          <w:rFonts w:asciiTheme="minorHAnsi" w:hAnsiTheme="minorHAnsi" w:cstheme="minorHAnsi"/>
          <w:b/>
        </w:rPr>
        <w:t>CONTRATISTA</w:t>
      </w:r>
      <w:r w:rsidRPr="00260C07">
        <w:rPr>
          <w:rFonts w:asciiTheme="minorHAnsi" w:hAnsiTheme="minorHAnsi" w:cstheme="minorHAnsi"/>
        </w:rPr>
        <w:t>,</w:t>
      </w:r>
      <w:r w:rsidRPr="00260C07">
        <w:rPr>
          <w:rFonts w:asciiTheme="minorHAnsi" w:hAnsiTheme="minorHAnsi" w:cstheme="minorHAnsi"/>
          <w:spacing w:val="40"/>
        </w:rPr>
        <w:t xml:space="preserve"> </w:t>
      </w:r>
      <w:r w:rsidRPr="00260C07">
        <w:rPr>
          <w:rFonts w:asciiTheme="minorHAnsi" w:hAnsiTheme="minorHAnsi" w:cstheme="minorHAnsi"/>
        </w:rPr>
        <w:t>en</w:t>
      </w:r>
      <w:r w:rsidRPr="00260C07">
        <w:rPr>
          <w:rFonts w:asciiTheme="minorHAnsi" w:hAnsiTheme="minorHAnsi" w:cstheme="minorHAnsi"/>
          <w:spacing w:val="38"/>
        </w:rPr>
        <w:t xml:space="preserve"> </w:t>
      </w:r>
      <w:r w:rsidRPr="00260C07">
        <w:rPr>
          <w:rFonts w:asciiTheme="minorHAnsi" w:hAnsiTheme="minorHAnsi" w:cstheme="minorHAnsi"/>
        </w:rPr>
        <w:t>la</w:t>
      </w:r>
      <w:r w:rsidRPr="00260C07">
        <w:rPr>
          <w:rFonts w:asciiTheme="minorHAnsi" w:hAnsiTheme="minorHAnsi" w:cstheme="minorHAnsi"/>
          <w:spacing w:val="40"/>
        </w:rPr>
        <w:t xml:space="preserve"> </w:t>
      </w:r>
      <w:r w:rsidRPr="00260C07">
        <w:rPr>
          <w:rFonts w:asciiTheme="minorHAnsi" w:hAnsiTheme="minorHAnsi" w:cstheme="minorHAnsi"/>
        </w:rPr>
        <w:t>ejecución</w:t>
      </w:r>
      <w:r w:rsidRPr="00260C07">
        <w:rPr>
          <w:rFonts w:asciiTheme="minorHAnsi" w:hAnsiTheme="minorHAnsi" w:cstheme="minorHAnsi"/>
          <w:spacing w:val="40"/>
        </w:rPr>
        <w:t xml:space="preserve"> </w:t>
      </w:r>
      <w:r w:rsidRPr="00260C07">
        <w:rPr>
          <w:rFonts w:asciiTheme="minorHAnsi" w:hAnsiTheme="minorHAnsi" w:cstheme="minorHAnsi"/>
        </w:rPr>
        <w:t>de</w:t>
      </w:r>
      <w:r w:rsidRPr="00260C07">
        <w:rPr>
          <w:rFonts w:asciiTheme="minorHAnsi" w:hAnsiTheme="minorHAnsi" w:cstheme="minorHAnsi"/>
          <w:spacing w:val="40"/>
        </w:rPr>
        <w:t xml:space="preserve"> </w:t>
      </w:r>
      <w:r w:rsidRPr="00260C07">
        <w:rPr>
          <w:rFonts w:asciiTheme="minorHAnsi" w:hAnsiTheme="minorHAnsi" w:cstheme="minorHAnsi"/>
        </w:rPr>
        <w:t>cualquiera</w:t>
      </w:r>
      <w:r w:rsidRPr="00260C07">
        <w:rPr>
          <w:rFonts w:asciiTheme="minorHAnsi" w:hAnsiTheme="minorHAnsi" w:cstheme="minorHAnsi"/>
          <w:spacing w:val="38"/>
        </w:rPr>
        <w:t xml:space="preserve"> </w:t>
      </w:r>
      <w:r w:rsidRPr="00260C07">
        <w:rPr>
          <w:rFonts w:asciiTheme="minorHAnsi" w:hAnsiTheme="minorHAnsi" w:cstheme="minorHAnsi"/>
        </w:rPr>
        <w:t>de</w:t>
      </w:r>
      <w:r w:rsidRPr="00260C07">
        <w:rPr>
          <w:rFonts w:asciiTheme="minorHAnsi" w:hAnsiTheme="minorHAnsi" w:cstheme="minorHAnsi"/>
          <w:spacing w:val="40"/>
        </w:rPr>
        <w:t xml:space="preserve"> </w:t>
      </w:r>
      <w:r w:rsidRPr="00260C07">
        <w:rPr>
          <w:rFonts w:asciiTheme="minorHAnsi" w:hAnsiTheme="minorHAnsi" w:cstheme="minorHAnsi"/>
        </w:rPr>
        <w:t>las obligaciones a su cargo.</w:t>
      </w:r>
    </w:p>
    <w:p w14:paraId="6D5194A3" w14:textId="77777777" w:rsidR="00983757" w:rsidRPr="00260C07" w:rsidRDefault="00000000" w:rsidP="00B45BFB">
      <w:pPr>
        <w:pStyle w:val="Prrafodelista"/>
        <w:numPr>
          <w:ilvl w:val="3"/>
          <w:numId w:val="6"/>
        </w:numPr>
        <w:tabs>
          <w:tab w:val="left" w:pos="1132"/>
        </w:tabs>
        <w:spacing w:before="4" w:line="276" w:lineRule="auto"/>
        <w:ind w:left="1132" w:right="-3" w:hanging="358"/>
        <w:rPr>
          <w:rFonts w:asciiTheme="minorHAnsi" w:hAnsiTheme="minorHAnsi" w:cstheme="minorHAnsi"/>
        </w:rPr>
      </w:pPr>
      <w:r w:rsidRPr="00260C07">
        <w:rPr>
          <w:rFonts w:asciiTheme="minorHAnsi" w:hAnsiTheme="minorHAnsi" w:cstheme="minorHAnsi"/>
        </w:rPr>
        <w:t>Por</w:t>
      </w:r>
      <w:r w:rsidRPr="00260C07">
        <w:rPr>
          <w:rFonts w:asciiTheme="minorHAnsi" w:hAnsiTheme="minorHAnsi" w:cstheme="minorHAnsi"/>
          <w:spacing w:val="-6"/>
        </w:rPr>
        <w:t xml:space="preserve"> </w:t>
      </w:r>
      <w:r w:rsidRPr="00260C07">
        <w:rPr>
          <w:rFonts w:asciiTheme="minorHAnsi" w:hAnsiTheme="minorHAnsi" w:cstheme="minorHAnsi"/>
        </w:rPr>
        <w:t>mutuo</w:t>
      </w:r>
      <w:r w:rsidRPr="00260C07">
        <w:rPr>
          <w:rFonts w:asciiTheme="minorHAnsi" w:hAnsiTheme="minorHAnsi" w:cstheme="minorHAnsi"/>
          <w:spacing w:val="-3"/>
        </w:rPr>
        <w:t xml:space="preserve"> </w:t>
      </w:r>
      <w:r w:rsidRPr="00260C07">
        <w:rPr>
          <w:rFonts w:asciiTheme="minorHAnsi" w:hAnsiTheme="minorHAnsi" w:cstheme="minorHAnsi"/>
        </w:rPr>
        <w:t>acuerdo</w:t>
      </w:r>
      <w:r w:rsidRPr="00260C07">
        <w:rPr>
          <w:rFonts w:asciiTheme="minorHAnsi" w:hAnsiTheme="minorHAnsi" w:cstheme="minorHAnsi"/>
          <w:spacing w:val="-5"/>
        </w:rPr>
        <w:t xml:space="preserve"> </w:t>
      </w:r>
      <w:r w:rsidRPr="00260C07">
        <w:rPr>
          <w:rFonts w:asciiTheme="minorHAnsi" w:hAnsiTheme="minorHAnsi" w:cstheme="minorHAnsi"/>
        </w:rPr>
        <w:t>de</w:t>
      </w:r>
      <w:r w:rsidRPr="00260C07">
        <w:rPr>
          <w:rFonts w:asciiTheme="minorHAnsi" w:hAnsiTheme="minorHAnsi" w:cstheme="minorHAnsi"/>
          <w:spacing w:val="-3"/>
        </w:rPr>
        <w:t xml:space="preserve"> </w:t>
      </w:r>
      <w:r w:rsidRPr="00260C07">
        <w:rPr>
          <w:rFonts w:asciiTheme="minorHAnsi" w:hAnsiTheme="minorHAnsi" w:cstheme="minorHAnsi"/>
        </w:rPr>
        <w:t>las</w:t>
      </w:r>
      <w:r w:rsidRPr="00260C07">
        <w:rPr>
          <w:rFonts w:asciiTheme="minorHAnsi" w:hAnsiTheme="minorHAnsi" w:cstheme="minorHAnsi"/>
          <w:spacing w:val="-7"/>
        </w:rPr>
        <w:t xml:space="preserve"> </w:t>
      </w:r>
      <w:r w:rsidRPr="00260C07">
        <w:rPr>
          <w:rFonts w:asciiTheme="minorHAnsi" w:hAnsiTheme="minorHAnsi" w:cstheme="minorHAnsi"/>
          <w:spacing w:val="-2"/>
        </w:rPr>
        <w:t>partes.</w:t>
      </w:r>
    </w:p>
    <w:p w14:paraId="6DC0322A" w14:textId="77777777" w:rsidR="00983757" w:rsidRPr="00260C07" w:rsidRDefault="00000000" w:rsidP="00B45BFB">
      <w:pPr>
        <w:pStyle w:val="Prrafodelista"/>
        <w:numPr>
          <w:ilvl w:val="3"/>
          <w:numId w:val="6"/>
        </w:numPr>
        <w:tabs>
          <w:tab w:val="left" w:pos="1132"/>
          <w:tab w:val="left" w:pos="1134"/>
        </w:tabs>
        <w:spacing w:before="41" w:line="276" w:lineRule="auto"/>
        <w:ind w:right="-3"/>
        <w:rPr>
          <w:rFonts w:asciiTheme="minorHAnsi" w:hAnsiTheme="minorHAnsi" w:cstheme="minorHAnsi"/>
        </w:rPr>
      </w:pPr>
      <w:r w:rsidRPr="00260C07">
        <w:rPr>
          <w:rFonts w:asciiTheme="minorHAnsi" w:hAnsiTheme="minorHAnsi" w:cstheme="minorHAnsi"/>
        </w:rPr>
        <w:t>Por</w:t>
      </w:r>
      <w:r w:rsidRPr="00260C07">
        <w:rPr>
          <w:rFonts w:asciiTheme="minorHAnsi" w:hAnsiTheme="minorHAnsi" w:cstheme="minorHAnsi"/>
          <w:spacing w:val="-5"/>
        </w:rPr>
        <w:t xml:space="preserve"> </w:t>
      </w:r>
      <w:r w:rsidRPr="00260C07">
        <w:rPr>
          <w:rFonts w:asciiTheme="minorHAnsi" w:hAnsiTheme="minorHAnsi" w:cstheme="minorHAnsi"/>
        </w:rPr>
        <w:t>decisión</w:t>
      </w:r>
      <w:r w:rsidRPr="00260C07">
        <w:rPr>
          <w:rFonts w:asciiTheme="minorHAnsi" w:hAnsiTheme="minorHAnsi" w:cstheme="minorHAnsi"/>
          <w:spacing w:val="-6"/>
        </w:rPr>
        <w:t xml:space="preserve"> </w:t>
      </w:r>
      <w:r w:rsidRPr="00260C07">
        <w:rPr>
          <w:rFonts w:asciiTheme="minorHAnsi" w:hAnsiTheme="minorHAnsi" w:cstheme="minorHAnsi"/>
        </w:rPr>
        <w:t>unilateral</w:t>
      </w:r>
      <w:r w:rsidRPr="00260C07">
        <w:rPr>
          <w:rFonts w:asciiTheme="minorHAnsi" w:hAnsiTheme="minorHAnsi" w:cstheme="minorHAnsi"/>
          <w:spacing w:val="-6"/>
        </w:rPr>
        <w:t xml:space="preserve"> </w:t>
      </w:r>
      <w:r w:rsidRPr="00260C07">
        <w:rPr>
          <w:rFonts w:asciiTheme="minorHAnsi" w:hAnsiTheme="minorHAnsi" w:cstheme="minorHAnsi"/>
        </w:rPr>
        <w:t>del</w:t>
      </w:r>
      <w:r w:rsidRPr="00260C07">
        <w:rPr>
          <w:rFonts w:asciiTheme="minorHAnsi" w:hAnsiTheme="minorHAnsi" w:cstheme="minorHAnsi"/>
          <w:spacing w:val="-7"/>
        </w:rPr>
        <w:t xml:space="preserve"> </w:t>
      </w:r>
      <w:r w:rsidRPr="00260C07">
        <w:rPr>
          <w:rFonts w:asciiTheme="minorHAnsi" w:hAnsiTheme="minorHAnsi" w:cstheme="minorHAnsi"/>
        </w:rPr>
        <w:t>CONTRATANTE,</w:t>
      </w:r>
      <w:r w:rsidRPr="00260C07">
        <w:rPr>
          <w:rFonts w:asciiTheme="minorHAnsi" w:hAnsiTheme="minorHAnsi" w:cstheme="minorHAnsi"/>
          <w:spacing w:val="-5"/>
        </w:rPr>
        <w:t xml:space="preserve"> </w:t>
      </w:r>
      <w:r w:rsidRPr="00260C07">
        <w:rPr>
          <w:rFonts w:asciiTheme="minorHAnsi" w:hAnsiTheme="minorHAnsi" w:cstheme="minorHAnsi"/>
        </w:rPr>
        <w:t>en</w:t>
      </w:r>
      <w:r w:rsidRPr="00260C07">
        <w:rPr>
          <w:rFonts w:asciiTheme="minorHAnsi" w:hAnsiTheme="minorHAnsi" w:cstheme="minorHAnsi"/>
          <w:spacing w:val="-6"/>
        </w:rPr>
        <w:t xml:space="preserve"> </w:t>
      </w:r>
      <w:r w:rsidRPr="00260C07">
        <w:rPr>
          <w:rFonts w:asciiTheme="minorHAnsi" w:hAnsiTheme="minorHAnsi" w:cstheme="minorHAnsi"/>
        </w:rPr>
        <w:t>cuyo</w:t>
      </w:r>
      <w:r w:rsidRPr="00260C07">
        <w:rPr>
          <w:rFonts w:asciiTheme="minorHAnsi" w:hAnsiTheme="minorHAnsi" w:cstheme="minorHAnsi"/>
          <w:spacing w:val="-4"/>
        </w:rPr>
        <w:t xml:space="preserve"> </w:t>
      </w:r>
      <w:r w:rsidRPr="00260C07">
        <w:rPr>
          <w:rFonts w:asciiTheme="minorHAnsi" w:hAnsiTheme="minorHAnsi" w:cstheme="minorHAnsi"/>
        </w:rPr>
        <w:t>caso</w:t>
      </w:r>
      <w:r w:rsidRPr="00260C07">
        <w:rPr>
          <w:rFonts w:asciiTheme="minorHAnsi" w:hAnsiTheme="minorHAnsi" w:cstheme="minorHAnsi"/>
          <w:spacing w:val="-4"/>
        </w:rPr>
        <w:t xml:space="preserve"> </w:t>
      </w:r>
      <w:r w:rsidRPr="00260C07">
        <w:rPr>
          <w:rFonts w:asciiTheme="minorHAnsi" w:hAnsiTheme="minorHAnsi" w:cstheme="minorHAnsi"/>
        </w:rPr>
        <w:t>se</w:t>
      </w:r>
      <w:r w:rsidRPr="00260C07">
        <w:rPr>
          <w:rFonts w:asciiTheme="minorHAnsi" w:hAnsiTheme="minorHAnsi" w:cstheme="minorHAnsi"/>
          <w:spacing w:val="-5"/>
        </w:rPr>
        <w:t xml:space="preserve"> </w:t>
      </w:r>
      <w:r w:rsidRPr="00260C07">
        <w:rPr>
          <w:rFonts w:asciiTheme="minorHAnsi" w:hAnsiTheme="minorHAnsi" w:cstheme="minorHAnsi"/>
        </w:rPr>
        <w:t>deberá</w:t>
      </w:r>
      <w:r w:rsidRPr="00260C07">
        <w:rPr>
          <w:rFonts w:asciiTheme="minorHAnsi" w:hAnsiTheme="minorHAnsi" w:cstheme="minorHAnsi"/>
          <w:spacing w:val="-6"/>
        </w:rPr>
        <w:t xml:space="preserve"> </w:t>
      </w:r>
      <w:r w:rsidRPr="00260C07">
        <w:rPr>
          <w:rFonts w:asciiTheme="minorHAnsi" w:hAnsiTheme="minorHAnsi" w:cstheme="minorHAnsi"/>
        </w:rPr>
        <w:t>surtir</w:t>
      </w:r>
      <w:r w:rsidRPr="00260C07">
        <w:rPr>
          <w:rFonts w:asciiTheme="minorHAnsi" w:hAnsiTheme="minorHAnsi" w:cstheme="minorHAnsi"/>
          <w:spacing w:val="-8"/>
        </w:rPr>
        <w:t xml:space="preserve"> </w:t>
      </w:r>
      <w:r w:rsidRPr="00260C07">
        <w:rPr>
          <w:rFonts w:asciiTheme="minorHAnsi" w:hAnsiTheme="minorHAnsi" w:cstheme="minorHAnsi"/>
        </w:rPr>
        <w:t>el</w:t>
      </w:r>
      <w:r w:rsidRPr="00260C07">
        <w:rPr>
          <w:rFonts w:asciiTheme="minorHAnsi" w:hAnsiTheme="minorHAnsi" w:cstheme="minorHAnsi"/>
          <w:spacing w:val="-5"/>
        </w:rPr>
        <w:t xml:space="preserve"> </w:t>
      </w:r>
      <w:r w:rsidRPr="00260C07">
        <w:rPr>
          <w:rFonts w:asciiTheme="minorHAnsi" w:hAnsiTheme="minorHAnsi" w:cstheme="minorHAnsi"/>
        </w:rPr>
        <w:t>procedimiento establecido en el parágrafo segundo de la presente cláusula.</w:t>
      </w:r>
    </w:p>
    <w:p w14:paraId="01516654" w14:textId="77777777" w:rsidR="00983757" w:rsidRPr="00260C07" w:rsidRDefault="00000000" w:rsidP="00B45BFB">
      <w:pPr>
        <w:pStyle w:val="Prrafodelista"/>
        <w:numPr>
          <w:ilvl w:val="3"/>
          <w:numId w:val="6"/>
        </w:numPr>
        <w:tabs>
          <w:tab w:val="left" w:pos="1132"/>
          <w:tab w:val="left" w:pos="1134"/>
        </w:tabs>
        <w:spacing w:before="5" w:line="276" w:lineRule="auto"/>
        <w:ind w:right="-3"/>
        <w:rPr>
          <w:rFonts w:asciiTheme="minorHAnsi" w:hAnsiTheme="minorHAnsi" w:cstheme="minorHAnsi"/>
        </w:rPr>
      </w:pPr>
      <w:r w:rsidRPr="00260C07">
        <w:rPr>
          <w:rFonts w:asciiTheme="minorHAnsi" w:hAnsiTheme="minorHAnsi" w:cstheme="minorHAnsi"/>
        </w:rPr>
        <w:t>Cuando la situación de orden público lo imponga. En cuyo caso, el INTERVENTOR deberá probar que se trata de una fuerza mayor.</w:t>
      </w:r>
    </w:p>
    <w:p w14:paraId="2ACF5BBD" w14:textId="77777777" w:rsidR="00983757" w:rsidRPr="00260C07" w:rsidRDefault="00000000" w:rsidP="00B45BFB">
      <w:pPr>
        <w:pStyle w:val="Prrafodelista"/>
        <w:numPr>
          <w:ilvl w:val="3"/>
          <w:numId w:val="6"/>
        </w:numPr>
        <w:tabs>
          <w:tab w:val="left" w:pos="1132"/>
        </w:tabs>
        <w:spacing w:before="1" w:line="276" w:lineRule="auto"/>
        <w:ind w:left="1132" w:right="-3" w:hanging="358"/>
        <w:rPr>
          <w:rFonts w:asciiTheme="minorHAnsi" w:hAnsiTheme="minorHAnsi" w:cstheme="minorHAnsi"/>
        </w:rPr>
      </w:pPr>
      <w:r w:rsidRPr="00260C07">
        <w:rPr>
          <w:rFonts w:asciiTheme="minorHAnsi" w:hAnsiTheme="minorHAnsi" w:cstheme="minorHAnsi"/>
        </w:rPr>
        <w:t>Cuando</w:t>
      </w:r>
      <w:r w:rsidRPr="00260C07">
        <w:rPr>
          <w:rFonts w:asciiTheme="minorHAnsi" w:hAnsiTheme="minorHAnsi" w:cstheme="minorHAnsi"/>
          <w:spacing w:val="-11"/>
        </w:rPr>
        <w:t xml:space="preserve"> </w:t>
      </w:r>
      <w:r w:rsidRPr="00260C07">
        <w:rPr>
          <w:rFonts w:asciiTheme="minorHAnsi" w:hAnsiTheme="minorHAnsi" w:cstheme="minorHAnsi"/>
        </w:rPr>
        <w:t>el</w:t>
      </w:r>
      <w:r w:rsidRPr="00260C07">
        <w:rPr>
          <w:rFonts w:asciiTheme="minorHAnsi" w:hAnsiTheme="minorHAnsi" w:cstheme="minorHAnsi"/>
          <w:spacing w:val="-12"/>
        </w:rPr>
        <w:t xml:space="preserve"> </w:t>
      </w:r>
      <w:r w:rsidRPr="00260C07">
        <w:rPr>
          <w:rFonts w:asciiTheme="minorHAnsi" w:hAnsiTheme="minorHAnsi" w:cstheme="minorHAnsi"/>
        </w:rPr>
        <w:t>CONTRATO</w:t>
      </w:r>
      <w:r w:rsidRPr="00260C07">
        <w:rPr>
          <w:rFonts w:asciiTheme="minorHAnsi" w:hAnsiTheme="minorHAnsi" w:cstheme="minorHAnsi"/>
          <w:spacing w:val="-11"/>
        </w:rPr>
        <w:t xml:space="preserve"> </w:t>
      </w:r>
      <w:r w:rsidRPr="00260C07">
        <w:rPr>
          <w:rFonts w:asciiTheme="minorHAnsi" w:hAnsiTheme="minorHAnsi" w:cstheme="minorHAnsi"/>
        </w:rPr>
        <w:t>se</w:t>
      </w:r>
      <w:r w:rsidRPr="00260C07">
        <w:rPr>
          <w:rFonts w:asciiTheme="minorHAnsi" w:hAnsiTheme="minorHAnsi" w:cstheme="minorHAnsi"/>
          <w:spacing w:val="-11"/>
        </w:rPr>
        <w:t xml:space="preserve"> </w:t>
      </w:r>
      <w:r w:rsidRPr="00260C07">
        <w:rPr>
          <w:rFonts w:asciiTheme="minorHAnsi" w:hAnsiTheme="minorHAnsi" w:cstheme="minorHAnsi"/>
        </w:rPr>
        <w:t>haya</w:t>
      </w:r>
      <w:r w:rsidRPr="00260C07">
        <w:rPr>
          <w:rFonts w:asciiTheme="minorHAnsi" w:hAnsiTheme="minorHAnsi" w:cstheme="minorHAnsi"/>
          <w:spacing w:val="-11"/>
        </w:rPr>
        <w:t xml:space="preserve"> </w:t>
      </w:r>
      <w:r w:rsidRPr="00260C07">
        <w:rPr>
          <w:rFonts w:asciiTheme="minorHAnsi" w:hAnsiTheme="minorHAnsi" w:cstheme="minorHAnsi"/>
        </w:rPr>
        <w:t>celebrado</w:t>
      </w:r>
      <w:r w:rsidRPr="00260C07">
        <w:rPr>
          <w:rFonts w:asciiTheme="minorHAnsi" w:hAnsiTheme="minorHAnsi" w:cstheme="minorHAnsi"/>
          <w:spacing w:val="-11"/>
        </w:rPr>
        <w:t xml:space="preserve"> </w:t>
      </w:r>
      <w:r w:rsidRPr="00260C07">
        <w:rPr>
          <w:rFonts w:asciiTheme="minorHAnsi" w:hAnsiTheme="minorHAnsi" w:cstheme="minorHAnsi"/>
        </w:rPr>
        <w:t>contra</w:t>
      </w:r>
      <w:r w:rsidRPr="00260C07">
        <w:rPr>
          <w:rFonts w:asciiTheme="minorHAnsi" w:hAnsiTheme="minorHAnsi" w:cstheme="minorHAnsi"/>
          <w:spacing w:val="-11"/>
        </w:rPr>
        <w:t xml:space="preserve"> </w:t>
      </w:r>
      <w:r w:rsidRPr="00260C07">
        <w:rPr>
          <w:rFonts w:asciiTheme="minorHAnsi" w:hAnsiTheme="minorHAnsi" w:cstheme="minorHAnsi"/>
        </w:rPr>
        <w:t>expresa</w:t>
      </w:r>
      <w:r w:rsidRPr="00260C07">
        <w:rPr>
          <w:rFonts w:asciiTheme="minorHAnsi" w:hAnsiTheme="minorHAnsi" w:cstheme="minorHAnsi"/>
          <w:spacing w:val="-12"/>
        </w:rPr>
        <w:t xml:space="preserve"> </w:t>
      </w:r>
      <w:r w:rsidRPr="00260C07">
        <w:rPr>
          <w:rFonts w:asciiTheme="minorHAnsi" w:hAnsiTheme="minorHAnsi" w:cstheme="minorHAnsi"/>
        </w:rPr>
        <w:t>prohibición</w:t>
      </w:r>
      <w:r w:rsidRPr="00260C07">
        <w:rPr>
          <w:rFonts w:asciiTheme="minorHAnsi" w:hAnsiTheme="minorHAnsi" w:cstheme="minorHAnsi"/>
          <w:spacing w:val="-12"/>
        </w:rPr>
        <w:t xml:space="preserve"> </w:t>
      </w:r>
      <w:r w:rsidRPr="00260C07">
        <w:rPr>
          <w:rFonts w:asciiTheme="minorHAnsi" w:hAnsiTheme="minorHAnsi" w:cstheme="minorHAnsi"/>
        </w:rPr>
        <w:t>constitucional</w:t>
      </w:r>
      <w:r w:rsidRPr="00260C07">
        <w:rPr>
          <w:rFonts w:asciiTheme="minorHAnsi" w:hAnsiTheme="minorHAnsi" w:cstheme="minorHAnsi"/>
          <w:spacing w:val="-12"/>
        </w:rPr>
        <w:t xml:space="preserve"> </w:t>
      </w:r>
      <w:r w:rsidRPr="00260C07">
        <w:rPr>
          <w:rFonts w:asciiTheme="minorHAnsi" w:hAnsiTheme="minorHAnsi" w:cstheme="minorHAnsi"/>
        </w:rPr>
        <w:t>o</w:t>
      </w:r>
      <w:r w:rsidRPr="00260C07">
        <w:rPr>
          <w:rFonts w:asciiTheme="minorHAnsi" w:hAnsiTheme="minorHAnsi" w:cstheme="minorHAnsi"/>
          <w:spacing w:val="-10"/>
        </w:rPr>
        <w:t xml:space="preserve"> </w:t>
      </w:r>
      <w:r w:rsidRPr="00260C07">
        <w:rPr>
          <w:rFonts w:asciiTheme="minorHAnsi" w:hAnsiTheme="minorHAnsi" w:cstheme="minorHAnsi"/>
          <w:spacing w:val="-2"/>
        </w:rPr>
        <w:t>legal.</w:t>
      </w:r>
    </w:p>
    <w:p w14:paraId="6FFF367A" w14:textId="77777777" w:rsidR="00983757" w:rsidRPr="00260C07" w:rsidRDefault="00000000" w:rsidP="00B45BFB">
      <w:pPr>
        <w:pStyle w:val="Prrafodelista"/>
        <w:numPr>
          <w:ilvl w:val="3"/>
          <w:numId w:val="6"/>
        </w:numPr>
        <w:tabs>
          <w:tab w:val="left" w:pos="1132"/>
          <w:tab w:val="left" w:pos="1134"/>
        </w:tabs>
        <w:spacing w:before="39" w:line="276" w:lineRule="auto"/>
        <w:ind w:right="-3"/>
        <w:jc w:val="both"/>
        <w:rPr>
          <w:rFonts w:asciiTheme="minorHAnsi" w:hAnsiTheme="minorHAnsi" w:cstheme="minorHAnsi"/>
        </w:rPr>
      </w:pPr>
      <w:r w:rsidRPr="00260C07">
        <w:rPr>
          <w:rFonts w:asciiTheme="minorHAnsi" w:hAnsiTheme="minorHAnsi" w:cstheme="minorHAnsi"/>
        </w:rPr>
        <w:t xml:space="preserve">Por falta de cumplimiento total o parcial de las obligaciones por parte del </w:t>
      </w:r>
      <w:r w:rsidRPr="00260C07">
        <w:rPr>
          <w:rFonts w:asciiTheme="minorHAnsi" w:hAnsiTheme="minorHAnsi" w:cstheme="minorHAnsi"/>
          <w:b/>
        </w:rPr>
        <w:t xml:space="preserve">CONTRATISTA </w:t>
      </w:r>
      <w:r w:rsidRPr="00260C07">
        <w:rPr>
          <w:rFonts w:asciiTheme="minorHAnsi" w:hAnsiTheme="minorHAnsi" w:cstheme="minorHAnsi"/>
        </w:rPr>
        <w:t>contraídas</w:t>
      </w:r>
      <w:r w:rsidRPr="00260C07">
        <w:rPr>
          <w:rFonts w:asciiTheme="minorHAnsi" w:hAnsiTheme="minorHAnsi" w:cstheme="minorHAnsi"/>
          <w:spacing w:val="-8"/>
        </w:rPr>
        <w:t xml:space="preserve"> </w:t>
      </w:r>
      <w:r w:rsidRPr="00260C07">
        <w:rPr>
          <w:rFonts w:asciiTheme="minorHAnsi" w:hAnsiTheme="minorHAnsi" w:cstheme="minorHAnsi"/>
        </w:rPr>
        <w:t>con</w:t>
      </w:r>
      <w:r w:rsidRPr="00260C07">
        <w:rPr>
          <w:rFonts w:asciiTheme="minorHAnsi" w:hAnsiTheme="minorHAnsi" w:cstheme="minorHAnsi"/>
          <w:spacing w:val="-8"/>
        </w:rPr>
        <w:t xml:space="preserve"> </w:t>
      </w:r>
      <w:r w:rsidRPr="00260C07">
        <w:rPr>
          <w:rFonts w:asciiTheme="minorHAnsi" w:hAnsiTheme="minorHAnsi" w:cstheme="minorHAnsi"/>
        </w:rPr>
        <w:t>sus</w:t>
      </w:r>
      <w:r w:rsidRPr="00260C07">
        <w:rPr>
          <w:rFonts w:asciiTheme="minorHAnsi" w:hAnsiTheme="minorHAnsi" w:cstheme="minorHAnsi"/>
          <w:spacing w:val="-8"/>
        </w:rPr>
        <w:t xml:space="preserve"> </w:t>
      </w:r>
      <w:r w:rsidRPr="00260C07">
        <w:rPr>
          <w:rFonts w:asciiTheme="minorHAnsi" w:hAnsiTheme="minorHAnsi" w:cstheme="minorHAnsi"/>
        </w:rPr>
        <w:t>empleados,</w:t>
      </w:r>
      <w:r w:rsidRPr="00260C07">
        <w:rPr>
          <w:rFonts w:asciiTheme="minorHAnsi" w:hAnsiTheme="minorHAnsi" w:cstheme="minorHAnsi"/>
          <w:spacing w:val="-8"/>
        </w:rPr>
        <w:t xml:space="preserve"> </w:t>
      </w:r>
      <w:r w:rsidRPr="00260C07">
        <w:rPr>
          <w:rFonts w:asciiTheme="minorHAnsi" w:hAnsiTheme="minorHAnsi" w:cstheme="minorHAnsi"/>
        </w:rPr>
        <w:t>subcontratistas</w:t>
      </w:r>
      <w:r w:rsidRPr="00260C07">
        <w:rPr>
          <w:rFonts w:asciiTheme="minorHAnsi" w:hAnsiTheme="minorHAnsi" w:cstheme="minorHAnsi"/>
          <w:spacing w:val="-9"/>
        </w:rPr>
        <w:t xml:space="preserve"> </w:t>
      </w:r>
      <w:r w:rsidRPr="00260C07">
        <w:rPr>
          <w:rFonts w:asciiTheme="minorHAnsi" w:hAnsiTheme="minorHAnsi" w:cstheme="minorHAnsi"/>
        </w:rPr>
        <w:t>y/o</w:t>
      </w:r>
      <w:r w:rsidRPr="00260C07">
        <w:rPr>
          <w:rFonts w:asciiTheme="minorHAnsi" w:hAnsiTheme="minorHAnsi" w:cstheme="minorHAnsi"/>
          <w:spacing w:val="-6"/>
        </w:rPr>
        <w:t xml:space="preserve"> </w:t>
      </w:r>
      <w:r w:rsidRPr="00260C07">
        <w:rPr>
          <w:rFonts w:asciiTheme="minorHAnsi" w:hAnsiTheme="minorHAnsi" w:cstheme="minorHAnsi"/>
        </w:rPr>
        <w:t>proveedores</w:t>
      </w:r>
      <w:r w:rsidRPr="00260C07">
        <w:rPr>
          <w:rFonts w:asciiTheme="minorHAnsi" w:hAnsiTheme="minorHAnsi" w:cstheme="minorHAnsi"/>
          <w:spacing w:val="-8"/>
        </w:rPr>
        <w:t xml:space="preserve"> </w:t>
      </w:r>
      <w:r w:rsidRPr="00260C07">
        <w:rPr>
          <w:rFonts w:asciiTheme="minorHAnsi" w:hAnsiTheme="minorHAnsi" w:cstheme="minorHAnsi"/>
        </w:rPr>
        <w:t>que</w:t>
      </w:r>
      <w:r w:rsidRPr="00260C07">
        <w:rPr>
          <w:rFonts w:asciiTheme="minorHAnsi" w:hAnsiTheme="minorHAnsi" w:cstheme="minorHAnsi"/>
          <w:spacing w:val="-7"/>
        </w:rPr>
        <w:t xml:space="preserve"> </w:t>
      </w:r>
      <w:r w:rsidRPr="00260C07">
        <w:rPr>
          <w:rFonts w:asciiTheme="minorHAnsi" w:hAnsiTheme="minorHAnsi" w:cstheme="minorHAnsi"/>
        </w:rPr>
        <w:t>impidan</w:t>
      </w:r>
      <w:r w:rsidRPr="00260C07">
        <w:rPr>
          <w:rFonts w:asciiTheme="minorHAnsi" w:hAnsiTheme="minorHAnsi" w:cstheme="minorHAnsi"/>
          <w:spacing w:val="-9"/>
        </w:rPr>
        <w:t xml:space="preserve"> </w:t>
      </w:r>
      <w:r w:rsidRPr="00260C07">
        <w:rPr>
          <w:rFonts w:asciiTheme="minorHAnsi" w:hAnsiTheme="minorHAnsi" w:cstheme="minorHAnsi"/>
        </w:rPr>
        <w:t>el</w:t>
      </w:r>
      <w:r w:rsidRPr="00260C07">
        <w:rPr>
          <w:rFonts w:asciiTheme="minorHAnsi" w:hAnsiTheme="minorHAnsi" w:cstheme="minorHAnsi"/>
          <w:spacing w:val="-9"/>
        </w:rPr>
        <w:t xml:space="preserve"> </w:t>
      </w:r>
      <w:r w:rsidRPr="00260C07">
        <w:rPr>
          <w:rFonts w:asciiTheme="minorHAnsi" w:hAnsiTheme="minorHAnsi" w:cstheme="minorHAnsi"/>
        </w:rPr>
        <w:t>desarrollo o ejercicio de los derechos, obligaciones y cargas establecidas en este CONTRATO.</w:t>
      </w:r>
    </w:p>
    <w:p w14:paraId="2CD9E357" w14:textId="5CC628AB" w:rsidR="00983757" w:rsidRPr="00260C07" w:rsidRDefault="00000000" w:rsidP="00B45BFB">
      <w:pPr>
        <w:pStyle w:val="Prrafodelista"/>
        <w:numPr>
          <w:ilvl w:val="3"/>
          <w:numId w:val="6"/>
        </w:numPr>
        <w:tabs>
          <w:tab w:val="left" w:pos="1132"/>
          <w:tab w:val="left" w:pos="1134"/>
        </w:tabs>
        <w:spacing w:line="276" w:lineRule="auto"/>
        <w:ind w:right="-3"/>
        <w:jc w:val="both"/>
        <w:rPr>
          <w:rFonts w:asciiTheme="minorHAnsi" w:hAnsiTheme="minorHAnsi" w:cstheme="minorHAnsi"/>
        </w:rPr>
      </w:pPr>
      <w:r w:rsidRPr="00260C07">
        <w:rPr>
          <w:rFonts w:asciiTheme="minorHAnsi" w:hAnsiTheme="minorHAnsi" w:cstheme="minorHAnsi"/>
        </w:rPr>
        <w:t>Por la extinción del Patrimonio Autónomo de creación legal mencionado en el encabezamiento del presente CONTRATO</w:t>
      </w:r>
      <w:r w:rsidR="006F3107">
        <w:rPr>
          <w:rFonts w:asciiTheme="minorHAnsi" w:hAnsiTheme="minorHAnsi" w:cstheme="minorHAnsi"/>
        </w:rPr>
        <w:t>.</w:t>
      </w:r>
    </w:p>
    <w:p w14:paraId="3DF349F6" w14:textId="77777777" w:rsidR="00983757" w:rsidRPr="00260C07" w:rsidRDefault="00000000" w:rsidP="00B45BFB">
      <w:pPr>
        <w:pStyle w:val="Prrafodelista"/>
        <w:numPr>
          <w:ilvl w:val="3"/>
          <w:numId w:val="6"/>
        </w:numPr>
        <w:tabs>
          <w:tab w:val="left" w:pos="1132"/>
          <w:tab w:val="left" w:pos="1134"/>
        </w:tabs>
        <w:spacing w:before="2" w:line="276" w:lineRule="auto"/>
        <w:ind w:right="-3"/>
        <w:jc w:val="both"/>
        <w:rPr>
          <w:rFonts w:asciiTheme="minorHAnsi" w:hAnsiTheme="minorHAnsi" w:cstheme="minorHAnsi"/>
        </w:rPr>
      </w:pPr>
      <w:r w:rsidRPr="00260C07">
        <w:rPr>
          <w:rFonts w:asciiTheme="minorHAnsi" w:hAnsiTheme="minorHAnsi" w:cstheme="minorHAnsi"/>
        </w:rPr>
        <w:t>Por</w:t>
      </w:r>
      <w:r w:rsidRPr="00260C07">
        <w:rPr>
          <w:rFonts w:asciiTheme="minorHAnsi" w:hAnsiTheme="minorHAnsi" w:cstheme="minorHAnsi"/>
          <w:spacing w:val="-5"/>
        </w:rPr>
        <w:t xml:space="preserve"> </w:t>
      </w:r>
      <w:r w:rsidRPr="00260C07">
        <w:rPr>
          <w:rFonts w:asciiTheme="minorHAnsi" w:hAnsiTheme="minorHAnsi" w:cstheme="minorHAnsi"/>
        </w:rPr>
        <w:t>la</w:t>
      </w:r>
      <w:r w:rsidRPr="00260C07">
        <w:rPr>
          <w:rFonts w:asciiTheme="minorHAnsi" w:hAnsiTheme="minorHAnsi" w:cstheme="minorHAnsi"/>
          <w:spacing w:val="-2"/>
        </w:rPr>
        <w:t xml:space="preserve"> </w:t>
      </w:r>
      <w:r w:rsidRPr="00260C07">
        <w:rPr>
          <w:rFonts w:asciiTheme="minorHAnsi" w:hAnsiTheme="minorHAnsi" w:cstheme="minorHAnsi"/>
        </w:rPr>
        <w:t>no</w:t>
      </w:r>
      <w:r w:rsidRPr="00260C07">
        <w:rPr>
          <w:rFonts w:asciiTheme="minorHAnsi" w:hAnsiTheme="minorHAnsi" w:cstheme="minorHAnsi"/>
          <w:spacing w:val="-1"/>
        </w:rPr>
        <w:t xml:space="preserve"> </w:t>
      </w:r>
      <w:r w:rsidRPr="00260C07">
        <w:rPr>
          <w:rFonts w:asciiTheme="minorHAnsi" w:hAnsiTheme="minorHAnsi" w:cstheme="minorHAnsi"/>
        </w:rPr>
        <w:t>prestación</w:t>
      </w:r>
      <w:r w:rsidRPr="00260C07">
        <w:rPr>
          <w:rFonts w:asciiTheme="minorHAnsi" w:hAnsiTheme="minorHAnsi" w:cstheme="minorHAnsi"/>
          <w:spacing w:val="-3"/>
        </w:rPr>
        <w:t xml:space="preserve"> </w:t>
      </w:r>
      <w:r w:rsidRPr="00260C07">
        <w:rPr>
          <w:rFonts w:asciiTheme="minorHAnsi" w:hAnsiTheme="minorHAnsi" w:cstheme="minorHAnsi"/>
        </w:rPr>
        <w:t>del</w:t>
      </w:r>
      <w:r w:rsidRPr="00260C07">
        <w:rPr>
          <w:rFonts w:asciiTheme="minorHAnsi" w:hAnsiTheme="minorHAnsi" w:cstheme="minorHAnsi"/>
          <w:spacing w:val="-2"/>
        </w:rPr>
        <w:t xml:space="preserve"> </w:t>
      </w:r>
      <w:r w:rsidRPr="00260C07">
        <w:rPr>
          <w:rFonts w:asciiTheme="minorHAnsi" w:hAnsiTheme="minorHAnsi" w:cstheme="minorHAnsi"/>
        </w:rPr>
        <w:t>servicio,</w:t>
      </w:r>
      <w:r w:rsidRPr="00260C07">
        <w:rPr>
          <w:rFonts w:asciiTheme="minorHAnsi" w:hAnsiTheme="minorHAnsi" w:cstheme="minorHAnsi"/>
          <w:spacing w:val="-2"/>
        </w:rPr>
        <w:t xml:space="preserve"> </w:t>
      </w:r>
      <w:r w:rsidRPr="00260C07">
        <w:rPr>
          <w:rFonts w:asciiTheme="minorHAnsi" w:hAnsiTheme="minorHAnsi" w:cstheme="minorHAnsi"/>
        </w:rPr>
        <w:t>su</w:t>
      </w:r>
      <w:r w:rsidRPr="00260C07">
        <w:rPr>
          <w:rFonts w:asciiTheme="minorHAnsi" w:hAnsiTheme="minorHAnsi" w:cstheme="minorHAnsi"/>
          <w:spacing w:val="-5"/>
        </w:rPr>
        <w:t xml:space="preserve"> </w:t>
      </w:r>
      <w:r w:rsidRPr="00260C07">
        <w:rPr>
          <w:rFonts w:asciiTheme="minorHAnsi" w:hAnsiTheme="minorHAnsi" w:cstheme="minorHAnsi"/>
        </w:rPr>
        <w:t>ejecución</w:t>
      </w:r>
      <w:r w:rsidRPr="00260C07">
        <w:rPr>
          <w:rFonts w:asciiTheme="minorHAnsi" w:hAnsiTheme="minorHAnsi" w:cstheme="minorHAnsi"/>
          <w:spacing w:val="-6"/>
        </w:rPr>
        <w:t xml:space="preserve"> </w:t>
      </w:r>
      <w:r w:rsidRPr="00260C07">
        <w:rPr>
          <w:rFonts w:asciiTheme="minorHAnsi" w:hAnsiTheme="minorHAnsi" w:cstheme="minorHAnsi"/>
        </w:rPr>
        <w:t>tardía,</w:t>
      </w:r>
      <w:r w:rsidRPr="00260C07">
        <w:rPr>
          <w:rFonts w:asciiTheme="minorHAnsi" w:hAnsiTheme="minorHAnsi" w:cstheme="minorHAnsi"/>
          <w:spacing w:val="-5"/>
        </w:rPr>
        <w:t xml:space="preserve"> </w:t>
      </w:r>
      <w:r w:rsidRPr="00260C07">
        <w:rPr>
          <w:rFonts w:asciiTheme="minorHAnsi" w:hAnsiTheme="minorHAnsi" w:cstheme="minorHAnsi"/>
        </w:rPr>
        <w:t>defectuosa</w:t>
      </w:r>
      <w:r w:rsidRPr="00260C07">
        <w:rPr>
          <w:rFonts w:asciiTheme="minorHAnsi" w:hAnsiTheme="minorHAnsi" w:cstheme="minorHAnsi"/>
          <w:spacing w:val="-5"/>
        </w:rPr>
        <w:t xml:space="preserve"> </w:t>
      </w:r>
      <w:r w:rsidRPr="00260C07">
        <w:rPr>
          <w:rFonts w:asciiTheme="minorHAnsi" w:hAnsiTheme="minorHAnsi" w:cstheme="minorHAnsi"/>
        </w:rPr>
        <w:t>o</w:t>
      </w:r>
      <w:r w:rsidRPr="00260C07">
        <w:rPr>
          <w:rFonts w:asciiTheme="minorHAnsi" w:hAnsiTheme="minorHAnsi" w:cstheme="minorHAnsi"/>
          <w:spacing w:val="-3"/>
        </w:rPr>
        <w:t xml:space="preserve"> </w:t>
      </w:r>
      <w:r w:rsidRPr="00260C07">
        <w:rPr>
          <w:rFonts w:asciiTheme="minorHAnsi" w:hAnsiTheme="minorHAnsi" w:cstheme="minorHAnsi"/>
        </w:rPr>
        <w:t>en</w:t>
      </w:r>
      <w:r w:rsidRPr="00260C07">
        <w:rPr>
          <w:rFonts w:asciiTheme="minorHAnsi" w:hAnsiTheme="minorHAnsi" w:cstheme="minorHAnsi"/>
          <w:spacing w:val="-3"/>
        </w:rPr>
        <w:t xml:space="preserve"> </w:t>
      </w:r>
      <w:r w:rsidRPr="00260C07">
        <w:rPr>
          <w:rFonts w:asciiTheme="minorHAnsi" w:hAnsiTheme="minorHAnsi" w:cstheme="minorHAnsi"/>
        </w:rPr>
        <w:t>forma</w:t>
      </w:r>
      <w:r w:rsidRPr="00260C07">
        <w:rPr>
          <w:rFonts w:asciiTheme="minorHAnsi" w:hAnsiTheme="minorHAnsi" w:cstheme="minorHAnsi"/>
          <w:spacing w:val="-5"/>
        </w:rPr>
        <w:t xml:space="preserve"> </w:t>
      </w:r>
      <w:r w:rsidRPr="00260C07">
        <w:rPr>
          <w:rFonts w:asciiTheme="minorHAnsi" w:hAnsiTheme="minorHAnsi" w:cstheme="minorHAnsi"/>
        </w:rPr>
        <w:t>diferente</w:t>
      </w:r>
      <w:r w:rsidRPr="00260C07">
        <w:rPr>
          <w:rFonts w:asciiTheme="minorHAnsi" w:hAnsiTheme="minorHAnsi" w:cstheme="minorHAnsi"/>
          <w:spacing w:val="-1"/>
        </w:rPr>
        <w:t xml:space="preserve"> </w:t>
      </w:r>
      <w:r w:rsidRPr="00260C07">
        <w:rPr>
          <w:rFonts w:asciiTheme="minorHAnsi" w:hAnsiTheme="minorHAnsi" w:cstheme="minorHAnsi"/>
        </w:rPr>
        <w:t>a</w:t>
      </w:r>
      <w:r w:rsidRPr="00260C07">
        <w:rPr>
          <w:rFonts w:asciiTheme="minorHAnsi" w:hAnsiTheme="minorHAnsi" w:cstheme="minorHAnsi"/>
          <w:spacing w:val="-5"/>
        </w:rPr>
        <w:t xml:space="preserve"> </w:t>
      </w:r>
      <w:r w:rsidRPr="00260C07">
        <w:rPr>
          <w:rFonts w:asciiTheme="minorHAnsi" w:hAnsiTheme="minorHAnsi" w:cstheme="minorHAnsi"/>
        </w:rPr>
        <w:t>la acordada en el CONTRATO.</w:t>
      </w:r>
    </w:p>
    <w:p w14:paraId="3969358A" w14:textId="77777777" w:rsidR="00983757" w:rsidRPr="00260C07" w:rsidRDefault="00000000" w:rsidP="00B45BFB">
      <w:pPr>
        <w:pStyle w:val="Prrafodelista"/>
        <w:numPr>
          <w:ilvl w:val="3"/>
          <w:numId w:val="6"/>
        </w:numPr>
        <w:tabs>
          <w:tab w:val="left" w:pos="1132"/>
        </w:tabs>
        <w:spacing w:before="4" w:line="276" w:lineRule="auto"/>
        <w:ind w:left="1132" w:right="-3" w:hanging="358"/>
        <w:rPr>
          <w:rFonts w:asciiTheme="minorHAnsi" w:hAnsiTheme="minorHAnsi" w:cstheme="minorHAnsi"/>
        </w:rPr>
      </w:pPr>
      <w:r w:rsidRPr="00260C07">
        <w:rPr>
          <w:rFonts w:asciiTheme="minorHAnsi" w:hAnsiTheme="minorHAnsi" w:cstheme="minorHAnsi"/>
        </w:rPr>
        <w:t>Por</w:t>
      </w:r>
      <w:r w:rsidRPr="00260C07">
        <w:rPr>
          <w:rFonts w:asciiTheme="minorHAnsi" w:hAnsiTheme="minorHAnsi" w:cstheme="minorHAnsi"/>
          <w:spacing w:val="-4"/>
        </w:rPr>
        <w:t xml:space="preserve"> </w:t>
      </w:r>
      <w:r w:rsidRPr="00260C07">
        <w:rPr>
          <w:rFonts w:asciiTheme="minorHAnsi" w:hAnsiTheme="minorHAnsi" w:cstheme="minorHAnsi"/>
        </w:rPr>
        <w:t>fuerza</w:t>
      </w:r>
      <w:r w:rsidRPr="00260C07">
        <w:rPr>
          <w:rFonts w:asciiTheme="minorHAnsi" w:hAnsiTheme="minorHAnsi" w:cstheme="minorHAnsi"/>
          <w:spacing w:val="-4"/>
        </w:rPr>
        <w:t xml:space="preserve"> </w:t>
      </w:r>
      <w:r w:rsidRPr="00260C07">
        <w:rPr>
          <w:rFonts w:asciiTheme="minorHAnsi" w:hAnsiTheme="minorHAnsi" w:cstheme="minorHAnsi"/>
        </w:rPr>
        <w:t>mayor</w:t>
      </w:r>
      <w:r w:rsidRPr="00260C07">
        <w:rPr>
          <w:rFonts w:asciiTheme="minorHAnsi" w:hAnsiTheme="minorHAnsi" w:cstheme="minorHAnsi"/>
          <w:spacing w:val="-3"/>
        </w:rPr>
        <w:t xml:space="preserve"> </w:t>
      </w:r>
      <w:r w:rsidRPr="00260C07">
        <w:rPr>
          <w:rFonts w:asciiTheme="minorHAnsi" w:hAnsiTheme="minorHAnsi" w:cstheme="minorHAnsi"/>
        </w:rPr>
        <w:t>o</w:t>
      </w:r>
      <w:r w:rsidRPr="00260C07">
        <w:rPr>
          <w:rFonts w:asciiTheme="minorHAnsi" w:hAnsiTheme="minorHAnsi" w:cstheme="minorHAnsi"/>
          <w:spacing w:val="-2"/>
        </w:rPr>
        <w:t xml:space="preserve"> </w:t>
      </w:r>
      <w:r w:rsidRPr="00260C07">
        <w:rPr>
          <w:rFonts w:asciiTheme="minorHAnsi" w:hAnsiTheme="minorHAnsi" w:cstheme="minorHAnsi"/>
        </w:rPr>
        <w:t>caso</w:t>
      </w:r>
      <w:r w:rsidRPr="00260C07">
        <w:rPr>
          <w:rFonts w:asciiTheme="minorHAnsi" w:hAnsiTheme="minorHAnsi" w:cstheme="minorHAnsi"/>
          <w:spacing w:val="-3"/>
        </w:rPr>
        <w:t xml:space="preserve"> </w:t>
      </w:r>
      <w:r w:rsidRPr="00260C07">
        <w:rPr>
          <w:rFonts w:asciiTheme="minorHAnsi" w:hAnsiTheme="minorHAnsi" w:cstheme="minorHAnsi"/>
          <w:spacing w:val="-2"/>
        </w:rPr>
        <w:t>fortuito.</w:t>
      </w:r>
    </w:p>
    <w:p w14:paraId="1437BA70" w14:textId="77777777" w:rsidR="00983757" w:rsidRPr="00260C07" w:rsidRDefault="00000000" w:rsidP="00B45BFB">
      <w:pPr>
        <w:pStyle w:val="Prrafodelista"/>
        <w:numPr>
          <w:ilvl w:val="3"/>
          <w:numId w:val="6"/>
        </w:numPr>
        <w:tabs>
          <w:tab w:val="left" w:pos="1131"/>
        </w:tabs>
        <w:spacing w:before="41" w:line="276" w:lineRule="auto"/>
        <w:ind w:left="1131" w:right="-3" w:hanging="357"/>
        <w:rPr>
          <w:rFonts w:asciiTheme="minorHAnsi" w:hAnsiTheme="minorHAnsi" w:cstheme="minorHAnsi"/>
        </w:rPr>
      </w:pPr>
      <w:r w:rsidRPr="00260C07">
        <w:rPr>
          <w:rFonts w:asciiTheme="minorHAnsi" w:hAnsiTheme="minorHAnsi" w:cstheme="minorHAnsi"/>
        </w:rPr>
        <w:t>Por</w:t>
      </w:r>
      <w:r w:rsidRPr="00260C07">
        <w:rPr>
          <w:rFonts w:asciiTheme="minorHAnsi" w:hAnsiTheme="minorHAnsi" w:cstheme="minorHAnsi"/>
          <w:spacing w:val="-7"/>
        </w:rPr>
        <w:t xml:space="preserve"> </w:t>
      </w:r>
      <w:r w:rsidRPr="00260C07">
        <w:rPr>
          <w:rFonts w:asciiTheme="minorHAnsi" w:hAnsiTheme="minorHAnsi" w:cstheme="minorHAnsi"/>
        </w:rPr>
        <w:t>cumplimiento</w:t>
      </w:r>
      <w:r w:rsidRPr="00260C07">
        <w:rPr>
          <w:rFonts w:asciiTheme="minorHAnsi" w:hAnsiTheme="minorHAnsi" w:cstheme="minorHAnsi"/>
          <w:spacing w:val="-2"/>
        </w:rPr>
        <w:t xml:space="preserve"> </w:t>
      </w:r>
      <w:r w:rsidRPr="00260C07">
        <w:rPr>
          <w:rFonts w:asciiTheme="minorHAnsi" w:hAnsiTheme="minorHAnsi" w:cstheme="minorHAnsi"/>
        </w:rPr>
        <w:t>del</w:t>
      </w:r>
      <w:r w:rsidRPr="00260C07">
        <w:rPr>
          <w:rFonts w:asciiTheme="minorHAnsi" w:hAnsiTheme="minorHAnsi" w:cstheme="minorHAnsi"/>
          <w:spacing w:val="-6"/>
        </w:rPr>
        <w:t xml:space="preserve"> </w:t>
      </w:r>
      <w:r w:rsidRPr="00260C07">
        <w:rPr>
          <w:rFonts w:asciiTheme="minorHAnsi" w:hAnsiTheme="minorHAnsi" w:cstheme="minorHAnsi"/>
        </w:rPr>
        <w:t>objeto</w:t>
      </w:r>
      <w:r w:rsidRPr="00260C07">
        <w:rPr>
          <w:rFonts w:asciiTheme="minorHAnsi" w:hAnsiTheme="minorHAnsi" w:cstheme="minorHAnsi"/>
          <w:spacing w:val="-2"/>
        </w:rPr>
        <w:t xml:space="preserve"> contractual.</w:t>
      </w:r>
    </w:p>
    <w:p w14:paraId="38F82338" w14:textId="77777777" w:rsidR="00983757" w:rsidRPr="00260C07" w:rsidRDefault="00000000" w:rsidP="00B45BFB">
      <w:pPr>
        <w:pStyle w:val="Prrafodelista"/>
        <w:numPr>
          <w:ilvl w:val="3"/>
          <w:numId w:val="6"/>
        </w:numPr>
        <w:tabs>
          <w:tab w:val="left" w:pos="1131"/>
          <w:tab w:val="left" w:pos="1134"/>
        </w:tabs>
        <w:spacing w:before="39" w:line="276" w:lineRule="auto"/>
        <w:ind w:right="-3"/>
        <w:rPr>
          <w:rFonts w:asciiTheme="minorHAnsi" w:hAnsiTheme="minorHAnsi" w:cstheme="minorHAnsi"/>
        </w:rPr>
      </w:pPr>
      <w:r w:rsidRPr="00260C07">
        <w:rPr>
          <w:rFonts w:asciiTheme="minorHAnsi" w:hAnsiTheme="minorHAnsi" w:cstheme="minorHAnsi"/>
        </w:rPr>
        <w:t>Por</w:t>
      </w:r>
      <w:r w:rsidRPr="00260C07">
        <w:rPr>
          <w:rFonts w:asciiTheme="minorHAnsi" w:hAnsiTheme="minorHAnsi" w:cstheme="minorHAnsi"/>
          <w:spacing w:val="34"/>
        </w:rPr>
        <w:t xml:space="preserve"> </w:t>
      </w:r>
      <w:r w:rsidRPr="00260C07">
        <w:rPr>
          <w:rFonts w:asciiTheme="minorHAnsi" w:hAnsiTheme="minorHAnsi" w:cstheme="minorHAnsi"/>
        </w:rPr>
        <w:t>muerte</w:t>
      </w:r>
      <w:r w:rsidRPr="00260C07">
        <w:rPr>
          <w:rFonts w:asciiTheme="minorHAnsi" w:hAnsiTheme="minorHAnsi" w:cstheme="minorHAnsi"/>
          <w:spacing w:val="37"/>
        </w:rPr>
        <w:t xml:space="preserve"> </w:t>
      </w:r>
      <w:r w:rsidRPr="00260C07">
        <w:rPr>
          <w:rFonts w:asciiTheme="minorHAnsi" w:hAnsiTheme="minorHAnsi" w:cstheme="minorHAnsi"/>
        </w:rPr>
        <w:t>del</w:t>
      </w:r>
      <w:r w:rsidRPr="00260C07">
        <w:rPr>
          <w:rFonts w:asciiTheme="minorHAnsi" w:hAnsiTheme="minorHAnsi" w:cstheme="minorHAnsi"/>
          <w:spacing w:val="36"/>
        </w:rPr>
        <w:t xml:space="preserve"> </w:t>
      </w:r>
      <w:r w:rsidRPr="00260C07">
        <w:rPr>
          <w:rFonts w:asciiTheme="minorHAnsi" w:hAnsiTheme="minorHAnsi" w:cstheme="minorHAnsi"/>
          <w:b/>
        </w:rPr>
        <w:t>CONTRATISTA</w:t>
      </w:r>
      <w:r w:rsidRPr="00260C07">
        <w:rPr>
          <w:rFonts w:asciiTheme="minorHAnsi" w:hAnsiTheme="minorHAnsi" w:cstheme="minorHAnsi"/>
        </w:rPr>
        <w:t>,</w:t>
      </w:r>
      <w:r w:rsidRPr="00260C07">
        <w:rPr>
          <w:rFonts w:asciiTheme="minorHAnsi" w:hAnsiTheme="minorHAnsi" w:cstheme="minorHAnsi"/>
          <w:spacing w:val="37"/>
        </w:rPr>
        <w:t xml:space="preserve"> </w:t>
      </w:r>
      <w:r w:rsidRPr="00260C07">
        <w:rPr>
          <w:rFonts w:asciiTheme="minorHAnsi" w:hAnsiTheme="minorHAnsi" w:cstheme="minorHAnsi"/>
        </w:rPr>
        <w:t>si</w:t>
      </w:r>
      <w:r w:rsidRPr="00260C07">
        <w:rPr>
          <w:rFonts w:asciiTheme="minorHAnsi" w:hAnsiTheme="minorHAnsi" w:cstheme="minorHAnsi"/>
          <w:spacing w:val="36"/>
        </w:rPr>
        <w:t xml:space="preserve"> </w:t>
      </w:r>
      <w:r w:rsidRPr="00260C07">
        <w:rPr>
          <w:rFonts w:asciiTheme="minorHAnsi" w:hAnsiTheme="minorHAnsi" w:cstheme="minorHAnsi"/>
        </w:rPr>
        <w:t>es</w:t>
      </w:r>
      <w:r w:rsidRPr="00260C07">
        <w:rPr>
          <w:rFonts w:asciiTheme="minorHAnsi" w:hAnsiTheme="minorHAnsi" w:cstheme="minorHAnsi"/>
          <w:spacing w:val="37"/>
        </w:rPr>
        <w:t xml:space="preserve"> </w:t>
      </w:r>
      <w:r w:rsidRPr="00260C07">
        <w:rPr>
          <w:rFonts w:asciiTheme="minorHAnsi" w:hAnsiTheme="minorHAnsi" w:cstheme="minorHAnsi"/>
        </w:rPr>
        <w:t>personal</w:t>
      </w:r>
      <w:r w:rsidRPr="00260C07">
        <w:rPr>
          <w:rFonts w:asciiTheme="minorHAnsi" w:hAnsiTheme="minorHAnsi" w:cstheme="minorHAnsi"/>
          <w:spacing w:val="36"/>
        </w:rPr>
        <w:t xml:space="preserve"> </w:t>
      </w:r>
      <w:r w:rsidRPr="00260C07">
        <w:rPr>
          <w:rFonts w:asciiTheme="minorHAnsi" w:hAnsiTheme="minorHAnsi" w:cstheme="minorHAnsi"/>
        </w:rPr>
        <w:t>natural,</w:t>
      </w:r>
      <w:r w:rsidRPr="00260C07">
        <w:rPr>
          <w:rFonts w:asciiTheme="minorHAnsi" w:hAnsiTheme="minorHAnsi" w:cstheme="minorHAnsi"/>
          <w:spacing w:val="36"/>
        </w:rPr>
        <w:t xml:space="preserve"> </w:t>
      </w:r>
      <w:r w:rsidRPr="00260C07">
        <w:rPr>
          <w:rFonts w:asciiTheme="minorHAnsi" w:hAnsiTheme="minorHAnsi" w:cstheme="minorHAnsi"/>
        </w:rPr>
        <w:t>o</w:t>
      </w:r>
      <w:r w:rsidRPr="00260C07">
        <w:rPr>
          <w:rFonts w:asciiTheme="minorHAnsi" w:hAnsiTheme="minorHAnsi" w:cstheme="minorHAnsi"/>
          <w:spacing w:val="38"/>
        </w:rPr>
        <w:t xml:space="preserve"> </w:t>
      </w:r>
      <w:r w:rsidRPr="00260C07">
        <w:rPr>
          <w:rFonts w:asciiTheme="minorHAnsi" w:hAnsiTheme="minorHAnsi" w:cstheme="minorHAnsi"/>
        </w:rPr>
        <w:t>por</w:t>
      </w:r>
      <w:r w:rsidRPr="00260C07">
        <w:rPr>
          <w:rFonts w:asciiTheme="minorHAnsi" w:hAnsiTheme="minorHAnsi" w:cstheme="minorHAnsi"/>
          <w:spacing w:val="36"/>
        </w:rPr>
        <w:t xml:space="preserve"> </w:t>
      </w:r>
      <w:r w:rsidRPr="00260C07">
        <w:rPr>
          <w:rFonts w:asciiTheme="minorHAnsi" w:hAnsiTheme="minorHAnsi" w:cstheme="minorHAnsi"/>
        </w:rPr>
        <w:t>disolución</w:t>
      </w:r>
      <w:r w:rsidRPr="00260C07">
        <w:rPr>
          <w:rFonts w:asciiTheme="minorHAnsi" w:hAnsiTheme="minorHAnsi" w:cstheme="minorHAnsi"/>
          <w:spacing w:val="36"/>
        </w:rPr>
        <w:t xml:space="preserve"> </w:t>
      </w:r>
      <w:r w:rsidRPr="00260C07">
        <w:rPr>
          <w:rFonts w:asciiTheme="minorHAnsi" w:hAnsiTheme="minorHAnsi" w:cstheme="minorHAnsi"/>
        </w:rPr>
        <w:t>de</w:t>
      </w:r>
      <w:r w:rsidRPr="00260C07">
        <w:rPr>
          <w:rFonts w:asciiTheme="minorHAnsi" w:hAnsiTheme="minorHAnsi" w:cstheme="minorHAnsi"/>
          <w:spacing w:val="37"/>
        </w:rPr>
        <w:t xml:space="preserve"> </w:t>
      </w:r>
      <w:r w:rsidRPr="00260C07">
        <w:rPr>
          <w:rFonts w:asciiTheme="minorHAnsi" w:hAnsiTheme="minorHAnsi" w:cstheme="minorHAnsi"/>
        </w:rPr>
        <w:t>la</w:t>
      </w:r>
      <w:r w:rsidRPr="00260C07">
        <w:rPr>
          <w:rFonts w:asciiTheme="minorHAnsi" w:hAnsiTheme="minorHAnsi" w:cstheme="minorHAnsi"/>
          <w:spacing w:val="34"/>
        </w:rPr>
        <w:t xml:space="preserve"> </w:t>
      </w:r>
      <w:r w:rsidRPr="00260C07">
        <w:rPr>
          <w:rFonts w:asciiTheme="minorHAnsi" w:hAnsiTheme="minorHAnsi" w:cstheme="minorHAnsi"/>
        </w:rPr>
        <w:t xml:space="preserve">persona jurídica del </w:t>
      </w:r>
      <w:r w:rsidRPr="00260C07">
        <w:rPr>
          <w:rFonts w:asciiTheme="minorHAnsi" w:hAnsiTheme="minorHAnsi" w:cstheme="minorHAnsi"/>
          <w:b/>
        </w:rPr>
        <w:t>CONTRATISTA</w:t>
      </w:r>
      <w:r w:rsidRPr="00260C07">
        <w:rPr>
          <w:rFonts w:asciiTheme="minorHAnsi" w:hAnsiTheme="minorHAnsi" w:cstheme="minorHAnsi"/>
        </w:rPr>
        <w:t>.</w:t>
      </w:r>
    </w:p>
    <w:p w14:paraId="226BEE97" w14:textId="77777777" w:rsidR="00983757" w:rsidRPr="00260C07" w:rsidRDefault="00000000" w:rsidP="00B45BFB">
      <w:pPr>
        <w:pStyle w:val="Prrafodelista"/>
        <w:numPr>
          <w:ilvl w:val="3"/>
          <w:numId w:val="6"/>
        </w:numPr>
        <w:tabs>
          <w:tab w:val="left" w:pos="1131"/>
          <w:tab w:val="left" w:pos="1134"/>
        </w:tabs>
        <w:spacing w:before="2" w:line="276" w:lineRule="auto"/>
        <w:ind w:right="-3"/>
        <w:jc w:val="both"/>
        <w:rPr>
          <w:rFonts w:asciiTheme="minorHAnsi" w:hAnsiTheme="minorHAnsi" w:cstheme="minorHAnsi"/>
        </w:rPr>
      </w:pPr>
      <w:r w:rsidRPr="00260C07">
        <w:rPr>
          <w:rFonts w:asciiTheme="minorHAnsi" w:hAnsiTheme="minorHAnsi" w:cstheme="minorHAnsi"/>
        </w:rPr>
        <w:t xml:space="preserve">Por incumplimiento del pago de hasta el 50% del impuesto de renta y complementarios vinculado al </w:t>
      </w:r>
      <w:r w:rsidRPr="00260C07">
        <w:rPr>
          <w:rFonts w:asciiTheme="minorHAnsi" w:hAnsiTheme="minorHAnsi" w:cstheme="minorHAnsi"/>
          <w:b/>
        </w:rPr>
        <w:t xml:space="preserve">FIDEICOMITENTE </w:t>
      </w:r>
      <w:r w:rsidRPr="00260C07">
        <w:rPr>
          <w:rFonts w:asciiTheme="minorHAnsi" w:hAnsiTheme="minorHAnsi" w:cstheme="minorHAnsi"/>
        </w:rPr>
        <w:t>en el mecanismo de obras por impuestos</w:t>
      </w:r>
    </w:p>
    <w:p w14:paraId="21ACE921" w14:textId="77777777" w:rsidR="00983757" w:rsidRPr="00260C07" w:rsidRDefault="00000000" w:rsidP="00B45BFB">
      <w:pPr>
        <w:pStyle w:val="Prrafodelista"/>
        <w:numPr>
          <w:ilvl w:val="3"/>
          <w:numId w:val="6"/>
        </w:numPr>
        <w:tabs>
          <w:tab w:val="left" w:pos="1131"/>
          <w:tab w:val="left" w:pos="1134"/>
        </w:tabs>
        <w:spacing w:before="4" w:line="276" w:lineRule="auto"/>
        <w:ind w:right="-3"/>
        <w:jc w:val="both"/>
        <w:rPr>
          <w:rFonts w:asciiTheme="minorHAnsi" w:hAnsiTheme="minorHAnsi" w:cstheme="minorHAnsi"/>
        </w:rPr>
      </w:pPr>
      <w:r w:rsidRPr="00260C07">
        <w:rPr>
          <w:rFonts w:asciiTheme="minorHAnsi" w:hAnsiTheme="minorHAnsi" w:cstheme="minorHAnsi"/>
        </w:rPr>
        <w:t xml:space="preserve">Por el desistimiento del proyecto por parte del </w:t>
      </w:r>
      <w:r w:rsidRPr="00260C07">
        <w:rPr>
          <w:rFonts w:asciiTheme="minorHAnsi" w:hAnsiTheme="minorHAnsi" w:cstheme="minorHAnsi"/>
          <w:b/>
        </w:rPr>
        <w:t xml:space="preserve">FIDEICOMITENTE </w:t>
      </w:r>
      <w:r w:rsidRPr="00260C07">
        <w:rPr>
          <w:rFonts w:asciiTheme="minorHAnsi" w:hAnsiTheme="minorHAnsi" w:cstheme="minorHAnsi"/>
        </w:rPr>
        <w:t>antes del inicio de la ejecución contractual, previa aprobación de la Entidad Nacional Competente.</w:t>
      </w:r>
    </w:p>
    <w:p w14:paraId="01785B67" w14:textId="77777777" w:rsidR="00983757" w:rsidRPr="00260C07" w:rsidRDefault="00000000" w:rsidP="00B45BFB">
      <w:pPr>
        <w:pStyle w:val="Prrafodelista"/>
        <w:numPr>
          <w:ilvl w:val="3"/>
          <w:numId w:val="6"/>
        </w:numPr>
        <w:tabs>
          <w:tab w:val="left" w:pos="1131"/>
          <w:tab w:val="left" w:pos="1134"/>
        </w:tabs>
        <w:spacing w:line="276" w:lineRule="auto"/>
        <w:ind w:right="-3"/>
        <w:jc w:val="both"/>
        <w:rPr>
          <w:rFonts w:asciiTheme="minorHAnsi" w:hAnsiTheme="minorHAnsi" w:cstheme="minorHAnsi"/>
        </w:rPr>
      </w:pPr>
      <w:r w:rsidRPr="00260C07">
        <w:rPr>
          <w:rFonts w:asciiTheme="minorHAnsi" w:hAnsiTheme="minorHAnsi" w:cstheme="minorHAnsi"/>
        </w:rPr>
        <w:t>Cuando se descubra que el proponente y/o contratista mintió, omitió u ocultó al CONTRATANTE.</w:t>
      </w:r>
      <w:r w:rsidRPr="00260C07">
        <w:rPr>
          <w:rFonts w:asciiTheme="minorHAnsi" w:hAnsiTheme="minorHAnsi" w:cstheme="minorHAnsi"/>
          <w:spacing w:val="-9"/>
        </w:rPr>
        <w:t xml:space="preserve"> </w:t>
      </w:r>
      <w:r w:rsidRPr="00260C07">
        <w:rPr>
          <w:rFonts w:asciiTheme="minorHAnsi" w:hAnsiTheme="minorHAnsi" w:cstheme="minorHAnsi"/>
        </w:rPr>
        <w:t>información</w:t>
      </w:r>
      <w:r w:rsidRPr="00260C07">
        <w:rPr>
          <w:rFonts w:asciiTheme="minorHAnsi" w:hAnsiTheme="minorHAnsi" w:cstheme="minorHAnsi"/>
          <w:spacing w:val="-7"/>
        </w:rPr>
        <w:t xml:space="preserve"> </w:t>
      </w:r>
      <w:r w:rsidRPr="00260C07">
        <w:rPr>
          <w:rFonts w:asciiTheme="minorHAnsi" w:hAnsiTheme="minorHAnsi" w:cstheme="minorHAnsi"/>
        </w:rPr>
        <w:t>necesaria</w:t>
      </w:r>
      <w:r w:rsidRPr="00260C07">
        <w:rPr>
          <w:rFonts w:asciiTheme="minorHAnsi" w:hAnsiTheme="minorHAnsi" w:cstheme="minorHAnsi"/>
          <w:spacing w:val="-7"/>
        </w:rPr>
        <w:t xml:space="preserve"> </w:t>
      </w:r>
      <w:r w:rsidRPr="00260C07">
        <w:rPr>
          <w:rFonts w:asciiTheme="minorHAnsi" w:hAnsiTheme="minorHAnsi" w:cstheme="minorHAnsi"/>
        </w:rPr>
        <w:t>para</w:t>
      </w:r>
      <w:r w:rsidRPr="00260C07">
        <w:rPr>
          <w:rFonts w:asciiTheme="minorHAnsi" w:hAnsiTheme="minorHAnsi" w:cstheme="minorHAnsi"/>
          <w:spacing w:val="-9"/>
        </w:rPr>
        <w:t xml:space="preserve"> </w:t>
      </w:r>
      <w:r w:rsidRPr="00260C07">
        <w:rPr>
          <w:rFonts w:asciiTheme="minorHAnsi" w:hAnsiTheme="minorHAnsi" w:cstheme="minorHAnsi"/>
        </w:rPr>
        <w:t>sustentar</w:t>
      </w:r>
      <w:r w:rsidRPr="00260C07">
        <w:rPr>
          <w:rFonts w:asciiTheme="minorHAnsi" w:hAnsiTheme="minorHAnsi" w:cstheme="minorHAnsi"/>
          <w:spacing w:val="-6"/>
        </w:rPr>
        <w:t xml:space="preserve"> </w:t>
      </w:r>
      <w:r w:rsidRPr="00260C07">
        <w:rPr>
          <w:rFonts w:asciiTheme="minorHAnsi" w:hAnsiTheme="minorHAnsi" w:cstheme="minorHAnsi"/>
        </w:rPr>
        <w:t>la</w:t>
      </w:r>
      <w:r w:rsidRPr="00260C07">
        <w:rPr>
          <w:rFonts w:asciiTheme="minorHAnsi" w:hAnsiTheme="minorHAnsi" w:cstheme="minorHAnsi"/>
          <w:spacing w:val="-6"/>
        </w:rPr>
        <w:t xml:space="preserve"> </w:t>
      </w:r>
      <w:r w:rsidRPr="00260C07">
        <w:rPr>
          <w:rFonts w:asciiTheme="minorHAnsi" w:hAnsiTheme="minorHAnsi" w:cstheme="minorHAnsi"/>
        </w:rPr>
        <w:t>celebración</w:t>
      </w:r>
      <w:r w:rsidRPr="00260C07">
        <w:rPr>
          <w:rFonts w:asciiTheme="minorHAnsi" w:hAnsiTheme="minorHAnsi" w:cstheme="minorHAnsi"/>
          <w:spacing w:val="-9"/>
        </w:rPr>
        <w:t xml:space="preserve"> </w:t>
      </w:r>
      <w:r w:rsidRPr="00260C07">
        <w:rPr>
          <w:rFonts w:asciiTheme="minorHAnsi" w:hAnsiTheme="minorHAnsi" w:cstheme="minorHAnsi"/>
        </w:rPr>
        <w:t>del</w:t>
      </w:r>
      <w:r w:rsidRPr="00260C07">
        <w:rPr>
          <w:rFonts w:asciiTheme="minorHAnsi" w:hAnsiTheme="minorHAnsi" w:cstheme="minorHAnsi"/>
          <w:spacing w:val="36"/>
        </w:rPr>
        <w:t xml:space="preserve"> </w:t>
      </w:r>
      <w:r w:rsidRPr="00260C07">
        <w:rPr>
          <w:rFonts w:asciiTheme="minorHAnsi" w:hAnsiTheme="minorHAnsi" w:cstheme="minorHAnsi"/>
        </w:rPr>
        <w:t>CONTRATO,</w:t>
      </w:r>
      <w:r w:rsidRPr="00260C07">
        <w:rPr>
          <w:rFonts w:asciiTheme="minorHAnsi" w:hAnsiTheme="minorHAnsi" w:cstheme="minorHAnsi"/>
          <w:spacing w:val="-6"/>
        </w:rPr>
        <w:t xml:space="preserve"> </w:t>
      </w:r>
      <w:r w:rsidRPr="00260C07">
        <w:rPr>
          <w:rFonts w:asciiTheme="minorHAnsi" w:hAnsiTheme="minorHAnsi" w:cstheme="minorHAnsi"/>
        </w:rPr>
        <w:t>para lo cual se surtirá el siguiente procedimiento:</w:t>
      </w:r>
    </w:p>
    <w:p w14:paraId="4800852C" w14:textId="77777777" w:rsidR="00983757" w:rsidRPr="00260C07" w:rsidRDefault="00000000" w:rsidP="00B45BFB">
      <w:pPr>
        <w:pStyle w:val="Prrafodelista"/>
        <w:numPr>
          <w:ilvl w:val="4"/>
          <w:numId w:val="6"/>
        </w:numPr>
        <w:tabs>
          <w:tab w:val="left" w:pos="1720"/>
          <w:tab w:val="left" w:pos="1722"/>
        </w:tabs>
        <w:spacing w:before="41" w:line="276" w:lineRule="auto"/>
        <w:ind w:right="-3"/>
        <w:jc w:val="both"/>
        <w:rPr>
          <w:rFonts w:asciiTheme="minorHAnsi" w:hAnsiTheme="minorHAnsi" w:cstheme="minorHAnsi"/>
        </w:rPr>
      </w:pPr>
      <w:r w:rsidRPr="00260C07">
        <w:rPr>
          <w:rFonts w:asciiTheme="minorHAnsi" w:hAnsiTheme="minorHAnsi" w:cstheme="minorHAnsi"/>
        </w:rPr>
        <w:t xml:space="preserve">Se notificará al </w:t>
      </w:r>
      <w:r w:rsidRPr="00260C07">
        <w:rPr>
          <w:rFonts w:asciiTheme="minorHAnsi" w:hAnsiTheme="minorHAnsi" w:cstheme="minorHAnsi"/>
          <w:b/>
        </w:rPr>
        <w:t xml:space="preserve">CONTRATISTA </w:t>
      </w:r>
      <w:r w:rsidRPr="00260C07">
        <w:rPr>
          <w:rFonts w:asciiTheme="minorHAnsi" w:hAnsiTheme="minorHAnsi" w:cstheme="minorHAnsi"/>
        </w:rPr>
        <w:t xml:space="preserve">de la situación descubierta por parte del </w:t>
      </w:r>
      <w:r w:rsidRPr="00260C07">
        <w:rPr>
          <w:rFonts w:asciiTheme="minorHAnsi" w:hAnsiTheme="minorHAnsi" w:cstheme="minorHAnsi"/>
          <w:b/>
        </w:rPr>
        <w:t>CONTRATANTE</w:t>
      </w:r>
      <w:r w:rsidRPr="00260C07">
        <w:rPr>
          <w:rFonts w:asciiTheme="minorHAnsi" w:hAnsiTheme="minorHAnsi" w:cstheme="minorHAnsi"/>
          <w:b/>
          <w:spacing w:val="-5"/>
        </w:rPr>
        <w:t xml:space="preserve"> </w:t>
      </w:r>
      <w:r w:rsidRPr="00260C07">
        <w:rPr>
          <w:rFonts w:asciiTheme="minorHAnsi" w:hAnsiTheme="minorHAnsi" w:cstheme="minorHAnsi"/>
        </w:rPr>
        <w:t>y</w:t>
      </w:r>
      <w:r w:rsidRPr="00260C07">
        <w:rPr>
          <w:rFonts w:asciiTheme="minorHAnsi" w:hAnsiTheme="minorHAnsi" w:cstheme="minorHAnsi"/>
          <w:spacing w:val="-6"/>
        </w:rPr>
        <w:t xml:space="preserve"> </w:t>
      </w:r>
      <w:r w:rsidRPr="00260C07">
        <w:rPr>
          <w:rFonts w:asciiTheme="minorHAnsi" w:hAnsiTheme="minorHAnsi" w:cstheme="minorHAnsi"/>
        </w:rPr>
        <w:t>se</w:t>
      </w:r>
      <w:r w:rsidRPr="00260C07">
        <w:rPr>
          <w:rFonts w:asciiTheme="minorHAnsi" w:hAnsiTheme="minorHAnsi" w:cstheme="minorHAnsi"/>
          <w:spacing w:val="-6"/>
        </w:rPr>
        <w:t xml:space="preserve"> </w:t>
      </w:r>
      <w:r w:rsidRPr="00260C07">
        <w:rPr>
          <w:rFonts w:asciiTheme="minorHAnsi" w:hAnsiTheme="minorHAnsi" w:cstheme="minorHAnsi"/>
        </w:rPr>
        <w:t>otorgará</w:t>
      </w:r>
      <w:r w:rsidRPr="00260C07">
        <w:rPr>
          <w:rFonts w:asciiTheme="minorHAnsi" w:hAnsiTheme="minorHAnsi" w:cstheme="minorHAnsi"/>
          <w:spacing w:val="-7"/>
        </w:rPr>
        <w:t xml:space="preserve"> </w:t>
      </w:r>
      <w:r w:rsidRPr="00260C07">
        <w:rPr>
          <w:rFonts w:asciiTheme="minorHAnsi" w:hAnsiTheme="minorHAnsi" w:cstheme="minorHAnsi"/>
        </w:rPr>
        <w:t>un</w:t>
      </w:r>
      <w:r w:rsidRPr="00260C07">
        <w:rPr>
          <w:rFonts w:asciiTheme="minorHAnsi" w:hAnsiTheme="minorHAnsi" w:cstheme="minorHAnsi"/>
          <w:spacing w:val="-7"/>
        </w:rPr>
        <w:t xml:space="preserve"> </w:t>
      </w:r>
      <w:r w:rsidRPr="00260C07">
        <w:rPr>
          <w:rFonts w:asciiTheme="minorHAnsi" w:hAnsiTheme="minorHAnsi" w:cstheme="minorHAnsi"/>
        </w:rPr>
        <w:t>plazo</w:t>
      </w:r>
      <w:r w:rsidRPr="00260C07">
        <w:rPr>
          <w:rFonts w:asciiTheme="minorHAnsi" w:hAnsiTheme="minorHAnsi" w:cstheme="minorHAnsi"/>
          <w:spacing w:val="-5"/>
        </w:rPr>
        <w:t xml:space="preserve"> </w:t>
      </w:r>
      <w:r w:rsidRPr="00260C07">
        <w:rPr>
          <w:rFonts w:asciiTheme="minorHAnsi" w:hAnsiTheme="minorHAnsi" w:cstheme="minorHAnsi"/>
        </w:rPr>
        <w:t>de</w:t>
      </w:r>
      <w:r w:rsidRPr="00260C07">
        <w:rPr>
          <w:rFonts w:asciiTheme="minorHAnsi" w:hAnsiTheme="minorHAnsi" w:cstheme="minorHAnsi"/>
          <w:spacing w:val="-6"/>
        </w:rPr>
        <w:t xml:space="preserve"> </w:t>
      </w:r>
      <w:r w:rsidRPr="00260C07">
        <w:rPr>
          <w:rFonts w:asciiTheme="minorHAnsi" w:hAnsiTheme="minorHAnsi" w:cstheme="minorHAnsi"/>
        </w:rPr>
        <w:t>tres</w:t>
      </w:r>
      <w:r w:rsidRPr="00260C07">
        <w:rPr>
          <w:rFonts w:asciiTheme="minorHAnsi" w:hAnsiTheme="minorHAnsi" w:cstheme="minorHAnsi"/>
          <w:spacing w:val="-6"/>
        </w:rPr>
        <w:t xml:space="preserve"> </w:t>
      </w:r>
      <w:r w:rsidRPr="00260C07">
        <w:rPr>
          <w:rFonts w:asciiTheme="minorHAnsi" w:hAnsiTheme="minorHAnsi" w:cstheme="minorHAnsi"/>
        </w:rPr>
        <w:t>(3)</w:t>
      </w:r>
      <w:r w:rsidRPr="00260C07">
        <w:rPr>
          <w:rFonts w:asciiTheme="minorHAnsi" w:hAnsiTheme="minorHAnsi" w:cstheme="minorHAnsi"/>
          <w:spacing w:val="-6"/>
        </w:rPr>
        <w:t xml:space="preserve"> </w:t>
      </w:r>
      <w:r w:rsidRPr="00260C07">
        <w:rPr>
          <w:rFonts w:asciiTheme="minorHAnsi" w:hAnsiTheme="minorHAnsi" w:cstheme="minorHAnsi"/>
        </w:rPr>
        <w:t>días</w:t>
      </w:r>
      <w:r w:rsidRPr="00260C07">
        <w:rPr>
          <w:rFonts w:asciiTheme="minorHAnsi" w:hAnsiTheme="minorHAnsi" w:cstheme="minorHAnsi"/>
          <w:spacing w:val="-10"/>
        </w:rPr>
        <w:t xml:space="preserve"> </w:t>
      </w:r>
      <w:r w:rsidRPr="00260C07">
        <w:rPr>
          <w:rFonts w:asciiTheme="minorHAnsi" w:hAnsiTheme="minorHAnsi" w:cstheme="minorHAnsi"/>
        </w:rPr>
        <w:t>hábiles</w:t>
      </w:r>
      <w:r w:rsidRPr="00260C07">
        <w:rPr>
          <w:rFonts w:asciiTheme="minorHAnsi" w:hAnsiTheme="minorHAnsi" w:cstheme="minorHAnsi"/>
          <w:spacing w:val="-6"/>
        </w:rPr>
        <w:t xml:space="preserve"> </w:t>
      </w:r>
      <w:r w:rsidRPr="00260C07">
        <w:rPr>
          <w:rFonts w:asciiTheme="minorHAnsi" w:hAnsiTheme="minorHAnsi" w:cstheme="minorHAnsi"/>
        </w:rPr>
        <w:t>para</w:t>
      </w:r>
      <w:r w:rsidRPr="00260C07">
        <w:rPr>
          <w:rFonts w:asciiTheme="minorHAnsi" w:hAnsiTheme="minorHAnsi" w:cstheme="minorHAnsi"/>
          <w:spacing w:val="-7"/>
        </w:rPr>
        <w:t xml:space="preserve"> </w:t>
      </w:r>
      <w:r w:rsidRPr="00260C07">
        <w:rPr>
          <w:rFonts w:asciiTheme="minorHAnsi" w:hAnsiTheme="minorHAnsi" w:cstheme="minorHAnsi"/>
        </w:rPr>
        <w:t>que</w:t>
      </w:r>
      <w:r w:rsidRPr="00260C07">
        <w:rPr>
          <w:rFonts w:asciiTheme="minorHAnsi" w:hAnsiTheme="minorHAnsi" w:cstheme="minorHAnsi"/>
          <w:spacing w:val="-6"/>
        </w:rPr>
        <w:t xml:space="preserve"> </w:t>
      </w:r>
      <w:r w:rsidRPr="00260C07">
        <w:rPr>
          <w:rFonts w:asciiTheme="minorHAnsi" w:hAnsiTheme="minorHAnsi" w:cstheme="minorHAnsi"/>
        </w:rPr>
        <w:t>presente</w:t>
      </w:r>
      <w:r w:rsidRPr="00260C07">
        <w:rPr>
          <w:rFonts w:asciiTheme="minorHAnsi" w:hAnsiTheme="minorHAnsi" w:cstheme="minorHAnsi"/>
          <w:spacing w:val="-6"/>
        </w:rPr>
        <w:t xml:space="preserve"> </w:t>
      </w:r>
      <w:r w:rsidRPr="00260C07">
        <w:rPr>
          <w:rFonts w:asciiTheme="minorHAnsi" w:hAnsiTheme="minorHAnsi" w:cstheme="minorHAnsi"/>
        </w:rPr>
        <w:t xml:space="preserve">los descargos que considere pertinentes para el ejercicio de su derecho de réplica y </w:t>
      </w:r>
      <w:r w:rsidRPr="00260C07">
        <w:rPr>
          <w:rFonts w:asciiTheme="minorHAnsi" w:hAnsiTheme="minorHAnsi" w:cstheme="minorHAnsi"/>
          <w:spacing w:val="-2"/>
        </w:rPr>
        <w:t>contradicción.</w:t>
      </w:r>
    </w:p>
    <w:p w14:paraId="5701CDD6" w14:textId="77777777" w:rsidR="00983757" w:rsidRPr="00260C07" w:rsidRDefault="00000000" w:rsidP="00B45BFB">
      <w:pPr>
        <w:pStyle w:val="Prrafodelista"/>
        <w:numPr>
          <w:ilvl w:val="4"/>
          <w:numId w:val="6"/>
        </w:numPr>
        <w:tabs>
          <w:tab w:val="left" w:pos="1720"/>
          <w:tab w:val="left" w:pos="1722"/>
        </w:tabs>
        <w:spacing w:line="276" w:lineRule="auto"/>
        <w:ind w:right="-3"/>
        <w:jc w:val="both"/>
        <w:rPr>
          <w:rFonts w:asciiTheme="minorHAnsi" w:hAnsiTheme="minorHAnsi" w:cstheme="minorHAnsi"/>
        </w:rPr>
      </w:pPr>
      <w:r w:rsidRPr="00260C07">
        <w:rPr>
          <w:rFonts w:asciiTheme="minorHAnsi" w:hAnsiTheme="minorHAnsi" w:cstheme="minorHAnsi"/>
        </w:rPr>
        <w:t xml:space="preserve">De la respuesta del </w:t>
      </w:r>
      <w:r w:rsidRPr="00260C07">
        <w:rPr>
          <w:rFonts w:asciiTheme="minorHAnsi" w:hAnsiTheme="minorHAnsi" w:cstheme="minorHAnsi"/>
          <w:b/>
        </w:rPr>
        <w:t xml:space="preserve">CONTRATISTA </w:t>
      </w:r>
      <w:r w:rsidRPr="00260C07">
        <w:rPr>
          <w:rFonts w:asciiTheme="minorHAnsi" w:hAnsiTheme="minorHAnsi" w:cstheme="minorHAnsi"/>
        </w:rPr>
        <w:t>se analizarán los argumentos por este presentado</w:t>
      </w:r>
      <w:r w:rsidRPr="00260C07">
        <w:rPr>
          <w:rFonts w:asciiTheme="minorHAnsi" w:hAnsiTheme="minorHAnsi" w:cstheme="minorHAnsi"/>
          <w:spacing w:val="-2"/>
        </w:rPr>
        <w:t xml:space="preserve"> </w:t>
      </w:r>
      <w:r w:rsidRPr="00260C07">
        <w:rPr>
          <w:rFonts w:asciiTheme="minorHAnsi" w:hAnsiTheme="minorHAnsi" w:cstheme="minorHAnsi"/>
        </w:rPr>
        <w:t>y</w:t>
      </w:r>
      <w:r w:rsidRPr="00260C07">
        <w:rPr>
          <w:rFonts w:asciiTheme="minorHAnsi" w:hAnsiTheme="minorHAnsi" w:cstheme="minorHAnsi"/>
          <w:spacing w:val="-2"/>
        </w:rPr>
        <w:t xml:space="preserve"> </w:t>
      </w:r>
      <w:r w:rsidRPr="00260C07">
        <w:rPr>
          <w:rFonts w:asciiTheme="minorHAnsi" w:hAnsiTheme="minorHAnsi" w:cstheme="minorHAnsi"/>
        </w:rPr>
        <w:t>se</w:t>
      </w:r>
      <w:r w:rsidRPr="00260C07">
        <w:rPr>
          <w:rFonts w:asciiTheme="minorHAnsi" w:hAnsiTheme="minorHAnsi" w:cstheme="minorHAnsi"/>
          <w:spacing w:val="-3"/>
        </w:rPr>
        <w:t xml:space="preserve"> </w:t>
      </w:r>
      <w:r w:rsidRPr="00260C07">
        <w:rPr>
          <w:rFonts w:asciiTheme="minorHAnsi" w:hAnsiTheme="minorHAnsi" w:cstheme="minorHAnsi"/>
        </w:rPr>
        <w:t>aceptarán</w:t>
      </w:r>
      <w:r w:rsidRPr="00260C07">
        <w:rPr>
          <w:rFonts w:asciiTheme="minorHAnsi" w:hAnsiTheme="minorHAnsi" w:cstheme="minorHAnsi"/>
          <w:spacing w:val="-7"/>
        </w:rPr>
        <w:t xml:space="preserve"> </w:t>
      </w:r>
      <w:r w:rsidRPr="00260C07">
        <w:rPr>
          <w:rFonts w:asciiTheme="minorHAnsi" w:hAnsiTheme="minorHAnsi" w:cstheme="minorHAnsi"/>
        </w:rPr>
        <w:t>o</w:t>
      </w:r>
      <w:r w:rsidRPr="00260C07">
        <w:rPr>
          <w:rFonts w:asciiTheme="minorHAnsi" w:hAnsiTheme="minorHAnsi" w:cstheme="minorHAnsi"/>
          <w:spacing w:val="-2"/>
        </w:rPr>
        <w:t xml:space="preserve"> </w:t>
      </w:r>
      <w:r w:rsidRPr="00260C07">
        <w:rPr>
          <w:rFonts w:asciiTheme="minorHAnsi" w:hAnsiTheme="minorHAnsi" w:cstheme="minorHAnsi"/>
        </w:rPr>
        <w:t>rechazarán</w:t>
      </w:r>
      <w:r w:rsidRPr="00260C07">
        <w:rPr>
          <w:rFonts w:asciiTheme="minorHAnsi" w:hAnsiTheme="minorHAnsi" w:cstheme="minorHAnsi"/>
          <w:spacing w:val="-5"/>
        </w:rPr>
        <w:t xml:space="preserve"> </w:t>
      </w:r>
      <w:r w:rsidRPr="00260C07">
        <w:rPr>
          <w:rFonts w:asciiTheme="minorHAnsi" w:hAnsiTheme="minorHAnsi" w:cstheme="minorHAnsi"/>
        </w:rPr>
        <w:t>sus</w:t>
      </w:r>
      <w:r w:rsidRPr="00260C07">
        <w:rPr>
          <w:rFonts w:asciiTheme="minorHAnsi" w:hAnsiTheme="minorHAnsi" w:cstheme="minorHAnsi"/>
          <w:spacing w:val="-6"/>
        </w:rPr>
        <w:t xml:space="preserve"> </w:t>
      </w:r>
      <w:r w:rsidRPr="00260C07">
        <w:rPr>
          <w:rFonts w:asciiTheme="minorHAnsi" w:hAnsiTheme="minorHAnsi" w:cstheme="minorHAnsi"/>
        </w:rPr>
        <w:t>argumentos,</w:t>
      </w:r>
      <w:r w:rsidRPr="00260C07">
        <w:rPr>
          <w:rFonts w:asciiTheme="minorHAnsi" w:hAnsiTheme="minorHAnsi" w:cstheme="minorHAnsi"/>
          <w:spacing w:val="-3"/>
        </w:rPr>
        <w:t xml:space="preserve"> </w:t>
      </w:r>
      <w:r w:rsidRPr="00260C07">
        <w:rPr>
          <w:rFonts w:asciiTheme="minorHAnsi" w:hAnsiTheme="minorHAnsi" w:cstheme="minorHAnsi"/>
        </w:rPr>
        <w:t>esto</w:t>
      </w:r>
      <w:r w:rsidRPr="00260C07">
        <w:rPr>
          <w:rFonts w:asciiTheme="minorHAnsi" w:hAnsiTheme="minorHAnsi" w:cstheme="minorHAnsi"/>
          <w:spacing w:val="-2"/>
        </w:rPr>
        <w:t xml:space="preserve"> </w:t>
      </w:r>
      <w:r w:rsidRPr="00260C07">
        <w:rPr>
          <w:rFonts w:asciiTheme="minorHAnsi" w:hAnsiTheme="minorHAnsi" w:cstheme="minorHAnsi"/>
        </w:rPr>
        <w:t>depende</w:t>
      </w:r>
      <w:r w:rsidRPr="00260C07">
        <w:rPr>
          <w:rFonts w:asciiTheme="minorHAnsi" w:hAnsiTheme="minorHAnsi" w:cstheme="minorHAnsi"/>
          <w:spacing w:val="-3"/>
        </w:rPr>
        <w:t xml:space="preserve"> </w:t>
      </w:r>
      <w:r w:rsidRPr="00260C07">
        <w:rPr>
          <w:rFonts w:asciiTheme="minorHAnsi" w:hAnsiTheme="minorHAnsi" w:cstheme="minorHAnsi"/>
        </w:rPr>
        <w:t>del</w:t>
      </w:r>
      <w:r w:rsidRPr="00260C07">
        <w:rPr>
          <w:rFonts w:asciiTheme="minorHAnsi" w:hAnsiTheme="minorHAnsi" w:cstheme="minorHAnsi"/>
          <w:spacing w:val="-6"/>
        </w:rPr>
        <w:t xml:space="preserve"> </w:t>
      </w:r>
      <w:r w:rsidRPr="00260C07">
        <w:rPr>
          <w:rFonts w:asciiTheme="minorHAnsi" w:hAnsiTheme="minorHAnsi" w:cstheme="minorHAnsi"/>
        </w:rPr>
        <w:t>análisis que realice el área jurídica para tal fin.</w:t>
      </w:r>
    </w:p>
    <w:p w14:paraId="7B42774F" w14:textId="77777777" w:rsidR="00983757" w:rsidRPr="00260C07" w:rsidRDefault="00000000" w:rsidP="00B45BFB">
      <w:pPr>
        <w:pStyle w:val="Prrafodelista"/>
        <w:numPr>
          <w:ilvl w:val="4"/>
          <w:numId w:val="6"/>
        </w:numPr>
        <w:tabs>
          <w:tab w:val="left" w:pos="1722"/>
        </w:tabs>
        <w:spacing w:before="1" w:line="276" w:lineRule="auto"/>
        <w:ind w:right="-3"/>
        <w:jc w:val="both"/>
        <w:rPr>
          <w:rFonts w:asciiTheme="minorHAnsi" w:hAnsiTheme="minorHAnsi" w:cstheme="minorHAnsi"/>
        </w:rPr>
      </w:pPr>
      <w:r w:rsidRPr="00260C07">
        <w:rPr>
          <w:rFonts w:asciiTheme="minorHAnsi" w:hAnsiTheme="minorHAnsi" w:cstheme="minorHAnsi"/>
        </w:rPr>
        <w:t xml:space="preserve">En caso de que el CONTRATANTE acepte los documentos y argumentos aportados por el CONTRATISTA EN la réplica, el CONTRATISTA podrá seguir ejecutando el </w:t>
      </w:r>
      <w:r w:rsidRPr="00260C07">
        <w:rPr>
          <w:rFonts w:asciiTheme="minorHAnsi" w:hAnsiTheme="minorHAnsi" w:cstheme="minorHAnsi"/>
          <w:spacing w:val="-2"/>
        </w:rPr>
        <w:t>CONTRATO.</w:t>
      </w:r>
    </w:p>
    <w:p w14:paraId="3FE81978" w14:textId="77777777" w:rsidR="00983757" w:rsidRPr="00260C07" w:rsidRDefault="00000000" w:rsidP="00B45BFB">
      <w:pPr>
        <w:pStyle w:val="Prrafodelista"/>
        <w:numPr>
          <w:ilvl w:val="4"/>
          <w:numId w:val="6"/>
        </w:numPr>
        <w:tabs>
          <w:tab w:val="left" w:pos="1720"/>
          <w:tab w:val="left" w:pos="1722"/>
        </w:tabs>
        <w:spacing w:line="276" w:lineRule="auto"/>
        <w:ind w:right="-3"/>
        <w:jc w:val="both"/>
        <w:rPr>
          <w:rFonts w:asciiTheme="minorHAnsi" w:hAnsiTheme="minorHAnsi" w:cstheme="minorHAnsi"/>
        </w:rPr>
      </w:pPr>
      <w:r w:rsidRPr="00260C07">
        <w:rPr>
          <w:rFonts w:asciiTheme="minorHAnsi" w:hAnsiTheme="minorHAnsi" w:cstheme="minorHAnsi"/>
        </w:rPr>
        <w:t>En caso de no aceptarlos, se intentará terminación de mutuo acuerdo, mediante notificación</w:t>
      </w:r>
      <w:r w:rsidRPr="00260C07">
        <w:rPr>
          <w:rFonts w:asciiTheme="minorHAnsi" w:hAnsiTheme="minorHAnsi" w:cstheme="minorHAnsi"/>
          <w:spacing w:val="-8"/>
        </w:rPr>
        <w:t xml:space="preserve"> </w:t>
      </w:r>
      <w:r w:rsidRPr="00260C07">
        <w:rPr>
          <w:rFonts w:asciiTheme="minorHAnsi" w:hAnsiTheme="minorHAnsi" w:cstheme="minorHAnsi"/>
        </w:rPr>
        <w:t>electrónica</w:t>
      </w:r>
      <w:r w:rsidRPr="00260C07">
        <w:rPr>
          <w:rFonts w:asciiTheme="minorHAnsi" w:hAnsiTheme="minorHAnsi" w:cstheme="minorHAnsi"/>
          <w:spacing w:val="-8"/>
        </w:rPr>
        <w:t xml:space="preserve"> </w:t>
      </w:r>
      <w:r w:rsidRPr="00260C07">
        <w:rPr>
          <w:rFonts w:asciiTheme="minorHAnsi" w:hAnsiTheme="minorHAnsi" w:cstheme="minorHAnsi"/>
        </w:rPr>
        <w:t>y</w:t>
      </w:r>
      <w:r w:rsidRPr="00260C07">
        <w:rPr>
          <w:rFonts w:asciiTheme="minorHAnsi" w:hAnsiTheme="minorHAnsi" w:cstheme="minorHAnsi"/>
          <w:spacing w:val="-9"/>
        </w:rPr>
        <w:t xml:space="preserve"> </w:t>
      </w:r>
      <w:r w:rsidRPr="00260C07">
        <w:rPr>
          <w:rFonts w:asciiTheme="minorHAnsi" w:hAnsiTheme="minorHAnsi" w:cstheme="minorHAnsi"/>
        </w:rPr>
        <w:t>envío</w:t>
      </w:r>
      <w:r w:rsidRPr="00260C07">
        <w:rPr>
          <w:rFonts w:asciiTheme="minorHAnsi" w:hAnsiTheme="minorHAnsi" w:cstheme="minorHAnsi"/>
          <w:spacing w:val="-7"/>
        </w:rPr>
        <w:t xml:space="preserve"> </w:t>
      </w:r>
      <w:r w:rsidRPr="00260C07">
        <w:rPr>
          <w:rFonts w:asciiTheme="minorHAnsi" w:hAnsiTheme="minorHAnsi" w:cstheme="minorHAnsi"/>
        </w:rPr>
        <w:t>formal</w:t>
      </w:r>
      <w:r w:rsidRPr="00260C07">
        <w:rPr>
          <w:rFonts w:asciiTheme="minorHAnsi" w:hAnsiTheme="minorHAnsi" w:cstheme="minorHAnsi"/>
          <w:spacing w:val="-8"/>
        </w:rPr>
        <w:t xml:space="preserve"> </w:t>
      </w:r>
      <w:r w:rsidRPr="00260C07">
        <w:rPr>
          <w:rFonts w:asciiTheme="minorHAnsi" w:hAnsiTheme="minorHAnsi" w:cstheme="minorHAnsi"/>
        </w:rPr>
        <w:t>del</w:t>
      </w:r>
      <w:r w:rsidRPr="00260C07">
        <w:rPr>
          <w:rFonts w:asciiTheme="minorHAnsi" w:hAnsiTheme="minorHAnsi" w:cstheme="minorHAnsi"/>
          <w:spacing w:val="-7"/>
        </w:rPr>
        <w:t xml:space="preserve"> </w:t>
      </w:r>
      <w:r w:rsidRPr="00260C07">
        <w:rPr>
          <w:rFonts w:asciiTheme="minorHAnsi" w:hAnsiTheme="minorHAnsi" w:cstheme="minorHAnsi"/>
        </w:rPr>
        <w:t>documento</w:t>
      </w:r>
      <w:r w:rsidRPr="00260C07">
        <w:rPr>
          <w:rFonts w:asciiTheme="minorHAnsi" w:hAnsiTheme="minorHAnsi" w:cstheme="minorHAnsi"/>
          <w:spacing w:val="-9"/>
        </w:rPr>
        <w:t xml:space="preserve"> </w:t>
      </w:r>
      <w:r w:rsidRPr="00260C07">
        <w:rPr>
          <w:rFonts w:asciiTheme="minorHAnsi" w:hAnsiTheme="minorHAnsi" w:cstheme="minorHAnsi"/>
        </w:rPr>
        <w:t>de</w:t>
      </w:r>
      <w:r w:rsidRPr="00260C07">
        <w:rPr>
          <w:rFonts w:asciiTheme="minorHAnsi" w:hAnsiTheme="minorHAnsi" w:cstheme="minorHAnsi"/>
          <w:spacing w:val="-7"/>
        </w:rPr>
        <w:t xml:space="preserve"> </w:t>
      </w:r>
      <w:r w:rsidRPr="00260C07">
        <w:rPr>
          <w:rFonts w:asciiTheme="minorHAnsi" w:hAnsiTheme="minorHAnsi" w:cstheme="minorHAnsi"/>
        </w:rPr>
        <w:t>terminación</w:t>
      </w:r>
      <w:r w:rsidRPr="00260C07">
        <w:rPr>
          <w:rFonts w:asciiTheme="minorHAnsi" w:hAnsiTheme="minorHAnsi" w:cstheme="minorHAnsi"/>
          <w:spacing w:val="-7"/>
        </w:rPr>
        <w:t xml:space="preserve"> </w:t>
      </w:r>
      <w:r w:rsidRPr="00260C07">
        <w:rPr>
          <w:rFonts w:asciiTheme="minorHAnsi" w:hAnsiTheme="minorHAnsi" w:cstheme="minorHAnsi"/>
        </w:rPr>
        <w:t>para</w:t>
      </w:r>
      <w:r w:rsidRPr="00260C07">
        <w:rPr>
          <w:rFonts w:asciiTheme="minorHAnsi" w:hAnsiTheme="minorHAnsi" w:cstheme="minorHAnsi"/>
          <w:spacing w:val="-8"/>
        </w:rPr>
        <w:t xml:space="preserve"> </w:t>
      </w:r>
      <w:r w:rsidRPr="00260C07">
        <w:rPr>
          <w:rFonts w:asciiTheme="minorHAnsi" w:hAnsiTheme="minorHAnsi" w:cstheme="minorHAnsi"/>
        </w:rPr>
        <w:t>revisión y</w:t>
      </w:r>
      <w:r w:rsidRPr="00260C07">
        <w:rPr>
          <w:rFonts w:asciiTheme="minorHAnsi" w:hAnsiTheme="minorHAnsi" w:cstheme="minorHAnsi"/>
          <w:spacing w:val="-7"/>
        </w:rPr>
        <w:t xml:space="preserve"> </w:t>
      </w:r>
      <w:r w:rsidRPr="00260C07">
        <w:rPr>
          <w:rFonts w:asciiTheme="minorHAnsi" w:hAnsiTheme="minorHAnsi" w:cstheme="minorHAnsi"/>
        </w:rPr>
        <w:t>suscripción</w:t>
      </w:r>
      <w:r w:rsidRPr="00260C07">
        <w:rPr>
          <w:rFonts w:asciiTheme="minorHAnsi" w:hAnsiTheme="minorHAnsi" w:cstheme="minorHAnsi"/>
          <w:spacing w:val="-8"/>
        </w:rPr>
        <w:t xml:space="preserve"> </w:t>
      </w:r>
      <w:r w:rsidRPr="00260C07">
        <w:rPr>
          <w:rFonts w:asciiTheme="minorHAnsi" w:hAnsiTheme="minorHAnsi" w:cstheme="minorHAnsi"/>
        </w:rPr>
        <w:t>por</w:t>
      </w:r>
      <w:r w:rsidRPr="00260C07">
        <w:rPr>
          <w:rFonts w:asciiTheme="minorHAnsi" w:hAnsiTheme="minorHAnsi" w:cstheme="minorHAnsi"/>
          <w:spacing w:val="-8"/>
        </w:rPr>
        <w:t xml:space="preserve"> </w:t>
      </w:r>
      <w:r w:rsidRPr="00260C07">
        <w:rPr>
          <w:rFonts w:asciiTheme="minorHAnsi" w:hAnsiTheme="minorHAnsi" w:cstheme="minorHAnsi"/>
        </w:rPr>
        <w:t>parte</w:t>
      </w:r>
      <w:r w:rsidRPr="00260C07">
        <w:rPr>
          <w:rFonts w:asciiTheme="minorHAnsi" w:hAnsiTheme="minorHAnsi" w:cstheme="minorHAnsi"/>
          <w:spacing w:val="-7"/>
        </w:rPr>
        <w:t xml:space="preserve"> </w:t>
      </w:r>
      <w:r w:rsidRPr="00260C07">
        <w:rPr>
          <w:rFonts w:asciiTheme="minorHAnsi" w:hAnsiTheme="minorHAnsi" w:cstheme="minorHAnsi"/>
        </w:rPr>
        <w:t>del</w:t>
      </w:r>
      <w:r w:rsidRPr="00260C07">
        <w:rPr>
          <w:rFonts w:asciiTheme="minorHAnsi" w:hAnsiTheme="minorHAnsi" w:cstheme="minorHAnsi"/>
          <w:spacing w:val="-10"/>
        </w:rPr>
        <w:t xml:space="preserve"> </w:t>
      </w:r>
      <w:r w:rsidRPr="00260C07">
        <w:rPr>
          <w:rFonts w:asciiTheme="minorHAnsi" w:hAnsiTheme="minorHAnsi" w:cstheme="minorHAnsi"/>
          <w:b/>
        </w:rPr>
        <w:t>CONTRATISTA</w:t>
      </w:r>
      <w:r w:rsidRPr="00260C07">
        <w:rPr>
          <w:rFonts w:asciiTheme="minorHAnsi" w:hAnsiTheme="minorHAnsi" w:cstheme="minorHAnsi"/>
        </w:rPr>
        <w:t>.</w:t>
      </w:r>
      <w:r w:rsidRPr="00260C07">
        <w:rPr>
          <w:rFonts w:asciiTheme="minorHAnsi" w:hAnsiTheme="minorHAnsi" w:cstheme="minorHAnsi"/>
          <w:spacing w:val="-10"/>
        </w:rPr>
        <w:t xml:space="preserve"> </w:t>
      </w:r>
      <w:r w:rsidRPr="00260C07">
        <w:rPr>
          <w:rFonts w:asciiTheme="minorHAnsi" w:hAnsiTheme="minorHAnsi" w:cstheme="minorHAnsi"/>
        </w:rPr>
        <w:t>Se</w:t>
      </w:r>
      <w:r w:rsidRPr="00260C07">
        <w:rPr>
          <w:rFonts w:asciiTheme="minorHAnsi" w:hAnsiTheme="minorHAnsi" w:cstheme="minorHAnsi"/>
          <w:spacing w:val="-8"/>
        </w:rPr>
        <w:t xml:space="preserve"> </w:t>
      </w:r>
      <w:r w:rsidRPr="00260C07">
        <w:rPr>
          <w:rFonts w:asciiTheme="minorHAnsi" w:hAnsiTheme="minorHAnsi" w:cstheme="minorHAnsi"/>
        </w:rPr>
        <w:t>le</w:t>
      </w:r>
      <w:r w:rsidRPr="00260C07">
        <w:rPr>
          <w:rFonts w:asciiTheme="minorHAnsi" w:hAnsiTheme="minorHAnsi" w:cstheme="minorHAnsi"/>
          <w:spacing w:val="-9"/>
        </w:rPr>
        <w:t xml:space="preserve"> </w:t>
      </w:r>
      <w:r w:rsidRPr="00260C07">
        <w:rPr>
          <w:rFonts w:asciiTheme="minorHAnsi" w:hAnsiTheme="minorHAnsi" w:cstheme="minorHAnsi"/>
        </w:rPr>
        <w:t>otorgará</w:t>
      </w:r>
      <w:r w:rsidRPr="00260C07">
        <w:rPr>
          <w:rFonts w:asciiTheme="minorHAnsi" w:hAnsiTheme="minorHAnsi" w:cstheme="minorHAnsi"/>
          <w:spacing w:val="-8"/>
        </w:rPr>
        <w:t xml:space="preserve"> </w:t>
      </w:r>
      <w:r w:rsidRPr="00260C07">
        <w:rPr>
          <w:rFonts w:asciiTheme="minorHAnsi" w:hAnsiTheme="minorHAnsi" w:cstheme="minorHAnsi"/>
        </w:rPr>
        <w:t>un</w:t>
      </w:r>
      <w:r w:rsidRPr="00260C07">
        <w:rPr>
          <w:rFonts w:asciiTheme="minorHAnsi" w:hAnsiTheme="minorHAnsi" w:cstheme="minorHAnsi"/>
          <w:spacing w:val="-8"/>
        </w:rPr>
        <w:t xml:space="preserve"> </w:t>
      </w:r>
      <w:r w:rsidRPr="00260C07">
        <w:rPr>
          <w:rFonts w:asciiTheme="minorHAnsi" w:hAnsiTheme="minorHAnsi" w:cstheme="minorHAnsi"/>
        </w:rPr>
        <w:t>término</w:t>
      </w:r>
      <w:r w:rsidRPr="00260C07">
        <w:rPr>
          <w:rFonts w:asciiTheme="minorHAnsi" w:hAnsiTheme="minorHAnsi" w:cstheme="minorHAnsi"/>
          <w:spacing w:val="-6"/>
        </w:rPr>
        <w:t xml:space="preserve"> </w:t>
      </w:r>
      <w:r w:rsidRPr="00260C07">
        <w:rPr>
          <w:rFonts w:asciiTheme="minorHAnsi" w:hAnsiTheme="minorHAnsi" w:cstheme="minorHAnsi"/>
        </w:rPr>
        <w:t>de</w:t>
      </w:r>
      <w:r w:rsidRPr="00260C07">
        <w:rPr>
          <w:rFonts w:asciiTheme="minorHAnsi" w:hAnsiTheme="minorHAnsi" w:cstheme="minorHAnsi"/>
          <w:spacing w:val="-9"/>
        </w:rPr>
        <w:t xml:space="preserve"> </w:t>
      </w:r>
      <w:r w:rsidRPr="00260C07">
        <w:rPr>
          <w:rFonts w:asciiTheme="minorHAnsi" w:hAnsiTheme="minorHAnsi" w:cstheme="minorHAnsi"/>
        </w:rPr>
        <w:t>tres</w:t>
      </w:r>
      <w:r w:rsidRPr="00260C07">
        <w:rPr>
          <w:rFonts w:asciiTheme="minorHAnsi" w:hAnsiTheme="minorHAnsi" w:cstheme="minorHAnsi"/>
          <w:spacing w:val="-8"/>
        </w:rPr>
        <w:t xml:space="preserve"> </w:t>
      </w:r>
      <w:r w:rsidRPr="00260C07">
        <w:rPr>
          <w:rFonts w:asciiTheme="minorHAnsi" w:hAnsiTheme="minorHAnsi" w:cstheme="minorHAnsi"/>
        </w:rPr>
        <w:t>(3)</w:t>
      </w:r>
      <w:r w:rsidRPr="00260C07">
        <w:rPr>
          <w:rFonts w:asciiTheme="minorHAnsi" w:hAnsiTheme="minorHAnsi" w:cstheme="minorHAnsi"/>
          <w:spacing w:val="-7"/>
        </w:rPr>
        <w:t xml:space="preserve"> </w:t>
      </w:r>
      <w:r w:rsidRPr="00260C07">
        <w:rPr>
          <w:rFonts w:asciiTheme="minorHAnsi" w:hAnsiTheme="minorHAnsi" w:cstheme="minorHAnsi"/>
        </w:rPr>
        <w:t>días hábiles para la suscripción del documento.</w:t>
      </w:r>
    </w:p>
    <w:p w14:paraId="4625EF87" w14:textId="77777777" w:rsidR="00983757" w:rsidRPr="00260C07" w:rsidRDefault="00983757" w:rsidP="00B45BFB">
      <w:pPr>
        <w:pStyle w:val="Textoindependiente"/>
        <w:spacing w:before="10" w:line="276" w:lineRule="auto"/>
        <w:ind w:right="-3"/>
        <w:rPr>
          <w:rFonts w:asciiTheme="minorHAnsi" w:hAnsiTheme="minorHAnsi" w:cstheme="minorHAnsi"/>
        </w:rPr>
      </w:pPr>
    </w:p>
    <w:p w14:paraId="3862ED34" w14:textId="77777777" w:rsidR="00983757" w:rsidRPr="00260C07" w:rsidRDefault="00000000" w:rsidP="00B45BFB">
      <w:pPr>
        <w:pStyle w:val="Textoindependiente"/>
        <w:spacing w:before="1" w:line="276" w:lineRule="auto"/>
        <w:ind w:left="282" w:right="-3"/>
        <w:jc w:val="both"/>
        <w:rPr>
          <w:rFonts w:asciiTheme="minorHAnsi" w:hAnsiTheme="minorHAnsi" w:cstheme="minorHAnsi"/>
        </w:rPr>
      </w:pPr>
      <w:r w:rsidRPr="00260C07">
        <w:rPr>
          <w:rFonts w:asciiTheme="minorHAnsi" w:hAnsiTheme="minorHAnsi" w:cstheme="minorHAnsi"/>
        </w:rPr>
        <w:t>En</w:t>
      </w:r>
      <w:r w:rsidRPr="00260C07">
        <w:rPr>
          <w:rFonts w:asciiTheme="minorHAnsi" w:hAnsiTheme="minorHAnsi" w:cstheme="minorHAnsi"/>
          <w:spacing w:val="-9"/>
        </w:rPr>
        <w:t xml:space="preserve"> </w:t>
      </w:r>
      <w:r w:rsidRPr="00260C07">
        <w:rPr>
          <w:rFonts w:asciiTheme="minorHAnsi" w:hAnsiTheme="minorHAnsi" w:cstheme="minorHAnsi"/>
        </w:rPr>
        <w:t>caso</w:t>
      </w:r>
      <w:r w:rsidRPr="00260C07">
        <w:rPr>
          <w:rFonts w:asciiTheme="minorHAnsi" w:hAnsiTheme="minorHAnsi" w:cstheme="minorHAnsi"/>
          <w:spacing w:val="-8"/>
        </w:rPr>
        <w:t xml:space="preserve"> </w:t>
      </w:r>
      <w:r w:rsidRPr="00260C07">
        <w:rPr>
          <w:rFonts w:asciiTheme="minorHAnsi" w:hAnsiTheme="minorHAnsi" w:cstheme="minorHAnsi"/>
        </w:rPr>
        <w:t>de</w:t>
      </w:r>
      <w:r w:rsidRPr="00260C07">
        <w:rPr>
          <w:rFonts w:asciiTheme="minorHAnsi" w:hAnsiTheme="minorHAnsi" w:cstheme="minorHAnsi"/>
          <w:spacing w:val="-11"/>
        </w:rPr>
        <w:t xml:space="preserve"> </w:t>
      </w:r>
      <w:r w:rsidRPr="00260C07">
        <w:rPr>
          <w:rFonts w:asciiTheme="minorHAnsi" w:hAnsiTheme="minorHAnsi" w:cstheme="minorHAnsi"/>
        </w:rPr>
        <w:t>no</w:t>
      </w:r>
      <w:r w:rsidRPr="00260C07">
        <w:rPr>
          <w:rFonts w:asciiTheme="minorHAnsi" w:hAnsiTheme="minorHAnsi" w:cstheme="minorHAnsi"/>
          <w:spacing w:val="-10"/>
        </w:rPr>
        <w:t xml:space="preserve"> </w:t>
      </w:r>
      <w:r w:rsidRPr="00260C07">
        <w:rPr>
          <w:rFonts w:asciiTheme="minorHAnsi" w:hAnsiTheme="minorHAnsi" w:cstheme="minorHAnsi"/>
        </w:rPr>
        <w:t>ser</w:t>
      </w:r>
      <w:r w:rsidRPr="00260C07">
        <w:rPr>
          <w:rFonts w:asciiTheme="minorHAnsi" w:hAnsiTheme="minorHAnsi" w:cstheme="minorHAnsi"/>
          <w:spacing w:val="-11"/>
        </w:rPr>
        <w:t xml:space="preserve"> </w:t>
      </w:r>
      <w:r w:rsidRPr="00260C07">
        <w:rPr>
          <w:rFonts w:asciiTheme="minorHAnsi" w:hAnsiTheme="minorHAnsi" w:cstheme="minorHAnsi"/>
        </w:rPr>
        <w:t>posible</w:t>
      </w:r>
      <w:r w:rsidRPr="00260C07">
        <w:rPr>
          <w:rFonts w:asciiTheme="minorHAnsi" w:hAnsiTheme="minorHAnsi" w:cstheme="minorHAnsi"/>
          <w:spacing w:val="-11"/>
        </w:rPr>
        <w:t xml:space="preserve"> </w:t>
      </w:r>
      <w:r w:rsidRPr="00260C07">
        <w:rPr>
          <w:rFonts w:asciiTheme="minorHAnsi" w:hAnsiTheme="minorHAnsi" w:cstheme="minorHAnsi"/>
        </w:rPr>
        <w:t>la</w:t>
      </w:r>
      <w:r w:rsidRPr="00260C07">
        <w:rPr>
          <w:rFonts w:asciiTheme="minorHAnsi" w:hAnsiTheme="minorHAnsi" w:cstheme="minorHAnsi"/>
          <w:spacing w:val="-12"/>
        </w:rPr>
        <w:t xml:space="preserve"> </w:t>
      </w:r>
      <w:r w:rsidRPr="00260C07">
        <w:rPr>
          <w:rFonts w:asciiTheme="minorHAnsi" w:hAnsiTheme="minorHAnsi" w:cstheme="minorHAnsi"/>
        </w:rPr>
        <w:t>suscripción</w:t>
      </w:r>
      <w:r w:rsidRPr="00260C07">
        <w:rPr>
          <w:rFonts w:asciiTheme="minorHAnsi" w:hAnsiTheme="minorHAnsi" w:cstheme="minorHAnsi"/>
          <w:spacing w:val="-10"/>
        </w:rPr>
        <w:t xml:space="preserve"> </w:t>
      </w:r>
      <w:r w:rsidRPr="00260C07">
        <w:rPr>
          <w:rFonts w:asciiTheme="minorHAnsi" w:hAnsiTheme="minorHAnsi" w:cstheme="minorHAnsi"/>
        </w:rPr>
        <w:t>del</w:t>
      </w:r>
      <w:r w:rsidRPr="00260C07">
        <w:rPr>
          <w:rFonts w:asciiTheme="minorHAnsi" w:hAnsiTheme="minorHAnsi" w:cstheme="minorHAnsi"/>
          <w:spacing w:val="-9"/>
        </w:rPr>
        <w:t xml:space="preserve"> </w:t>
      </w:r>
      <w:r w:rsidRPr="00260C07">
        <w:rPr>
          <w:rFonts w:asciiTheme="minorHAnsi" w:hAnsiTheme="minorHAnsi" w:cstheme="minorHAnsi"/>
        </w:rPr>
        <w:t>Acta</w:t>
      </w:r>
      <w:r w:rsidRPr="00260C07">
        <w:rPr>
          <w:rFonts w:asciiTheme="minorHAnsi" w:hAnsiTheme="minorHAnsi" w:cstheme="minorHAnsi"/>
          <w:spacing w:val="-12"/>
        </w:rPr>
        <w:t xml:space="preserve"> </w:t>
      </w:r>
      <w:r w:rsidRPr="00260C07">
        <w:rPr>
          <w:rFonts w:asciiTheme="minorHAnsi" w:hAnsiTheme="minorHAnsi" w:cstheme="minorHAnsi"/>
        </w:rPr>
        <w:t>de</w:t>
      </w:r>
      <w:r w:rsidRPr="00260C07">
        <w:rPr>
          <w:rFonts w:asciiTheme="minorHAnsi" w:hAnsiTheme="minorHAnsi" w:cstheme="minorHAnsi"/>
          <w:spacing w:val="-11"/>
        </w:rPr>
        <w:t xml:space="preserve"> </w:t>
      </w:r>
      <w:r w:rsidRPr="00260C07">
        <w:rPr>
          <w:rFonts w:asciiTheme="minorHAnsi" w:hAnsiTheme="minorHAnsi" w:cstheme="minorHAnsi"/>
        </w:rPr>
        <w:t>Terminación</w:t>
      </w:r>
      <w:r w:rsidRPr="00260C07">
        <w:rPr>
          <w:rFonts w:asciiTheme="minorHAnsi" w:hAnsiTheme="minorHAnsi" w:cstheme="minorHAnsi"/>
          <w:spacing w:val="-10"/>
        </w:rPr>
        <w:t xml:space="preserve"> </w:t>
      </w:r>
      <w:r w:rsidRPr="00260C07">
        <w:rPr>
          <w:rFonts w:asciiTheme="minorHAnsi" w:hAnsiTheme="minorHAnsi" w:cstheme="minorHAnsi"/>
        </w:rPr>
        <w:t>Bilateral,</w:t>
      </w:r>
      <w:r w:rsidRPr="00260C07">
        <w:rPr>
          <w:rFonts w:asciiTheme="minorHAnsi" w:hAnsiTheme="minorHAnsi" w:cstheme="minorHAnsi"/>
          <w:spacing w:val="-9"/>
        </w:rPr>
        <w:t xml:space="preserve"> </w:t>
      </w:r>
      <w:r w:rsidRPr="00260C07">
        <w:rPr>
          <w:rFonts w:asciiTheme="minorHAnsi" w:hAnsiTheme="minorHAnsi" w:cstheme="minorHAnsi"/>
        </w:rPr>
        <w:t>se</w:t>
      </w:r>
      <w:r w:rsidRPr="00260C07">
        <w:rPr>
          <w:rFonts w:asciiTheme="minorHAnsi" w:hAnsiTheme="minorHAnsi" w:cstheme="minorHAnsi"/>
          <w:spacing w:val="-8"/>
        </w:rPr>
        <w:t xml:space="preserve"> </w:t>
      </w:r>
      <w:r w:rsidRPr="00260C07">
        <w:rPr>
          <w:rFonts w:asciiTheme="minorHAnsi" w:hAnsiTheme="minorHAnsi" w:cstheme="minorHAnsi"/>
        </w:rPr>
        <w:t>le</w:t>
      </w:r>
      <w:r w:rsidRPr="00260C07">
        <w:rPr>
          <w:rFonts w:asciiTheme="minorHAnsi" w:hAnsiTheme="minorHAnsi" w:cstheme="minorHAnsi"/>
          <w:spacing w:val="-8"/>
        </w:rPr>
        <w:t xml:space="preserve"> </w:t>
      </w:r>
      <w:r w:rsidRPr="00260C07">
        <w:rPr>
          <w:rFonts w:asciiTheme="minorHAnsi" w:hAnsiTheme="minorHAnsi" w:cstheme="minorHAnsi"/>
        </w:rPr>
        <w:t>informará</w:t>
      </w:r>
      <w:r w:rsidRPr="00260C07">
        <w:rPr>
          <w:rFonts w:asciiTheme="minorHAnsi" w:hAnsiTheme="minorHAnsi" w:cstheme="minorHAnsi"/>
          <w:spacing w:val="-10"/>
        </w:rPr>
        <w:t xml:space="preserve"> </w:t>
      </w:r>
      <w:r w:rsidRPr="00260C07">
        <w:rPr>
          <w:rFonts w:asciiTheme="minorHAnsi" w:hAnsiTheme="minorHAnsi" w:cstheme="minorHAnsi"/>
        </w:rPr>
        <w:t>por</w:t>
      </w:r>
      <w:r w:rsidRPr="00260C07">
        <w:rPr>
          <w:rFonts w:asciiTheme="minorHAnsi" w:hAnsiTheme="minorHAnsi" w:cstheme="minorHAnsi"/>
          <w:spacing w:val="-9"/>
        </w:rPr>
        <w:t xml:space="preserve"> </w:t>
      </w:r>
      <w:r w:rsidRPr="00260C07">
        <w:rPr>
          <w:rFonts w:asciiTheme="minorHAnsi" w:hAnsiTheme="minorHAnsi" w:cstheme="minorHAnsi"/>
        </w:rPr>
        <w:t xml:space="preserve">escrito al </w:t>
      </w:r>
      <w:r w:rsidRPr="00260C07">
        <w:rPr>
          <w:rFonts w:asciiTheme="minorHAnsi" w:hAnsiTheme="minorHAnsi" w:cstheme="minorHAnsi"/>
          <w:b/>
        </w:rPr>
        <w:t xml:space="preserve">CONTRATISTA </w:t>
      </w:r>
      <w:r w:rsidRPr="00260C07">
        <w:rPr>
          <w:rFonts w:asciiTheme="minorHAnsi" w:hAnsiTheme="minorHAnsi" w:cstheme="minorHAnsi"/>
        </w:rPr>
        <w:t xml:space="preserve">que se procederá con la suscripción del Acta de Terminación Unilateral, la cual estará suscrita por el representante del </w:t>
      </w:r>
      <w:r w:rsidRPr="00260C07">
        <w:rPr>
          <w:rFonts w:asciiTheme="minorHAnsi" w:hAnsiTheme="minorHAnsi" w:cstheme="minorHAnsi"/>
          <w:b/>
        </w:rPr>
        <w:t xml:space="preserve">CONTRATANTE </w:t>
      </w:r>
      <w:r w:rsidRPr="00260C07">
        <w:rPr>
          <w:rFonts w:asciiTheme="minorHAnsi" w:hAnsiTheme="minorHAnsi" w:cstheme="minorHAnsi"/>
        </w:rPr>
        <w:t xml:space="preserve">y el representante del </w:t>
      </w:r>
      <w:r w:rsidRPr="00260C07">
        <w:rPr>
          <w:rFonts w:asciiTheme="minorHAnsi" w:hAnsiTheme="minorHAnsi" w:cstheme="minorHAnsi"/>
          <w:b/>
        </w:rPr>
        <w:t xml:space="preserve">FIDEICOMITENTE </w:t>
      </w:r>
      <w:r w:rsidRPr="00260C07">
        <w:rPr>
          <w:rFonts w:asciiTheme="minorHAnsi" w:hAnsiTheme="minorHAnsi" w:cstheme="minorHAnsi"/>
        </w:rPr>
        <w:t>como constancia de aprobación.</w:t>
      </w:r>
    </w:p>
    <w:p w14:paraId="4632B197" w14:textId="77777777" w:rsidR="00983757" w:rsidRPr="00260C07" w:rsidRDefault="00983757" w:rsidP="00B45BFB">
      <w:pPr>
        <w:pStyle w:val="Textoindependiente"/>
        <w:spacing w:before="39" w:line="276" w:lineRule="auto"/>
        <w:ind w:right="-3"/>
        <w:rPr>
          <w:rFonts w:asciiTheme="minorHAnsi" w:hAnsiTheme="minorHAnsi" w:cstheme="minorHAnsi"/>
        </w:rPr>
      </w:pPr>
    </w:p>
    <w:p w14:paraId="21D3D58F" w14:textId="77777777" w:rsidR="00983757" w:rsidRPr="00260C07" w:rsidRDefault="00000000"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b/>
        </w:rPr>
        <w:t>PARÁGRAFO PRIMERO</w:t>
      </w:r>
      <w:r w:rsidRPr="00260C07">
        <w:rPr>
          <w:rFonts w:asciiTheme="minorHAnsi" w:hAnsiTheme="minorHAnsi" w:cstheme="minorHAnsi"/>
        </w:rPr>
        <w:t xml:space="preserve">: El </w:t>
      </w:r>
      <w:r w:rsidRPr="00260C07">
        <w:rPr>
          <w:rFonts w:asciiTheme="minorHAnsi" w:hAnsiTheme="minorHAnsi" w:cstheme="minorHAnsi"/>
          <w:b/>
        </w:rPr>
        <w:t xml:space="preserve">CONTRATISTA </w:t>
      </w:r>
      <w:r w:rsidRPr="00260C07">
        <w:rPr>
          <w:rFonts w:asciiTheme="minorHAnsi" w:hAnsiTheme="minorHAnsi" w:cstheme="minorHAnsi"/>
        </w:rPr>
        <w:t>tendrá derecho, previas las deducciones a que hubiere lugar</w:t>
      </w:r>
      <w:r w:rsidRPr="00260C07">
        <w:rPr>
          <w:rFonts w:asciiTheme="minorHAnsi" w:hAnsiTheme="minorHAnsi" w:cstheme="minorHAnsi"/>
          <w:spacing w:val="-2"/>
        </w:rPr>
        <w:t xml:space="preserve"> </w:t>
      </w:r>
      <w:r w:rsidRPr="00260C07">
        <w:rPr>
          <w:rFonts w:asciiTheme="minorHAnsi" w:hAnsiTheme="minorHAnsi" w:cstheme="minorHAnsi"/>
        </w:rPr>
        <w:t>de</w:t>
      </w:r>
      <w:r w:rsidRPr="00260C07">
        <w:rPr>
          <w:rFonts w:asciiTheme="minorHAnsi" w:hAnsiTheme="minorHAnsi" w:cstheme="minorHAnsi"/>
          <w:spacing w:val="-2"/>
        </w:rPr>
        <w:t xml:space="preserve"> </w:t>
      </w:r>
      <w:r w:rsidRPr="00260C07">
        <w:rPr>
          <w:rFonts w:asciiTheme="minorHAnsi" w:hAnsiTheme="minorHAnsi" w:cstheme="minorHAnsi"/>
        </w:rPr>
        <w:t>conformidad</w:t>
      </w:r>
      <w:r w:rsidRPr="00260C07">
        <w:rPr>
          <w:rFonts w:asciiTheme="minorHAnsi" w:hAnsiTheme="minorHAnsi" w:cstheme="minorHAnsi"/>
          <w:spacing w:val="-5"/>
        </w:rPr>
        <w:t xml:space="preserve"> </w:t>
      </w:r>
      <w:r w:rsidRPr="00260C07">
        <w:rPr>
          <w:rFonts w:asciiTheme="minorHAnsi" w:hAnsiTheme="minorHAnsi" w:cstheme="minorHAnsi"/>
        </w:rPr>
        <w:t>con</w:t>
      </w:r>
      <w:r w:rsidRPr="00260C07">
        <w:rPr>
          <w:rFonts w:asciiTheme="minorHAnsi" w:hAnsiTheme="minorHAnsi" w:cstheme="minorHAnsi"/>
          <w:spacing w:val="-5"/>
        </w:rPr>
        <w:t xml:space="preserve"> </w:t>
      </w:r>
      <w:r w:rsidRPr="00260C07">
        <w:rPr>
          <w:rFonts w:asciiTheme="minorHAnsi" w:hAnsiTheme="minorHAnsi" w:cstheme="minorHAnsi"/>
        </w:rPr>
        <w:t>el</w:t>
      </w:r>
      <w:r w:rsidRPr="00260C07">
        <w:rPr>
          <w:rFonts w:asciiTheme="minorHAnsi" w:hAnsiTheme="minorHAnsi" w:cstheme="minorHAnsi"/>
          <w:spacing w:val="-1"/>
        </w:rPr>
        <w:t xml:space="preserve"> </w:t>
      </w:r>
      <w:r w:rsidRPr="00260C07">
        <w:rPr>
          <w:rFonts w:asciiTheme="minorHAnsi" w:hAnsiTheme="minorHAnsi" w:cstheme="minorHAnsi"/>
          <w:b/>
        </w:rPr>
        <w:t>Contrato</w:t>
      </w:r>
      <w:r w:rsidRPr="00260C07">
        <w:rPr>
          <w:rFonts w:asciiTheme="minorHAnsi" w:hAnsiTheme="minorHAnsi" w:cstheme="minorHAnsi"/>
        </w:rPr>
        <w:t>,</w:t>
      </w:r>
      <w:r w:rsidRPr="00260C07">
        <w:rPr>
          <w:rFonts w:asciiTheme="minorHAnsi" w:hAnsiTheme="minorHAnsi" w:cstheme="minorHAnsi"/>
          <w:spacing w:val="-2"/>
        </w:rPr>
        <w:t xml:space="preserve"> </w:t>
      </w:r>
      <w:r w:rsidRPr="00260C07">
        <w:rPr>
          <w:rFonts w:asciiTheme="minorHAnsi" w:hAnsiTheme="minorHAnsi" w:cstheme="minorHAnsi"/>
        </w:rPr>
        <w:t>a</w:t>
      </w:r>
      <w:r w:rsidRPr="00260C07">
        <w:rPr>
          <w:rFonts w:asciiTheme="minorHAnsi" w:hAnsiTheme="minorHAnsi" w:cstheme="minorHAnsi"/>
          <w:spacing w:val="-4"/>
        </w:rPr>
        <w:t xml:space="preserve"> </w:t>
      </w:r>
      <w:r w:rsidRPr="00260C07">
        <w:rPr>
          <w:rFonts w:asciiTheme="minorHAnsi" w:hAnsiTheme="minorHAnsi" w:cstheme="minorHAnsi"/>
        </w:rPr>
        <w:t>que</w:t>
      </w:r>
      <w:r w:rsidRPr="00260C07">
        <w:rPr>
          <w:rFonts w:asciiTheme="minorHAnsi" w:hAnsiTheme="minorHAnsi" w:cstheme="minorHAnsi"/>
          <w:spacing w:val="-4"/>
        </w:rPr>
        <w:t xml:space="preserve"> </w:t>
      </w:r>
      <w:r w:rsidRPr="00260C07">
        <w:rPr>
          <w:rFonts w:asciiTheme="minorHAnsi" w:hAnsiTheme="minorHAnsi" w:cstheme="minorHAnsi"/>
        </w:rPr>
        <w:t>se</w:t>
      </w:r>
      <w:r w:rsidRPr="00260C07">
        <w:rPr>
          <w:rFonts w:asciiTheme="minorHAnsi" w:hAnsiTheme="minorHAnsi" w:cstheme="minorHAnsi"/>
          <w:spacing w:val="-2"/>
        </w:rPr>
        <w:t xml:space="preserve"> </w:t>
      </w:r>
      <w:r w:rsidRPr="00260C07">
        <w:rPr>
          <w:rFonts w:asciiTheme="minorHAnsi" w:hAnsiTheme="minorHAnsi" w:cstheme="minorHAnsi"/>
        </w:rPr>
        <w:t>le</w:t>
      </w:r>
      <w:r w:rsidRPr="00260C07">
        <w:rPr>
          <w:rFonts w:asciiTheme="minorHAnsi" w:hAnsiTheme="minorHAnsi" w:cstheme="minorHAnsi"/>
          <w:spacing w:val="-2"/>
        </w:rPr>
        <w:t xml:space="preserve"> </w:t>
      </w:r>
      <w:r w:rsidRPr="00260C07">
        <w:rPr>
          <w:rFonts w:asciiTheme="minorHAnsi" w:hAnsiTheme="minorHAnsi" w:cstheme="minorHAnsi"/>
        </w:rPr>
        <w:t>pague</w:t>
      </w:r>
      <w:r w:rsidRPr="00260C07">
        <w:rPr>
          <w:rFonts w:asciiTheme="minorHAnsi" w:hAnsiTheme="minorHAnsi" w:cstheme="minorHAnsi"/>
          <w:spacing w:val="-2"/>
        </w:rPr>
        <w:t xml:space="preserve"> </w:t>
      </w:r>
      <w:r w:rsidRPr="00260C07">
        <w:rPr>
          <w:rFonts w:asciiTheme="minorHAnsi" w:hAnsiTheme="minorHAnsi" w:cstheme="minorHAnsi"/>
        </w:rPr>
        <w:t>la</w:t>
      </w:r>
      <w:r w:rsidRPr="00260C07">
        <w:rPr>
          <w:rFonts w:asciiTheme="minorHAnsi" w:hAnsiTheme="minorHAnsi" w:cstheme="minorHAnsi"/>
          <w:spacing w:val="-2"/>
        </w:rPr>
        <w:t xml:space="preserve"> </w:t>
      </w:r>
      <w:r w:rsidRPr="00260C07">
        <w:rPr>
          <w:rFonts w:asciiTheme="minorHAnsi" w:hAnsiTheme="minorHAnsi" w:cstheme="minorHAnsi"/>
        </w:rPr>
        <w:t>parte</w:t>
      </w:r>
      <w:r w:rsidRPr="00260C07">
        <w:rPr>
          <w:rFonts w:asciiTheme="minorHAnsi" w:hAnsiTheme="minorHAnsi" w:cstheme="minorHAnsi"/>
          <w:spacing w:val="-2"/>
        </w:rPr>
        <w:t xml:space="preserve"> </w:t>
      </w:r>
      <w:r w:rsidRPr="00260C07">
        <w:rPr>
          <w:rFonts w:asciiTheme="minorHAnsi" w:hAnsiTheme="minorHAnsi" w:cstheme="minorHAnsi"/>
        </w:rPr>
        <w:t>de</w:t>
      </w:r>
      <w:r w:rsidRPr="00260C07">
        <w:rPr>
          <w:rFonts w:asciiTheme="minorHAnsi" w:hAnsiTheme="minorHAnsi" w:cstheme="minorHAnsi"/>
          <w:spacing w:val="-2"/>
        </w:rPr>
        <w:t xml:space="preserve"> </w:t>
      </w:r>
      <w:r w:rsidRPr="00260C07">
        <w:rPr>
          <w:rFonts w:asciiTheme="minorHAnsi" w:hAnsiTheme="minorHAnsi" w:cstheme="minorHAnsi"/>
        </w:rPr>
        <w:t>los</w:t>
      </w:r>
      <w:r w:rsidRPr="00260C07">
        <w:rPr>
          <w:rFonts w:asciiTheme="minorHAnsi" w:hAnsiTheme="minorHAnsi" w:cstheme="minorHAnsi"/>
          <w:spacing w:val="-4"/>
        </w:rPr>
        <w:t xml:space="preserve"> </w:t>
      </w:r>
      <w:r w:rsidRPr="00260C07">
        <w:rPr>
          <w:rFonts w:asciiTheme="minorHAnsi" w:hAnsiTheme="minorHAnsi" w:cstheme="minorHAnsi"/>
        </w:rPr>
        <w:t>trabajos,</w:t>
      </w:r>
      <w:r w:rsidRPr="00260C07">
        <w:rPr>
          <w:rFonts w:asciiTheme="minorHAnsi" w:hAnsiTheme="minorHAnsi" w:cstheme="minorHAnsi"/>
          <w:spacing w:val="-2"/>
        </w:rPr>
        <w:t xml:space="preserve"> </w:t>
      </w:r>
      <w:r w:rsidRPr="00260C07">
        <w:rPr>
          <w:rFonts w:asciiTheme="minorHAnsi" w:hAnsiTheme="minorHAnsi" w:cstheme="minorHAnsi"/>
        </w:rPr>
        <w:t>bienes</w:t>
      </w:r>
      <w:r w:rsidRPr="00260C07">
        <w:rPr>
          <w:rFonts w:asciiTheme="minorHAnsi" w:hAnsiTheme="minorHAnsi" w:cstheme="minorHAnsi"/>
          <w:spacing w:val="-4"/>
        </w:rPr>
        <w:t xml:space="preserve"> </w:t>
      </w:r>
      <w:r w:rsidRPr="00260C07">
        <w:rPr>
          <w:rFonts w:asciiTheme="minorHAnsi" w:hAnsiTheme="minorHAnsi" w:cstheme="minorHAnsi"/>
        </w:rPr>
        <w:t>o</w:t>
      </w:r>
      <w:r w:rsidRPr="00260C07">
        <w:rPr>
          <w:rFonts w:asciiTheme="minorHAnsi" w:hAnsiTheme="minorHAnsi" w:cstheme="minorHAnsi"/>
          <w:spacing w:val="-2"/>
        </w:rPr>
        <w:t xml:space="preserve"> </w:t>
      </w:r>
      <w:r w:rsidRPr="00260C07">
        <w:rPr>
          <w:rFonts w:asciiTheme="minorHAnsi" w:hAnsiTheme="minorHAnsi" w:cstheme="minorHAnsi"/>
        </w:rPr>
        <w:t xml:space="preserve">servicios, recibidos a satisfacción por parte del </w:t>
      </w:r>
      <w:r w:rsidRPr="00260C07">
        <w:rPr>
          <w:rFonts w:asciiTheme="minorHAnsi" w:hAnsiTheme="minorHAnsi" w:cstheme="minorHAnsi"/>
          <w:b/>
        </w:rPr>
        <w:t xml:space="preserve">CONTRATANTE </w:t>
      </w:r>
      <w:r w:rsidRPr="00260C07">
        <w:rPr>
          <w:rFonts w:asciiTheme="minorHAnsi" w:hAnsiTheme="minorHAnsi" w:cstheme="minorHAnsi"/>
        </w:rPr>
        <w:t>hasta la fecha de terminación anticipada, así como los costos directos en que haya incurrido hasta esa fecha.</w:t>
      </w:r>
    </w:p>
    <w:p w14:paraId="56B49169" w14:textId="77777777" w:rsidR="00983757" w:rsidRPr="00260C07" w:rsidRDefault="00000000" w:rsidP="00B45BFB">
      <w:pPr>
        <w:pStyle w:val="Textoindependiente"/>
        <w:spacing w:before="1" w:line="276" w:lineRule="auto"/>
        <w:ind w:left="282" w:right="-3"/>
        <w:jc w:val="both"/>
        <w:rPr>
          <w:rFonts w:asciiTheme="minorHAnsi" w:hAnsiTheme="minorHAnsi" w:cstheme="minorHAnsi"/>
        </w:rPr>
      </w:pPr>
      <w:r w:rsidRPr="00260C07">
        <w:rPr>
          <w:rFonts w:asciiTheme="minorHAnsi" w:hAnsiTheme="minorHAnsi" w:cstheme="minorHAnsi"/>
        </w:rPr>
        <w:t>El procedimiento que se surtirá en caso de que se presenta alguna de las causales de terminación anticipada del contrato, será el siguiente dependiendo la modalidad por la que se opte:</w:t>
      </w:r>
    </w:p>
    <w:p w14:paraId="683B4767" w14:textId="77777777" w:rsidR="00983757" w:rsidRPr="00260C07" w:rsidRDefault="00983757" w:rsidP="00B45BFB">
      <w:pPr>
        <w:pStyle w:val="Textoindependiente"/>
        <w:spacing w:before="40" w:line="276" w:lineRule="auto"/>
        <w:ind w:right="-3"/>
        <w:rPr>
          <w:rFonts w:asciiTheme="minorHAnsi" w:hAnsiTheme="minorHAnsi" w:cstheme="minorHAnsi"/>
        </w:rPr>
      </w:pPr>
    </w:p>
    <w:p w14:paraId="452F2797" w14:textId="77777777" w:rsidR="00983757" w:rsidRPr="00260C07" w:rsidRDefault="00000000" w:rsidP="00B45BFB">
      <w:pPr>
        <w:pStyle w:val="Ttulo1"/>
        <w:spacing w:line="276" w:lineRule="auto"/>
        <w:ind w:left="282" w:right="-3"/>
        <w:jc w:val="both"/>
        <w:rPr>
          <w:rFonts w:asciiTheme="minorHAnsi" w:hAnsiTheme="minorHAnsi" w:cstheme="minorHAnsi"/>
          <w:u w:val="none"/>
        </w:rPr>
      </w:pPr>
      <w:r w:rsidRPr="00260C07">
        <w:rPr>
          <w:rFonts w:asciiTheme="minorHAnsi" w:hAnsiTheme="minorHAnsi" w:cstheme="minorHAnsi"/>
          <w:u w:val="none"/>
        </w:rPr>
        <w:t>PARÁGRAFO</w:t>
      </w:r>
      <w:r w:rsidRPr="00260C07">
        <w:rPr>
          <w:rFonts w:asciiTheme="minorHAnsi" w:hAnsiTheme="minorHAnsi" w:cstheme="minorHAnsi"/>
          <w:spacing w:val="-11"/>
          <w:u w:val="none"/>
        </w:rPr>
        <w:t xml:space="preserve"> </w:t>
      </w:r>
      <w:r w:rsidRPr="00260C07">
        <w:rPr>
          <w:rFonts w:asciiTheme="minorHAnsi" w:hAnsiTheme="minorHAnsi" w:cstheme="minorHAnsi"/>
          <w:u w:val="none"/>
        </w:rPr>
        <w:t>SEGUNDO.</w:t>
      </w:r>
      <w:r w:rsidRPr="00260C07">
        <w:rPr>
          <w:rFonts w:asciiTheme="minorHAnsi" w:hAnsiTheme="minorHAnsi" w:cstheme="minorHAnsi"/>
          <w:spacing w:val="-10"/>
          <w:u w:val="none"/>
        </w:rPr>
        <w:t xml:space="preserve"> </w:t>
      </w:r>
      <w:r w:rsidRPr="00260C07">
        <w:rPr>
          <w:rFonts w:asciiTheme="minorHAnsi" w:hAnsiTheme="minorHAnsi" w:cstheme="minorHAnsi"/>
          <w:u w:val="none"/>
        </w:rPr>
        <w:t>TERMINACIÓN</w:t>
      </w:r>
      <w:r w:rsidRPr="00260C07">
        <w:rPr>
          <w:rFonts w:asciiTheme="minorHAnsi" w:hAnsiTheme="minorHAnsi" w:cstheme="minorHAnsi"/>
          <w:spacing w:val="-10"/>
          <w:u w:val="none"/>
        </w:rPr>
        <w:t xml:space="preserve"> </w:t>
      </w:r>
      <w:r w:rsidRPr="00260C07">
        <w:rPr>
          <w:rFonts w:asciiTheme="minorHAnsi" w:hAnsiTheme="minorHAnsi" w:cstheme="minorHAnsi"/>
          <w:u w:val="none"/>
        </w:rPr>
        <w:t>ANTICIPADA</w:t>
      </w:r>
      <w:r w:rsidRPr="00260C07">
        <w:rPr>
          <w:rFonts w:asciiTheme="minorHAnsi" w:hAnsiTheme="minorHAnsi" w:cstheme="minorHAnsi"/>
          <w:spacing w:val="-9"/>
          <w:u w:val="none"/>
        </w:rPr>
        <w:t xml:space="preserve"> </w:t>
      </w:r>
      <w:r w:rsidRPr="00260C07">
        <w:rPr>
          <w:rFonts w:asciiTheme="minorHAnsi" w:hAnsiTheme="minorHAnsi" w:cstheme="minorHAnsi"/>
          <w:spacing w:val="-2"/>
          <w:u w:val="none"/>
        </w:rPr>
        <w:t>BILATERAL</w:t>
      </w:r>
    </w:p>
    <w:p w14:paraId="3D0E9848" w14:textId="77777777" w:rsidR="00983757" w:rsidRPr="00260C07" w:rsidRDefault="00983757" w:rsidP="00B45BFB">
      <w:pPr>
        <w:pStyle w:val="Textoindependiente"/>
        <w:spacing w:before="82" w:line="276" w:lineRule="auto"/>
        <w:ind w:right="-3"/>
        <w:rPr>
          <w:rFonts w:asciiTheme="minorHAnsi" w:hAnsiTheme="minorHAnsi" w:cstheme="minorHAnsi"/>
          <w:b/>
        </w:rPr>
      </w:pPr>
    </w:p>
    <w:p w14:paraId="73F4E67B" w14:textId="77777777" w:rsidR="00983757" w:rsidRPr="00260C07" w:rsidRDefault="00FF3150" w:rsidP="00B45BFB">
      <w:pPr>
        <w:pStyle w:val="Prrafodelista"/>
        <w:numPr>
          <w:ilvl w:val="0"/>
          <w:numId w:val="5"/>
        </w:numPr>
        <w:tabs>
          <w:tab w:val="left" w:pos="1139"/>
          <w:tab w:val="left" w:pos="1141"/>
        </w:tabs>
        <w:spacing w:line="276" w:lineRule="auto"/>
        <w:ind w:right="-3"/>
        <w:jc w:val="both"/>
        <w:rPr>
          <w:rFonts w:asciiTheme="minorHAnsi" w:hAnsiTheme="minorHAnsi" w:cstheme="minorHAnsi"/>
        </w:rPr>
      </w:pPr>
      <w:r w:rsidRPr="00260C07">
        <w:rPr>
          <w:rFonts w:asciiTheme="minorHAnsi" w:hAnsiTheme="minorHAnsi" w:cstheme="minorHAnsi"/>
        </w:rPr>
        <w:t>FIDUCIARIA CORFICOLOMBIANA., previa instrucción del Fideicomitente y con concepto favorable del Supervisor del Contrato, dará a conocer al Contratista los motivos que sustentan la terminación anticipada bilateral del contrato, para lo cual enviará aviso de notificación escrito</w:t>
      </w:r>
      <w:r w:rsidRPr="00260C07">
        <w:rPr>
          <w:rFonts w:asciiTheme="minorHAnsi" w:hAnsiTheme="minorHAnsi" w:cstheme="minorHAnsi"/>
          <w:spacing w:val="-3"/>
        </w:rPr>
        <w:t xml:space="preserve"> </w:t>
      </w:r>
      <w:r w:rsidRPr="00260C07">
        <w:rPr>
          <w:rFonts w:asciiTheme="minorHAnsi" w:hAnsiTheme="minorHAnsi" w:cstheme="minorHAnsi"/>
        </w:rPr>
        <w:t>con</w:t>
      </w:r>
      <w:r w:rsidRPr="00260C07">
        <w:rPr>
          <w:rFonts w:asciiTheme="minorHAnsi" w:hAnsiTheme="minorHAnsi" w:cstheme="minorHAnsi"/>
          <w:spacing w:val="-5"/>
        </w:rPr>
        <w:t xml:space="preserve"> </w:t>
      </w:r>
      <w:r w:rsidRPr="00260C07">
        <w:rPr>
          <w:rFonts w:asciiTheme="minorHAnsi" w:hAnsiTheme="minorHAnsi" w:cstheme="minorHAnsi"/>
        </w:rPr>
        <w:t>quince</w:t>
      </w:r>
      <w:r w:rsidRPr="00260C07">
        <w:rPr>
          <w:rFonts w:asciiTheme="minorHAnsi" w:hAnsiTheme="minorHAnsi" w:cstheme="minorHAnsi"/>
          <w:spacing w:val="-4"/>
        </w:rPr>
        <w:t xml:space="preserve"> </w:t>
      </w:r>
      <w:r w:rsidRPr="00260C07">
        <w:rPr>
          <w:rFonts w:asciiTheme="minorHAnsi" w:hAnsiTheme="minorHAnsi" w:cstheme="minorHAnsi"/>
        </w:rPr>
        <w:t>(15)</w:t>
      </w:r>
      <w:r w:rsidRPr="00260C07">
        <w:rPr>
          <w:rFonts w:asciiTheme="minorHAnsi" w:hAnsiTheme="minorHAnsi" w:cstheme="minorHAnsi"/>
          <w:spacing w:val="-4"/>
        </w:rPr>
        <w:t xml:space="preserve"> </w:t>
      </w:r>
      <w:r w:rsidRPr="00260C07">
        <w:rPr>
          <w:rFonts w:asciiTheme="minorHAnsi" w:hAnsiTheme="minorHAnsi" w:cstheme="minorHAnsi"/>
        </w:rPr>
        <w:t>días</w:t>
      </w:r>
      <w:r w:rsidRPr="00260C07">
        <w:rPr>
          <w:rFonts w:asciiTheme="minorHAnsi" w:hAnsiTheme="minorHAnsi" w:cstheme="minorHAnsi"/>
          <w:spacing w:val="-7"/>
        </w:rPr>
        <w:t xml:space="preserve"> </w:t>
      </w:r>
      <w:r w:rsidRPr="00260C07">
        <w:rPr>
          <w:rFonts w:asciiTheme="minorHAnsi" w:hAnsiTheme="minorHAnsi" w:cstheme="minorHAnsi"/>
        </w:rPr>
        <w:t>calendario</w:t>
      </w:r>
      <w:r w:rsidRPr="00260C07">
        <w:rPr>
          <w:rFonts w:asciiTheme="minorHAnsi" w:hAnsiTheme="minorHAnsi" w:cstheme="minorHAnsi"/>
          <w:spacing w:val="-3"/>
        </w:rPr>
        <w:t xml:space="preserve"> </w:t>
      </w:r>
      <w:r w:rsidRPr="00260C07">
        <w:rPr>
          <w:rFonts w:asciiTheme="minorHAnsi" w:hAnsiTheme="minorHAnsi" w:cstheme="minorHAnsi"/>
        </w:rPr>
        <w:t>de</w:t>
      </w:r>
      <w:r w:rsidRPr="00260C07">
        <w:rPr>
          <w:rFonts w:asciiTheme="minorHAnsi" w:hAnsiTheme="minorHAnsi" w:cstheme="minorHAnsi"/>
          <w:spacing w:val="-4"/>
        </w:rPr>
        <w:t xml:space="preserve"> </w:t>
      </w:r>
      <w:r w:rsidRPr="00260C07">
        <w:rPr>
          <w:rFonts w:asciiTheme="minorHAnsi" w:hAnsiTheme="minorHAnsi" w:cstheme="minorHAnsi"/>
        </w:rPr>
        <w:t>anticipación</w:t>
      </w:r>
      <w:r w:rsidRPr="00260C07">
        <w:rPr>
          <w:rFonts w:asciiTheme="minorHAnsi" w:hAnsiTheme="minorHAnsi" w:cstheme="minorHAnsi"/>
          <w:spacing w:val="-7"/>
        </w:rPr>
        <w:t xml:space="preserve"> </w:t>
      </w:r>
      <w:r w:rsidRPr="00260C07">
        <w:rPr>
          <w:rFonts w:asciiTheme="minorHAnsi" w:hAnsiTheme="minorHAnsi" w:cstheme="minorHAnsi"/>
        </w:rPr>
        <w:t>a</w:t>
      </w:r>
      <w:r w:rsidRPr="00260C07">
        <w:rPr>
          <w:rFonts w:asciiTheme="minorHAnsi" w:hAnsiTheme="minorHAnsi" w:cstheme="minorHAnsi"/>
          <w:spacing w:val="-4"/>
        </w:rPr>
        <w:t xml:space="preserve"> </w:t>
      </w:r>
      <w:r w:rsidRPr="00260C07">
        <w:rPr>
          <w:rFonts w:asciiTheme="minorHAnsi" w:hAnsiTheme="minorHAnsi" w:cstheme="minorHAnsi"/>
        </w:rPr>
        <w:t>la</w:t>
      </w:r>
      <w:r w:rsidRPr="00260C07">
        <w:rPr>
          <w:rFonts w:asciiTheme="minorHAnsi" w:hAnsiTheme="minorHAnsi" w:cstheme="minorHAnsi"/>
          <w:spacing w:val="-5"/>
        </w:rPr>
        <w:t xml:space="preserve"> </w:t>
      </w:r>
      <w:r w:rsidRPr="00260C07">
        <w:rPr>
          <w:rFonts w:asciiTheme="minorHAnsi" w:hAnsiTheme="minorHAnsi" w:cstheme="minorHAnsi"/>
        </w:rPr>
        <w:t>fecha</w:t>
      </w:r>
      <w:r w:rsidRPr="00260C07">
        <w:rPr>
          <w:rFonts w:asciiTheme="minorHAnsi" w:hAnsiTheme="minorHAnsi" w:cstheme="minorHAnsi"/>
          <w:spacing w:val="-5"/>
        </w:rPr>
        <w:t xml:space="preserve"> </w:t>
      </w:r>
      <w:r w:rsidRPr="00260C07">
        <w:rPr>
          <w:rFonts w:asciiTheme="minorHAnsi" w:hAnsiTheme="minorHAnsi" w:cstheme="minorHAnsi"/>
        </w:rPr>
        <w:t>de</w:t>
      </w:r>
      <w:r w:rsidRPr="00260C07">
        <w:rPr>
          <w:rFonts w:asciiTheme="minorHAnsi" w:hAnsiTheme="minorHAnsi" w:cstheme="minorHAnsi"/>
          <w:spacing w:val="-4"/>
        </w:rPr>
        <w:t xml:space="preserve"> </w:t>
      </w:r>
      <w:r w:rsidRPr="00260C07">
        <w:rPr>
          <w:rFonts w:asciiTheme="minorHAnsi" w:hAnsiTheme="minorHAnsi" w:cstheme="minorHAnsi"/>
        </w:rPr>
        <w:t>terminación</w:t>
      </w:r>
      <w:r w:rsidRPr="00260C07">
        <w:rPr>
          <w:rFonts w:asciiTheme="minorHAnsi" w:hAnsiTheme="minorHAnsi" w:cstheme="minorHAnsi"/>
          <w:spacing w:val="-5"/>
        </w:rPr>
        <w:t xml:space="preserve"> </w:t>
      </w:r>
      <w:r w:rsidRPr="00260C07">
        <w:rPr>
          <w:rFonts w:asciiTheme="minorHAnsi" w:hAnsiTheme="minorHAnsi" w:cstheme="minorHAnsi"/>
        </w:rPr>
        <w:t>deseada, sin que se cause compensación o indemnización alguna a favor del</w:t>
      </w:r>
      <w:r w:rsidRPr="00260C07">
        <w:rPr>
          <w:rFonts w:asciiTheme="minorHAnsi" w:hAnsiTheme="minorHAnsi" w:cstheme="minorHAnsi"/>
          <w:spacing w:val="-1"/>
        </w:rPr>
        <w:t xml:space="preserve"> </w:t>
      </w:r>
      <w:r w:rsidRPr="00260C07">
        <w:rPr>
          <w:rFonts w:asciiTheme="minorHAnsi" w:hAnsiTheme="minorHAnsi" w:cstheme="minorHAnsi"/>
          <w:b/>
        </w:rPr>
        <w:t>CONTRATISTA</w:t>
      </w:r>
      <w:r w:rsidRPr="00260C07">
        <w:rPr>
          <w:rFonts w:asciiTheme="minorHAnsi" w:hAnsiTheme="minorHAnsi" w:cstheme="minorHAnsi"/>
          <w:b/>
          <w:spacing w:val="-1"/>
        </w:rPr>
        <w:t xml:space="preserve"> </w:t>
      </w:r>
      <w:r w:rsidRPr="00260C07">
        <w:rPr>
          <w:rFonts w:asciiTheme="minorHAnsi" w:hAnsiTheme="minorHAnsi" w:cstheme="minorHAnsi"/>
        </w:rPr>
        <w:t>por el ejercicio de este derecho. Dentro del mismo escrito, se le informará si la ejecución del contrato</w:t>
      </w:r>
      <w:r w:rsidRPr="00260C07">
        <w:rPr>
          <w:rFonts w:asciiTheme="minorHAnsi" w:hAnsiTheme="minorHAnsi" w:cstheme="minorHAnsi"/>
          <w:spacing w:val="-2"/>
        </w:rPr>
        <w:t xml:space="preserve"> </w:t>
      </w:r>
      <w:r w:rsidRPr="00260C07">
        <w:rPr>
          <w:rFonts w:asciiTheme="minorHAnsi" w:hAnsiTheme="minorHAnsi" w:cstheme="minorHAnsi"/>
        </w:rPr>
        <w:t>se suspende,</w:t>
      </w:r>
      <w:r w:rsidRPr="00260C07">
        <w:rPr>
          <w:rFonts w:asciiTheme="minorHAnsi" w:hAnsiTheme="minorHAnsi" w:cstheme="minorHAnsi"/>
          <w:spacing w:val="-3"/>
        </w:rPr>
        <w:t xml:space="preserve"> </w:t>
      </w:r>
      <w:r w:rsidRPr="00260C07">
        <w:rPr>
          <w:rFonts w:asciiTheme="minorHAnsi" w:hAnsiTheme="minorHAnsi" w:cstheme="minorHAnsi"/>
        </w:rPr>
        <w:t>o,</w:t>
      </w:r>
      <w:r w:rsidRPr="00260C07">
        <w:rPr>
          <w:rFonts w:asciiTheme="minorHAnsi" w:hAnsiTheme="minorHAnsi" w:cstheme="minorHAnsi"/>
          <w:spacing w:val="-1"/>
        </w:rPr>
        <w:t xml:space="preserve"> </w:t>
      </w:r>
      <w:r w:rsidRPr="00260C07">
        <w:rPr>
          <w:rFonts w:asciiTheme="minorHAnsi" w:hAnsiTheme="minorHAnsi" w:cstheme="minorHAnsi"/>
        </w:rPr>
        <w:t>si</w:t>
      </w:r>
      <w:r w:rsidRPr="00260C07">
        <w:rPr>
          <w:rFonts w:asciiTheme="minorHAnsi" w:hAnsiTheme="minorHAnsi" w:cstheme="minorHAnsi"/>
          <w:spacing w:val="-3"/>
        </w:rPr>
        <w:t xml:space="preserve"> </w:t>
      </w:r>
      <w:r w:rsidRPr="00260C07">
        <w:rPr>
          <w:rFonts w:asciiTheme="minorHAnsi" w:hAnsiTheme="minorHAnsi" w:cstheme="minorHAnsi"/>
        </w:rPr>
        <w:t>continúa</w:t>
      </w:r>
      <w:r w:rsidRPr="00260C07">
        <w:rPr>
          <w:rFonts w:asciiTheme="minorHAnsi" w:hAnsiTheme="minorHAnsi" w:cstheme="minorHAnsi"/>
          <w:spacing w:val="-3"/>
        </w:rPr>
        <w:t xml:space="preserve"> </w:t>
      </w:r>
      <w:r w:rsidRPr="00260C07">
        <w:rPr>
          <w:rFonts w:asciiTheme="minorHAnsi" w:hAnsiTheme="minorHAnsi" w:cstheme="minorHAnsi"/>
        </w:rPr>
        <w:t>mientras</w:t>
      </w:r>
      <w:r w:rsidRPr="00260C07">
        <w:rPr>
          <w:rFonts w:asciiTheme="minorHAnsi" w:hAnsiTheme="minorHAnsi" w:cstheme="minorHAnsi"/>
          <w:spacing w:val="-1"/>
        </w:rPr>
        <w:t xml:space="preserve"> </w:t>
      </w:r>
      <w:r w:rsidRPr="00260C07">
        <w:rPr>
          <w:rFonts w:asciiTheme="minorHAnsi" w:hAnsiTheme="minorHAnsi" w:cstheme="minorHAnsi"/>
        </w:rPr>
        <w:t>se</w:t>
      </w:r>
      <w:r w:rsidRPr="00260C07">
        <w:rPr>
          <w:rFonts w:asciiTheme="minorHAnsi" w:hAnsiTheme="minorHAnsi" w:cstheme="minorHAnsi"/>
          <w:spacing w:val="-3"/>
        </w:rPr>
        <w:t xml:space="preserve"> </w:t>
      </w:r>
      <w:r w:rsidRPr="00260C07">
        <w:rPr>
          <w:rFonts w:asciiTheme="minorHAnsi" w:hAnsiTheme="minorHAnsi" w:cstheme="minorHAnsi"/>
        </w:rPr>
        <w:t>surte</w:t>
      </w:r>
      <w:r w:rsidRPr="00260C07">
        <w:rPr>
          <w:rFonts w:asciiTheme="minorHAnsi" w:hAnsiTheme="minorHAnsi" w:cstheme="minorHAnsi"/>
          <w:spacing w:val="-5"/>
        </w:rPr>
        <w:t xml:space="preserve"> </w:t>
      </w:r>
      <w:r w:rsidRPr="00260C07">
        <w:rPr>
          <w:rFonts w:asciiTheme="minorHAnsi" w:hAnsiTheme="minorHAnsi" w:cstheme="minorHAnsi"/>
        </w:rPr>
        <w:t>el</w:t>
      </w:r>
      <w:r w:rsidRPr="00260C07">
        <w:rPr>
          <w:rFonts w:asciiTheme="minorHAnsi" w:hAnsiTheme="minorHAnsi" w:cstheme="minorHAnsi"/>
          <w:spacing w:val="-1"/>
        </w:rPr>
        <w:t xml:space="preserve"> </w:t>
      </w:r>
      <w:r w:rsidRPr="00260C07">
        <w:rPr>
          <w:rFonts w:asciiTheme="minorHAnsi" w:hAnsiTheme="minorHAnsi" w:cstheme="minorHAnsi"/>
        </w:rPr>
        <w:t>procedimiento</w:t>
      </w:r>
      <w:r w:rsidRPr="00260C07">
        <w:rPr>
          <w:rFonts w:asciiTheme="minorHAnsi" w:hAnsiTheme="minorHAnsi" w:cstheme="minorHAnsi"/>
          <w:spacing w:val="-3"/>
        </w:rPr>
        <w:t xml:space="preserve"> </w:t>
      </w:r>
      <w:r w:rsidRPr="00260C07">
        <w:rPr>
          <w:rFonts w:asciiTheme="minorHAnsi" w:hAnsiTheme="minorHAnsi" w:cstheme="minorHAnsi"/>
        </w:rPr>
        <w:t>acá</w:t>
      </w:r>
      <w:r w:rsidRPr="00260C07">
        <w:rPr>
          <w:rFonts w:asciiTheme="minorHAnsi" w:hAnsiTheme="minorHAnsi" w:cstheme="minorHAnsi"/>
          <w:spacing w:val="-3"/>
        </w:rPr>
        <w:t xml:space="preserve"> </w:t>
      </w:r>
      <w:r w:rsidRPr="00260C07">
        <w:rPr>
          <w:rFonts w:asciiTheme="minorHAnsi" w:hAnsiTheme="minorHAnsi" w:cstheme="minorHAnsi"/>
        </w:rPr>
        <w:t>mencionado.</w:t>
      </w:r>
    </w:p>
    <w:p w14:paraId="153B0535" w14:textId="77777777" w:rsidR="00983757" w:rsidRPr="00260C07" w:rsidRDefault="00000000" w:rsidP="00B45BFB">
      <w:pPr>
        <w:pStyle w:val="Prrafodelista"/>
        <w:numPr>
          <w:ilvl w:val="0"/>
          <w:numId w:val="5"/>
        </w:numPr>
        <w:tabs>
          <w:tab w:val="left" w:pos="1141"/>
          <w:tab w:val="left" w:pos="1190"/>
        </w:tabs>
        <w:spacing w:line="276" w:lineRule="auto"/>
        <w:ind w:right="-3"/>
        <w:jc w:val="both"/>
        <w:rPr>
          <w:rFonts w:asciiTheme="minorHAnsi" w:hAnsiTheme="minorHAnsi" w:cstheme="minorHAnsi"/>
        </w:rPr>
      </w:pPr>
      <w:r w:rsidRPr="00260C07">
        <w:rPr>
          <w:rFonts w:asciiTheme="minorHAnsi" w:hAnsiTheme="minorHAnsi" w:cstheme="minorHAnsi"/>
        </w:rPr>
        <w:tab/>
        <w:t>Se</w:t>
      </w:r>
      <w:r w:rsidRPr="00260C07">
        <w:rPr>
          <w:rFonts w:asciiTheme="minorHAnsi" w:hAnsiTheme="minorHAnsi" w:cstheme="minorHAnsi"/>
          <w:spacing w:val="-1"/>
        </w:rPr>
        <w:t xml:space="preserve"> </w:t>
      </w:r>
      <w:r w:rsidRPr="00260C07">
        <w:rPr>
          <w:rFonts w:asciiTheme="minorHAnsi" w:hAnsiTheme="minorHAnsi" w:cstheme="minorHAnsi"/>
        </w:rPr>
        <w:t xml:space="preserve">concederá un término de tres (3) días hábiles contados a partir del día siguiente de la recepción de dicha notificación, para que el contratista ejerza su derecho de defensa y </w:t>
      </w:r>
      <w:r w:rsidRPr="00260C07">
        <w:rPr>
          <w:rFonts w:asciiTheme="minorHAnsi" w:hAnsiTheme="minorHAnsi" w:cstheme="minorHAnsi"/>
          <w:spacing w:val="-2"/>
        </w:rPr>
        <w:t>contradicción.</w:t>
      </w:r>
    </w:p>
    <w:p w14:paraId="4F0F6B43" w14:textId="77777777" w:rsidR="00983757" w:rsidRPr="00260C07" w:rsidRDefault="00000000" w:rsidP="00B45BFB">
      <w:pPr>
        <w:pStyle w:val="Prrafodelista"/>
        <w:numPr>
          <w:ilvl w:val="0"/>
          <w:numId w:val="5"/>
        </w:numPr>
        <w:tabs>
          <w:tab w:val="left" w:pos="1139"/>
          <w:tab w:val="left" w:pos="1141"/>
        </w:tabs>
        <w:spacing w:before="41" w:line="276" w:lineRule="auto"/>
        <w:ind w:right="-3"/>
        <w:jc w:val="both"/>
        <w:rPr>
          <w:rFonts w:asciiTheme="minorHAnsi" w:hAnsiTheme="minorHAnsi" w:cstheme="minorHAnsi"/>
        </w:rPr>
      </w:pPr>
      <w:r w:rsidRPr="00260C07">
        <w:rPr>
          <w:rFonts w:asciiTheme="minorHAnsi" w:hAnsiTheme="minorHAnsi" w:cstheme="minorHAnsi"/>
        </w:rPr>
        <w:t>Una</w:t>
      </w:r>
      <w:r w:rsidRPr="00260C07">
        <w:rPr>
          <w:rFonts w:asciiTheme="minorHAnsi" w:hAnsiTheme="minorHAnsi" w:cstheme="minorHAnsi"/>
          <w:spacing w:val="-8"/>
        </w:rPr>
        <w:t xml:space="preserve"> </w:t>
      </w:r>
      <w:r w:rsidRPr="00260C07">
        <w:rPr>
          <w:rFonts w:asciiTheme="minorHAnsi" w:hAnsiTheme="minorHAnsi" w:cstheme="minorHAnsi"/>
        </w:rPr>
        <w:t>vez</w:t>
      </w:r>
      <w:r w:rsidRPr="00260C07">
        <w:rPr>
          <w:rFonts w:asciiTheme="minorHAnsi" w:hAnsiTheme="minorHAnsi" w:cstheme="minorHAnsi"/>
          <w:spacing w:val="-8"/>
        </w:rPr>
        <w:t xml:space="preserve"> </w:t>
      </w:r>
      <w:r w:rsidRPr="00260C07">
        <w:rPr>
          <w:rFonts w:asciiTheme="minorHAnsi" w:hAnsiTheme="minorHAnsi" w:cstheme="minorHAnsi"/>
        </w:rPr>
        <w:t>recibidas</w:t>
      </w:r>
      <w:r w:rsidRPr="00260C07">
        <w:rPr>
          <w:rFonts w:asciiTheme="minorHAnsi" w:hAnsiTheme="minorHAnsi" w:cstheme="minorHAnsi"/>
          <w:spacing w:val="-8"/>
        </w:rPr>
        <w:t xml:space="preserve"> </w:t>
      </w:r>
      <w:r w:rsidRPr="00260C07">
        <w:rPr>
          <w:rFonts w:asciiTheme="minorHAnsi" w:hAnsiTheme="minorHAnsi" w:cstheme="minorHAnsi"/>
        </w:rPr>
        <w:t>las</w:t>
      </w:r>
      <w:r w:rsidRPr="00260C07">
        <w:rPr>
          <w:rFonts w:asciiTheme="minorHAnsi" w:hAnsiTheme="minorHAnsi" w:cstheme="minorHAnsi"/>
          <w:spacing w:val="-10"/>
        </w:rPr>
        <w:t xml:space="preserve"> </w:t>
      </w:r>
      <w:r w:rsidRPr="00260C07">
        <w:rPr>
          <w:rFonts w:asciiTheme="minorHAnsi" w:hAnsiTheme="minorHAnsi" w:cstheme="minorHAnsi"/>
        </w:rPr>
        <w:t>explicaciones</w:t>
      </w:r>
      <w:r w:rsidRPr="00260C07">
        <w:rPr>
          <w:rFonts w:asciiTheme="minorHAnsi" w:hAnsiTheme="minorHAnsi" w:cstheme="minorHAnsi"/>
          <w:spacing w:val="-10"/>
        </w:rPr>
        <w:t xml:space="preserve"> </w:t>
      </w:r>
      <w:r w:rsidRPr="00260C07">
        <w:rPr>
          <w:rFonts w:asciiTheme="minorHAnsi" w:hAnsiTheme="minorHAnsi" w:cstheme="minorHAnsi"/>
        </w:rPr>
        <w:t>por</w:t>
      </w:r>
      <w:r w:rsidRPr="00260C07">
        <w:rPr>
          <w:rFonts w:asciiTheme="minorHAnsi" w:hAnsiTheme="minorHAnsi" w:cstheme="minorHAnsi"/>
          <w:spacing w:val="-8"/>
        </w:rPr>
        <w:t xml:space="preserve"> </w:t>
      </w:r>
      <w:r w:rsidRPr="00260C07">
        <w:rPr>
          <w:rFonts w:asciiTheme="minorHAnsi" w:hAnsiTheme="minorHAnsi" w:cstheme="minorHAnsi"/>
        </w:rPr>
        <w:t>parte</w:t>
      </w:r>
      <w:r w:rsidRPr="00260C07">
        <w:rPr>
          <w:rFonts w:asciiTheme="minorHAnsi" w:hAnsiTheme="minorHAnsi" w:cstheme="minorHAnsi"/>
          <w:spacing w:val="-9"/>
        </w:rPr>
        <w:t xml:space="preserve"> </w:t>
      </w:r>
      <w:r w:rsidRPr="00260C07">
        <w:rPr>
          <w:rFonts w:asciiTheme="minorHAnsi" w:hAnsiTheme="minorHAnsi" w:cstheme="minorHAnsi"/>
        </w:rPr>
        <w:t>del</w:t>
      </w:r>
      <w:r w:rsidRPr="00260C07">
        <w:rPr>
          <w:rFonts w:asciiTheme="minorHAnsi" w:hAnsiTheme="minorHAnsi" w:cstheme="minorHAnsi"/>
          <w:spacing w:val="-8"/>
        </w:rPr>
        <w:t xml:space="preserve"> </w:t>
      </w:r>
      <w:r w:rsidRPr="00260C07">
        <w:rPr>
          <w:rFonts w:asciiTheme="minorHAnsi" w:hAnsiTheme="minorHAnsi" w:cstheme="minorHAnsi"/>
        </w:rPr>
        <w:t>Contratista,</w:t>
      </w:r>
      <w:r w:rsidRPr="00260C07">
        <w:rPr>
          <w:rFonts w:asciiTheme="minorHAnsi" w:hAnsiTheme="minorHAnsi" w:cstheme="minorHAnsi"/>
          <w:spacing w:val="-10"/>
        </w:rPr>
        <w:t xml:space="preserve"> </w:t>
      </w:r>
      <w:r w:rsidRPr="00260C07">
        <w:rPr>
          <w:rFonts w:asciiTheme="minorHAnsi" w:hAnsiTheme="minorHAnsi" w:cstheme="minorHAnsi"/>
        </w:rPr>
        <w:t>Fidu</w:t>
      </w:r>
      <w:r w:rsidR="00490C24" w:rsidRPr="00260C07">
        <w:rPr>
          <w:rFonts w:asciiTheme="minorHAnsi" w:hAnsiTheme="minorHAnsi" w:cstheme="minorHAnsi"/>
        </w:rPr>
        <w:t>ciaria Corficolombiana</w:t>
      </w:r>
      <w:r w:rsidRPr="00260C07">
        <w:rPr>
          <w:rFonts w:asciiTheme="minorHAnsi" w:hAnsiTheme="minorHAnsi" w:cstheme="minorHAnsi"/>
          <w:spacing w:val="-10"/>
        </w:rPr>
        <w:t xml:space="preserve"> </w:t>
      </w:r>
      <w:r w:rsidRPr="00260C07">
        <w:rPr>
          <w:rFonts w:asciiTheme="minorHAnsi" w:hAnsiTheme="minorHAnsi" w:cstheme="minorHAnsi"/>
        </w:rPr>
        <w:t>S.A.,</w:t>
      </w:r>
      <w:r w:rsidRPr="00260C07">
        <w:rPr>
          <w:rFonts w:asciiTheme="minorHAnsi" w:hAnsiTheme="minorHAnsi" w:cstheme="minorHAnsi"/>
          <w:spacing w:val="-8"/>
        </w:rPr>
        <w:t xml:space="preserve"> </w:t>
      </w:r>
      <w:r w:rsidRPr="00260C07">
        <w:rPr>
          <w:rFonts w:asciiTheme="minorHAnsi" w:hAnsiTheme="minorHAnsi" w:cstheme="minorHAnsi"/>
        </w:rPr>
        <w:t>dentro</w:t>
      </w:r>
      <w:r w:rsidRPr="00260C07">
        <w:rPr>
          <w:rFonts w:asciiTheme="minorHAnsi" w:hAnsiTheme="minorHAnsi" w:cstheme="minorHAnsi"/>
          <w:spacing w:val="-9"/>
        </w:rPr>
        <w:t xml:space="preserve"> </w:t>
      </w:r>
      <w:r w:rsidRPr="00260C07">
        <w:rPr>
          <w:rFonts w:asciiTheme="minorHAnsi" w:hAnsiTheme="minorHAnsi" w:cstheme="minorHAnsi"/>
        </w:rPr>
        <w:t>de los cinco (5) días hábiles siguientes al recibo del documento, y previo concepto del supervisor, procederá a dar respuesta a la misma, informando si se aceptan, o, no los motivos expuestos por el Contratista.</w:t>
      </w:r>
    </w:p>
    <w:p w14:paraId="1D92C401" w14:textId="77777777" w:rsidR="00983757" w:rsidRPr="00260C07" w:rsidRDefault="00000000" w:rsidP="00B45BFB">
      <w:pPr>
        <w:pStyle w:val="Prrafodelista"/>
        <w:numPr>
          <w:ilvl w:val="0"/>
          <w:numId w:val="5"/>
        </w:numPr>
        <w:tabs>
          <w:tab w:val="left" w:pos="1139"/>
          <w:tab w:val="left" w:pos="1141"/>
        </w:tabs>
        <w:spacing w:line="276" w:lineRule="auto"/>
        <w:ind w:right="-3"/>
        <w:jc w:val="both"/>
        <w:rPr>
          <w:rFonts w:asciiTheme="minorHAnsi" w:hAnsiTheme="minorHAnsi" w:cstheme="minorHAnsi"/>
        </w:rPr>
      </w:pPr>
      <w:r w:rsidRPr="00260C07">
        <w:rPr>
          <w:rFonts w:asciiTheme="minorHAnsi" w:hAnsiTheme="minorHAnsi" w:cstheme="minorHAnsi"/>
        </w:rPr>
        <w:t xml:space="preserve">Vencido este término y en caso de no aceptar los motivos expuestos por el Contratista, </w:t>
      </w:r>
      <w:r w:rsidR="00490C24" w:rsidRPr="00260C07">
        <w:rPr>
          <w:rFonts w:asciiTheme="minorHAnsi" w:hAnsiTheme="minorHAnsi" w:cstheme="minorHAnsi"/>
        </w:rPr>
        <w:t>Fiduciaria Corficolombiana</w:t>
      </w:r>
      <w:r w:rsidRPr="00260C07">
        <w:rPr>
          <w:rFonts w:asciiTheme="minorHAnsi" w:hAnsiTheme="minorHAnsi" w:cstheme="minorHAnsi"/>
        </w:rPr>
        <w:t xml:space="preserve"> S.A., remitirá el Acta de Terminación Anticipada para la suscripción de la misma por parte del Contratista.</w:t>
      </w:r>
    </w:p>
    <w:p w14:paraId="22762BF6" w14:textId="77777777" w:rsidR="00983757" w:rsidRPr="00260C07" w:rsidRDefault="00000000" w:rsidP="00B45BFB">
      <w:pPr>
        <w:pStyle w:val="Prrafodelista"/>
        <w:numPr>
          <w:ilvl w:val="0"/>
          <w:numId w:val="5"/>
        </w:numPr>
        <w:tabs>
          <w:tab w:val="left" w:pos="1139"/>
          <w:tab w:val="left" w:pos="1141"/>
        </w:tabs>
        <w:spacing w:line="276" w:lineRule="auto"/>
        <w:ind w:right="-3"/>
        <w:jc w:val="both"/>
        <w:rPr>
          <w:rFonts w:asciiTheme="minorHAnsi" w:hAnsiTheme="minorHAnsi" w:cstheme="minorHAnsi"/>
        </w:rPr>
      </w:pPr>
      <w:r w:rsidRPr="00260C07">
        <w:rPr>
          <w:rFonts w:asciiTheme="minorHAnsi" w:hAnsiTheme="minorHAnsi" w:cstheme="minorHAnsi"/>
        </w:rPr>
        <w:t>Por último, la Fiduciaria notificará de la terminación anticipada a la aseguradora que expidió las garantías del contrato.</w:t>
      </w:r>
    </w:p>
    <w:p w14:paraId="2A814ECA" w14:textId="77777777" w:rsidR="00983757" w:rsidRPr="00260C07" w:rsidRDefault="00000000" w:rsidP="00B45BFB">
      <w:pPr>
        <w:pStyle w:val="Prrafodelista"/>
        <w:numPr>
          <w:ilvl w:val="0"/>
          <w:numId w:val="5"/>
        </w:numPr>
        <w:tabs>
          <w:tab w:val="left" w:pos="1139"/>
          <w:tab w:val="left" w:pos="1141"/>
        </w:tabs>
        <w:spacing w:line="276" w:lineRule="auto"/>
        <w:ind w:right="-3"/>
        <w:jc w:val="both"/>
        <w:rPr>
          <w:rFonts w:asciiTheme="minorHAnsi" w:hAnsiTheme="minorHAnsi" w:cstheme="minorHAnsi"/>
        </w:rPr>
      </w:pPr>
      <w:r w:rsidRPr="00260C07">
        <w:rPr>
          <w:rFonts w:asciiTheme="minorHAnsi" w:hAnsiTheme="minorHAnsi" w:cstheme="minorHAnsi"/>
        </w:rPr>
        <w:t>De no ser posible la terminación anticipada bilateral se procederá con la terminación anticipada unilateral en los términos a continuación definidos.</w:t>
      </w:r>
    </w:p>
    <w:p w14:paraId="3DB86DBB" w14:textId="77777777" w:rsidR="00983757" w:rsidRPr="00260C07" w:rsidRDefault="00983757" w:rsidP="00B45BFB">
      <w:pPr>
        <w:pStyle w:val="Textoindependiente"/>
        <w:spacing w:before="46" w:line="276" w:lineRule="auto"/>
        <w:ind w:right="-3"/>
        <w:rPr>
          <w:rFonts w:asciiTheme="minorHAnsi" w:hAnsiTheme="minorHAnsi" w:cstheme="minorHAnsi"/>
        </w:rPr>
      </w:pPr>
    </w:p>
    <w:p w14:paraId="67566A4F" w14:textId="77777777" w:rsidR="00983757" w:rsidRPr="00260C07" w:rsidRDefault="00000000" w:rsidP="00B45BFB">
      <w:pPr>
        <w:pStyle w:val="Ttulo1"/>
        <w:spacing w:line="276" w:lineRule="auto"/>
        <w:ind w:left="282" w:right="-3"/>
        <w:jc w:val="both"/>
        <w:rPr>
          <w:rFonts w:asciiTheme="minorHAnsi" w:hAnsiTheme="minorHAnsi" w:cstheme="minorHAnsi"/>
          <w:u w:val="none"/>
        </w:rPr>
      </w:pPr>
      <w:r w:rsidRPr="00260C07">
        <w:rPr>
          <w:rFonts w:asciiTheme="minorHAnsi" w:hAnsiTheme="minorHAnsi" w:cstheme="minorHAnsi"/>
          <w:u w:val="none"/>
        </w:rPr>
        <w:t>PARÁGRAFO</w:t>
      </w:r>
      <w:r w:rsidRPr="00260C07">
        <w:rPr>
          <w:rFonts w:asciiTheme="minorHAnsi" w:hAnsiTheme="minorHAnsi" w:cstheme="minorHAnsi"/>
          <w:spacing w:val="-12"/>
          <w:u w:val="none"/>
        </w:rPr>
        <w:t xml:space="preserve"> </w:t>
      </w:r>
      <w:r w:rsidRPr="00260C07">
        <w:rPr>
          <w:rFonts w:asciiTheme="minorHAnsi" w:hAnsiTheme="minorHAnsi" w:cstheme="minorHAnsi"/>
          <w:u w:val="none"/>
        </w:rPr>
        <w:t>TERCERO.</w:t>
      </w:r>
      <w:r w:rsidRPr="00260C07">
        <w:rPr>
          <w:rFonts w:asciiTheme="minorHAnsi" w:hAnsiTheme="minorHAnsi" w:cstheme="minorHAnsi"/>
          <w:spacing w:val="-9"/>
          <w:u w:val="none"/>
        </w:rPr>
        <w:t xml:space="preserve"> </w:t>
      </w:r>
      <w:r w:rsidRPr="00260C07">
        <w:rPr>
          <w:rFonts w:asciiTheme="minorHAnsi" w:hAnsiTheme="minorHAnsi" w:cstheme="minorHAnsi"/>
          <w:u w:val="none"/>
        </w:rPr>
        <w:t>TERMINACIÓN</w:t>
      </w:r>
      <w:r w:rsidRPr="00260C07">
        <w:rPr>
          <w:rFonts w:asciiTheme="minorHAnsi" w:hAnsiTheme="minorHAnsi" w:cstheme="minorHAnsi"/>
          <w:spacing w:val="-9"/>
          <w:u w:val="none"/>
        </w:rPr>
        <w:t xml:space="preserve"> </w:t>
      </w:r>
      <w:r w:rsidRPr="00260C07">
        <w:rPr>
          <w:rFonts w:asciiTheme="minorHAnsi" w:hAnsiTheme="minorHAnsi" w:cstheme="minorHAnsi"/>
          <w:u w:val="none"/>
        </w:rPr>
        <w:t>ANTICIPADA</w:t>
      </w:r>
      <w:r w:rsidRPr="00260C07">
        <w:rPr>
          <w:rFonts w:asciiTheme="minorHAnsi" w:hAnsiTheme="minorHAnsi" w:cstheme="minorHAnsi"/>
          <w:spacing w:val="-11"/>
          <w:u w:val="none"/>
        </w:rPr>
        <w:t xml:space="preserve"> </w:t>
      </w:r>
      <w:r w:rsidRPr="00260C07">
        <w:rPr>
          <w:rFonts w:asciiTheme="minorHAnsi" w:hAnsiTheme="minorHAnsi" w:cstheme="minorHAnsi"/>
          <w:spacing w:val="-2"/>
          <w:u w:val="none"/>
        </w:rPr>
        <w:t>UNILATERAL</w:t>
      </w:r>
    </w:p>
    <w:p w14:paraId="79394E8F" w14:textId="77777777" w:rsidR="00983757" w:rsidRPr="00260C07" w:rsidRDefault="00983757" w:rsidP="00B45BFB">
      <w:pPr>
        <w:pStyle w:val="Textoindependiente"/>
        <w:spacing w:before="80" w:line="276" w:lineRule="auto"/>
        <w:ind w:right="-3"/>
        <w:rPr>
          <w:rFonts w:asciiTheme="minorHAnsi" w:hAnsiTheme="minorHAnsi" w:cstheme="minorHAnsi"/>
          <w:b/>
        </w:rPr>
      </w:pPr>
    </w:p>
    <w:p w14:paraId="2687B970" w14:textId="77777777" w:rsidR="00983757" w:rsidRPr="00260C07" w:rsidRDefault="00000000"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rPr>
        <w:t>Se agotará el siguiente</w:t>
      </w:r>
      <w:r w:rsidRPr="00260C07">
        <w:rPr>
          <w:rFonts w:asciiTheme="minorHAnsi" w:hAnsiTheme="minorHAnsi" w:cstheme="minorHAnsi"/>
          <w:spacing w:val="-2"/>
        </w:rPr>
        <w:t xml:space="preserve"> </w:t>
      </w:r>
      <w:r w:rsidRPr="00260C07">
        <w:rPr>
          <w:rFonts w:asciiTheme="minorHAnsi" w:hAnsiTheme="minorHAnsi" w:cstheme="minorHAnsi"/>
        </w:rPr>
        <w:t>proceso para</w:t>
      </w:r>
      <w:r w:rsidRPr="00260C07">
        <w:rPr>
          <w:rFonts w:asciiTheme="minorHAnsi" w:hAnsiTheme="minorHAnsi" w:cstheme="minorHAnsi"/>
          <w:spacing w:val="-4"/>
        </w:rPr>
        <w:t xml:space="preserve"> </w:t>
      </w:r>
      <w:r w:rsidRPr="00260C07">
        <w:rPr>
          <w:rFonts w:asciiTheme="minorHAnsi" w:hAnsiTheme="minorHAnsi" w:cstheme="minorHAnsi"/>
        </w:rPr>
        <w:t>terminar anticipadamente el contrato de</w:t>
      </w:r>
      <w:r w:rsidRPr="00260C07">
        <w:rPr>
          <w:rFonts w:asciiTheme="minorHAnsi" w:hAnsiTheme="minorHAnsi" w:cstheme="minorHAnsi"/>
          <w:spacing w:val="-3"/>
        </w:rPr>
        <w:t xml:space="preserve"> </w:t>
      </w:r>
      <w:r w:rsidRPr="00260C07">
        <w:rPr>
          <w:rFonts w:asciiTheme="minorHAnsi" w:hAnsiTheme="minorHAnsi" w:cstheme="minorHAnsi"/>
        </w:rPr>
        <w:t>manera unilateral y en cualquier tiempo antes del vencimiento del término de duración pactado, a continuación, se describe el procedimiento a seguir:</w:t>
      </w:r>
    </w:p>
    <w:p w14:paraId="3FE1D055" w14:textId="77777777" w:rsidR="00983757" w:rsidRPr="00260C07" w:rsidRDefault="00983757" w:rsidP="00B45BFB">
      <w:pPr>
        <w:pStyle w:val="Textoindependiente"/>
        <w:spacing w:before="41" w:line="276" w:lineRule="auto"/>
        <w:ind w:right="-3"/>
        <w:rPr>
          <w:rFonts w:asciiTheme="minorHAnsi" w:hAnsiTheme="minorHAnsi" w:cstheme="minorHAnsi"/>
        </w:rPr>
      </w:pPr>
    </w:p>
    <w:p w14:paraId="55023421" w14:textId="77777777" w:rsidR="00983757" w:rsidRPr="00260C07" w:rsidRDefault="00490C24" w:rsidP="00B45BFB">
      <w:pPr>
        <w:pStyle w:val="Prrafodelista"/>
        <w:numPr>
          <w:ilvl w:val="0"/>
          <w:numId w:val="4"/>
        </w:numPr>
        <w:tabs>
          <w:tab w:val="left" w:pos="999"/>
          <w:tab w:val="left" w:pos="1001"/>
        </w:tabs>
        <w:spacing w:line="276" w:lineRule="auto"/>
        <w:ind w:left="1001" w:right="-3"/>
        <w:jc w:val="both"/>
        <w:rPr>
          <w:rFonts w:asciiTheme="minorHAnsi" w:hAnsiTheme="minorHAnsi" w:cstheme="minorHAnsi"/>
        </w:rPr>
      </w:pPr>
      <w:r w:rsidRPr="00260C07">
        <w:rPr>
          <w:rFonts w:asciiTheme="minorHAnsi" w:hAnsiTheme="minorHAnsi" w:cstheme="minorHAnsi"/>
        </w:rPr>
        <w:t xml:space="preserve">Fiduciaria Corficolombiana S.A., previa instrucción del Fideicomitente y con concepto favorable del </w:t>
      </w:r>
      <w:r w:rsidRPr="00260C07">
        <w:rPr>
          <w:rFonts w:asciiTheme="minorHAnsi" w:hAnsiTheme="minorHAnsi" w:cstheme="minorHAnsi"/>
        </w:rPr>
        <w:lastRenderedPageBreak/>
        <w:t>Supervisor del Contrato, dará a conocer al Contratista los motivos que sustentan la terminación</w:t>
      </w:r>
      <w:r w:rsidRPr="00260C07">
        <w:rPr>
          <w:rFonts w:asciiTheme="minorHAnsi" w:hAnsiTheme="minorHAnsi" w:cstheme="minorHAnsi"/>
          <w:spacing w:val="-8"/>
        </w:rPr>
        <w:t xml:space="preserve"> </w:t>
      </w:r>
      <w:r w:rsidRPr="00260C07">
        <w:rPr>
          <w:rFonts w:asciiTheme="minorHAnsi" w:hAnsiTheme="minorHAnsi" w:cstheme="minorHAnsi"/>
        </w:rPr>
        <w:t>anticipada</w:t>
      </w:r>
      <w:r w:rsidRPr="00260C07">
        <w:rPr>
          <w:rFonts w:asciiTheme="minorHAnsi" w:hAnsiTheme="minorHAnsi" w:cstheme="minorHAnsi"/>
          <w:spacing w:val="-8"/>
        </w:rPr>
        <w:t xml:space="preserve"> </w:t>
      </w:r>
      <w:r w:rsidRPr="00260C07">
        <w:rPr>
          <w:rFonts w:asciiTheme="minorHAnsi" w:hAnsiTheme="minorHAnsi" w:cstheme="minorHAnsi"/>
        </w:rPr>
        <w:t>unilateral</w:t>
      </w:r>
      <w:r w:rsidRPr="00260C07">
        <w:rPr>
          <w:rFonts w:asciiTheme="minorHAnsi" w:hAnsiTheme="minorHAnsi" w:cstheme="minorHAnsi"/>
          <w:spacing w:val="-8"/>
        </w:rPr>
        <w:t xml:space="preserve"> </w:t>
      </w:r>
      <w:r w:rsidRPr="00260C07">
        <w:rPr>
          <w:rFonts w:asciiTheme="minorHAnsi" w:hAnsiTheme="minorHAnsi" w:cstheme="minorHAnsi"/>
        </w:rPr>
        <w:t>del</w:t>
      </w:r>
      <w:r w:rsidRPr="00260C07">
        <w:rPr>
          <w:rFonts w:asciiTheme="minorHAnsi" w:hAnsiTheme="minorHAnsi" w:cstheme="minorHAnsi"/>
          <w:spacing w:val="-7"/>
        </w:rPr>
        <w:t xml:space="preserve"> </w:t>
      </w:r>
      <w:r w:rsidRPr="00260C07">
        <w:rPr>
          <w:rFonts w:asciiTheme="minorHAnsi" w:hAnsiTheme="minorHAnsi" w:cstheme="minorHAnsi"/>
        </w:rPr>
        <w:t>contrato,</w:t>
      </w:r>
      <w:r w:rsidRPr="00260C07">
        <w:rPr>
          <w:rFonts w:asciiTheme="minorHAnsi" w:hAnsiTheme="minorHAnsi" w:cstheme="minorHAnsi"/>
          <w:spacing w:val="-7"/>
        </w:rPr>
        <w:t xml:space="preserve"> </w:t>
      </w:r>
      <w:r w:rsidRPr="00260C07">
        <w:rPr>
          <w:rFonts w:asciiTheme="minorHAnsi" w:hAnsiTheme="minorHAnsi" w:cstheme="minorHAnsi"/>
        </w:rPr>
        <w:t>por</w:t>
      </w:r>
      <w:r w:rsidRPr="00260C07">
        <w:rPr>
          <w:rFonts w:asciiTheme="minorHAnsi" w:hAnsiTheme="minorHAnsi" w:cstheme="minorHAnsi"/>
          <w:spacing w:val="-8"/>
        </w:rPr>
        <w:t xml:space="preserve"> </w:t>
      </w:r>
      <w:r w:rsidRPr="00260C07">
        <w:rPr>
          <w:rFonts w:asciiTheme="minorHAnsi" w:hAnsiTheme="minorHAnsi" w:cstheme="minorHAnsi"/>
        </w:rPr>
        <w:t>lo</w:t>
      </w:r>
      <w:r w:rsidRPr="00260C07">
        <w:rPr>
          <w:rFonts w:asciiTheme="minorHAnsi" w:hAnsiTheme="minorHAnsi" w:cstheme="minorHAnsi"/>
          <w:spacing w:val="-7"/>
        </w:rPr>
        <w:t xml:space="preserve"> </w:t>
      </w:r>
      <w:r w:rsidRPr="00260C07">
        <w:rPr>
          <w:rFonts w:asciiTheme="minorHAnsi" w:hAnsiTheme="minorHAnsi" w:cstheme="minorHAnsi"/>
        </w:rPr>
        <w:t>cual</w:t>
      </w:r>
      <w:r w:rsidRPr="00260C07">
        <w:rPr>
          <w:rFonts w:asciiTheme="minorHAnsi" w:hAnsiTheme="minorHAnsi" w:cstheme="minorHAnsi"/>
          <w:spacing w:val="-8"/>
        </w:rPr>
        <w:t xml:space="preserve"> </w:t>
      </w:r>
      <w:r w:rsidRPr="00260C07">
        <w:rPr>
          <w:rFonts w:asciiTheme="minorHAnsi" w:hAnsiTheme="minorHAnsi" w:cstheme="minorHAnsi"/>
        </w:rPr>
        <w:t>procederá</w:t>
      </w:r>
      <w:r w:rsidRPr="00260C07">
        <w:rPr>
          <w:rFonts w:asciiTheme="minorHAnsi" w:hAnsiTheme="minorHAnsi" w:cstheme="minorHAnsi"/>
          <w:spacing w:val="-10"/>
        </w:rPr>
        <w:t xml:space="preserve"> </w:t>
      </w:r>
      <w:r w:rsidRPr="00260C07">
        <w:rPr>
          <w:rFonts w:asciiTheme="minorHAnsi" w:hAnsiTheme="minorHAnsi" w:cstheme="minorHAnsi"/>
        </w:rPr>
        <w:t>enviando</w:t>
      </w:r>
      <w:r w:rsidRPr="00260C07">
        <w:rPr>
          <w:rFonts w:asciiTheme="minorHAnsi" w:hAnsiTheme="minorHAnsi" w:cstheme="minorHAnsi"/>
          <w:spacing w:val="-6"/>
        </w:rPr>
        <w:t xml:space="preserve"> </w:t>
      </w:r>
      <w:r w:rsidRPr="00260C07">
        <w:rPr>
          <w:rFonts w:asciiTheme="minorHAnsi" w:hAnsiTheme="minorHAnsi" w:cstheme="minorHAnsi"/>
        </w:rPr>
        <w:t>aviso</w:t>
      </w:r>
      <w:r w:rsidRPr="00260C07">
        <w:rPr>
          <w:rFonts w:asciiTheme="minorHAnsi" w:hAnsiTheme="minorHAnsi" w:cstheme="minorHAnsi"/>
          <w:spacing w:val="-6"/>
        </w:rPr>
        <w:t xml:space="preserve"> </w:t>
      </w:r>
      <w:r w:rsidRPr="00260C07">
        <w:rPr>
          <w:rFonts w:asciiTheme="minorHAnsi" w:hAnsiTheme="minorHAnsi" w:cstheme="minorHAnsi"/>
        </w:rPr>
        <w:t>escrito notificado con quince (15) días calendario de anticipación a la fecha de terminación deseada,</w:t>
      </w:r>
      <w:r w:rsidRPr="00260C07">
        <w:rPr>
          <w:rFonts w:asciiTheme="minorHAnsi" w:hAnsiTheme="minorHAnsi" w:cstheme="minorHAnsi"/>
          <w:spacing w:val="40"/>
        </w:rPr>
        <w:t xml:space="preserve">  </w:t>
      </w:r>
      <w:r w:rsidRPr="00260C07">
        <w:rPr>
          <w:rFonts w:asciiTheme="minorHAnsi" w:hAnsiTheme="minorHAnsi" w:cstheme="minorHAnsi"/>
        </w:rPr>
        <w:t>sin</w:t>
      </w:r>
      <w:r w:rsidRPr="00260C07">
        <w:rPr>
          <w:rFonts w:asciiTheme="minorHAnsi" w:hAnsiTheme="minorHAnsi" w:cstheme="minorHAnsi"/>
          <w:spacing w:val="40"/>
        </w:rPr>
        <w:t xml:space="preserve">  </w:t>
      </w:r>
      <w:r w:rsidRPr="00260C07">
        <w:rPr>
          <w:rFonts w:asciiTheme="minorHAnsi" w:hAnsiTheme="minorHAnsi" w:cstheme="minorHAnsi"/>
        </w:rPr>
        <w:t>que</w:t>
      </w:r>
      <w:r w:rsidRPr="00260C07">
        <w:rPr>
          <w:rFonts w:asciiTheme="minorHAnsi" w:hAnsiTheme="minorHAnsi" w:cstheme="minorHAnsi"/>
          <w:spacing w:val="40"/>
        </w:rPr>
        <w:t xml:space="preserve">  </w:t>
      </w:r>
      <w:r w:rsidRPr="00260C07">
        <w:rPr>
          <w:rFonts w:asciiTheme="minorHAnsi" w:hAnsiTheme="minorHAnsi" w:cstheme="minorHAnsi"/>
        </w:rPr>
        <w:t>se</w:t>
      </w:r>
      <w:r w:rsidRPr="00260C07">
        <w:rPr>
          <w:rFonts w:asciiTheme="minorHAnsi" w:hAnsiTheme="minorHAnsi" w:cstheme="minorHAnsi"/>
          <w:spacing w:val="40"/>
        </w:rPr>
        <w:t xml:space="preserve">  </w:t>
      </w:r>
      <w:r w:rsidRPr="00260C07">
        <w:rPr>
          <w:rFonts w:asciiTheme="minorHAnsi" w:hAnsiTheme="minorHAnsi" w:cstheme="minorHAnsi"/>
        </w:rPr>
        <w:t>cause</w:t>
      </w:r>
      <w:r w:rsidRPr="00260C07">
        <w:rPr>
          <w:rFonts w:asciiTheme="minorHAnsi" w:hAnsiTheme="minorHAnsi" w:cstheme="minorHAnsi"/>
          <w:spacing w:val="40"/>
        </w:rPr>
        <w:t xml:space="preserve">  </w:t>
      </w:r>
      <w:r w:rsidRPr="00260C07">
        <w:rPr>
          <w:rFonts w:asciiTheme="minorHAnsi" w:hAnsiTheme="minorHAnsi" w:cstheme="minorHAnsi"/>
        </w:rPr>
        <w:t>compensación</w:t>
      </w:r>
      <w:r w:rsidRPr="00260C07">
        <w:rPr>
          <w:rFonts w:asciiTheme="minorHAnsi" w:hAnsiTheme="minorHAnsi" w:cstheme="minorHAnsi"/>
          <w:spacing w:val="40"/>
        </w:rPr>
        <w:t xml:space="preserve">  </w:t>
      </w:r>
      <w:r w:rsidRPr="00260C07">
        <w:rPr>
          <w:rFonts w:asciiTheme="minorHAnsi" w:hAnsiTheme="minorHAnsi" w:cstheme="minorHAnsi"/>
        </w:rPr>
        <w:t>o</w:t>
      </w:r>
      <w:r w:rsidRPr="00260C07">
        <w:rPr>
          <w:rFonts w:asciiTheme="minorHAnsi" w:hAnsiTheme="minorHAnsi" w:cstheme="minorHAnsi"/>
          <w:spacing w:val="40"/>
        </w:rPr>
        <w:t xml:space="preserve">  </w:t>
      </w:r>
      <w:r w:rsidRPr="00260C07">
        <w:rPr>
          <w:rFonts w:asciiTheme="minorHAnsi" w:hAnsiTheme="minorHAnsi" w:cstheme="minorHAnsi"/>
        </w:rPr>
        <w:t>indemnización</w:t>
      </w:r>
      <w:r w:rsidRPr="00260C07">
        <w:rPr>
          <w:rFonts w:asciiTheme="minorHAnsi" w:hAnsiTheme="minorHAnsi" w:cstheme="minorHAnsi"/>
          <w:spacing w:val="40"/>
        </w:rPr>
        <w:t xml:space="preserve">  </w:t>
      </w:r>
      <w:r w:rsidRPr="00260C07">
        <w:rPr>
          <w:rFonts w:asciiTheme="minorHAnsi" w:hAnsiTheme="minorHAnsi" w:cstheme="minorHAnsi"/>
        </w:rPr>
        <w:t>alguna</w:t>
      </w:r>
      <w:r w:rsidRPr="00260C07">
        <w:rPr>
          <w:rFonts w:asciiTheme="minorHAnsi" w:hAnsiTheme="minorHAnsi" w:cstheme="minorHAnsi"/>
          <w:spacing w:val="40"/>
        </w:rPr>
        <w:t xml:space="preserve">  </w:t>
      </w:r>
      <w:r w:rsidRPr="00260C07">
        <w:rPr>
          <w:rFonts w:asciiTheme="minorHAnsi" w:hAnsiTheme="minorHAnsi" w:cstheme="minorHAnsi"/>
        </w:rPr>
        <w:t>a</w:t>
      </w:r>
      <w:r w:rsidRPr="00260C07">
        <w:rPr>
          <w:rFonts w:asciiTheme="minorHAnsi" w:hAnsiTheme="minorHAnsi" w:cstheme="minorHAnsi"/>
          <w:spacing w:val="40"/>
        </w:rPr>
        <w:t xml:space="preserve">  </w:t>
      </w:r>
      <w:r w:rsidRPr="00260C07">
        <w:rPr>
          <w:rFonts w:asciiTheme="minorHAnsi" w:hAnsiTheme="minorHAnsi" w:cstheme="minorHAnsi"/>
        </w:rPr>
        <w:t>favor</w:t>
      </w:r>
      <w:r w:rsidRPr="00260C07">
        <w:rPr>
          <w:rFonts w:asciiTheme="minorHAnsi" w:hAnsiTheme="minorHAnsi" w:cstheme="minorHAnsi"/>
          <w:spacing w:val="80"/>
        </w:rPr>
        <w:t xml:space="preserve"> </w:t>
      </w:r>
      <w:r w:rsidRPr="00260C07">
        <w:rPr>
          <w:rFonts w:asciiTheme="minorHAnsi" w:hAnsiTheme="minorHAnsi" w:cstheme="minorHAnsi"/>
        </w:rPr>
        <w:t>del</w:t>
      </w:r>
      <w:r w:rsidRPr="00260C07">
        <w:rPr>
          <w:rFonts w:asciiTheme="minorHAnsi" w:hAnsiTheme="minorHAnsi" w:cstheme="minorHAnsi"/>
          <w:spacing w:val="-1"/>
        </w:rPr>
        <w:t xml:space="preserve"> </w:t>
      </w:r>
      <w:r w:rsidRPr="00260C07">
        <w:rPr>
          <w:rFonts w:asciiTheme="minorHAnsi" w:hAnsiTheme="minorHAnsi" w:cstheme="minorHAnsi"/>
          <w:b/>
        </w:rPr>
        <w:t xml:space="preserve">CONTRATISTA </w:t>
      </w:r>
      <w:r w:rsidRPr="00260C07">
        <w:rPr>
          <w:rFonts w:asciiTheme="minorHAnsi" w:hAnsiTheme="minorHAnsi" w:cstheme="minorHAnsi"/>
        </w:rPr>
        <w:t>por el ejercicio de este derecho. Dentro del mismo escrito, se le informará si la ejecución del contrato se suspende, o, si continúa mientras se surte el procedimiento acá mencionado.</w:t>
      </w:r>
    </w:p>
    <w:p w14:paraId="5096BB5E" w14:textId="77777777" w:rsidR="00983757" w:rsidRPr="00260C07" w:rsidRDefault="00000000" w:rsidP="00B45BFB">
      <w:pPr>
        <w:pStyle w:val="Prrafodelista"/>
        <w:numPr>
          <w:ilvl w:val="0"/>
          <w:numId w:val="4"/>
        </w:numPr>
        <w:tabs>
          <w:tab w:val="left" w:pos="999"/>
          <w:tab w:val="left" w:pos="1001"/>
        </w:tabs>
        <w:spacing w:line="276" w:lineRule="auto"/>
        <w:ind w:left="1001" w:right="-3"/>
        <w:jc w:val="both"/>
        <w:rPr>
          <w:rFonts w:asciiTheme="minorHAnsi" w:hAnsiTheme="minorHAnsi" w:cstheme="minorHAnsi"/>
        </w:rPr>
      </w:pPr>
      <w:r w:rsidRPr="00260C07">
        <w:rPr>
          <w:rFonts w:asciiTheme="minorHAnsi" w:hAnsiTheme="minorHAnsi" w:cstheme="minorHAnsi"/>
        </w:rPr>
        <w:t>Se</w:t>
      </w:r>
      <w:r w:rsidRPr="00260C07">
        <w:rPr>
          <w:rFonts w:asciiTheme="minorHAnsi" w:hAnsiTheme="minorHAnsi" w:cstheme="minorHAnsi"/>
          <w:spacing w:val="-1"/>
        </w:rPr>
        <w:t xml:space="preserve"> </w:t>
      </w:r>
      <w:r w:rsidRPr="00260C07">
        <w:rPr>
          <w:rFonts w:asciiTheme="minorHAnsi" w:hAnsiTheme="minorHAnsi" w:cstheme="minorHAnsi"/>
        </w:rPr>
        <w:t xml:space="preserve">concederá un término de tres (3) días hábiles contados a partir del día siguiente de la recepción de dicha notificación, para que el contratista ejerza su derecho de defensa y </w:t>
      </w:r>
      <w:r w:rsidRPr="00260C07">
        <w:rPr>
          <w:rFonts w:asciiTheme="minorHAnsi" w:hAnsiTheme="minorHAnsi" w:cstheme="minorHAnsi"/>
          <w:spacing w:val="-2"/>
        </w:rPr>
        <w:t>contradicción.</w:t>
      </w:r>
    </w:p>
    <w:p w14:paraId="419ED5C6" w14:textId="77777777" w:rsidR="00983757" w:rsidRPr="00260C07" w:rsidRDefault="00000000" w:rsidP="00B45BFB">
      <w:pPr>
        <w:pStyle w:val="Prrafodelista"/>
        <w:numPr>
          <w:ilvl w:val="0"/>
          <w:numId w:val="4"/>
        </w:numPr>
        <w:tabs>
          <w:tab w:val="left" w:pos="999"/>
          <w:tab w:val="left" w:pos="1001"/>
        </w:tabs>
        <w:spacing w:line="276" w:lineRule="auto"/>
        <w:ind w:left="1001" w:right="-3"/>
        <w:jc w:val="both"/>
        <w:rPr>
          <w:rFonts w:asciiTheme="minorHAnsi" w:hAnsiTheme="minorHAnsi" w:cstheme="minorHAnsi"/>
        </w:rPr>
      </w:pPr>
      <w:r w:rsidRPr="00260C07">
        <w:rPr>
          <w:rFonts w:asciiTheme="minorHAnsi" w:hAnsiTheme="minorHAnsi" w:cstheme="minorHAnsi"/>
        </w:rPr>
        <w:t xml:space="preserve">Una vez recibidas las explicaciones por parte del Contratista, </w:t>
      </w:r>
      <w:r w:rsidR="00490C24" w:rsidRPr="00260C07">
        <w:rPr>
          <w:rFonts w:asciiTheme="minorHAnsi" w:hAnsiTheme="minorHAnsi" w:cstheme="minorHAnsi"/>
        </w:rPr>
        <w:t>Fiduciaria Corficolombiana</w:t>
      </w:r>
      <w:r w:rsidRPr="00260C07">
        <w:rPr>
          <w:rFonts w:asciiTheme="minorHAnsi" w:hAnsiTheme="minorHAnsi" w:cstheme="minorHAnsi"/>
        </w:rPr>
        <w:t xml:space="preserve"> S.A., dentro de los cinco (5) días hábiles siguientes al recibo del documento, y previo concepto del supervisor, procederá a dar respuesta a la misma, informando si se aceptan, o, no los motivos expuestos por el Contratista. De aceptarse los motivos se dará por terminado el procedimiento acá descrito y la ejecución contractual continuará normalmente.</w:t>
      </w:r>
    </w:p>
    <w:p w14:paraId="057BD17E" w14:textId="77777777" w:rsidR="00983757" w:rsidRPr="00260C07" w:rsidRDefault="00000000" w:rsidP="00B45BFB">
      <w:pPr>
        <w:pStyle w:val="Prrafodelista"/>
        <w:numPr>
          <w:ilvl w:val="0"/>
          <w:numId w:val="4"/>
        </w:numPr>
        <w:tabs>
          <w:tab w:val="left" w:pos="999"/>
          <w:tab w:val="left" w:pos="1001"/>
        </w:tabs>
        <w:spacing w:before="1" w:line="276" w:lineRule="auto"/>
        <w:ind w:left="1001" w:right="-3"/>
        <w:jc w:val="both"/>
        <w:rPr>
          <w:rFonts w:asciiTheme="minorHAnsi" w:hAnsiTheme="minorHAnsi" w:cstheme="minorHAnsi"/>
        </w:rPr>
      </w:pPr>
      <w:r w:rsidRPr="00260C07">
        <w:rPr>
          <w:rFonts w:asciiTheme="minorHAnsi" w:hAnsiTheme="minorHAnsi" w:cstheme="minorHAnsi"/>
        </w:rPr>
        <w:t xml:space="preserve">Vencido este término y en caso de no aceptar los motivos expuestos por el Contratista, </w:t>
      </w:r>
      <w:r w:rsidR="00490C24" w:rsidRPr="00260C07">
        <w:rPr>
          <w:rFonts w:asciiTheme="minorHAnsi" w:hAnsiTheme="minorHAnsi" w:cstheme="minorHAnsi"/>
        </w:rPr>
        <w:t>Fiduciaria Corficolombiana</w:t>
      </w:r>
      <w:r w:rsidRPr="00260C07">
        <w:rPr>
          <w:rFonts w:asciiTheme="minorHAnsi" w:hAnsiTheme="minorHAnsi" w:cstheme="minorHAnsi"/>
        </w:rPr>
        <w:t xml:space="preserve"> S.A., suscribirá el acta de terminación anticipada unilateral, la cual contará con</w:t>
      </w:r>
      <w:r w:rsidRPr="00260C07">
        <w:rPr>
          <w:rFonts w:asciiTheme="minorHAnsi" w:hAnsiTheme="minorHAnsi" w:cstheme="minorHAnsi"/>
          <w:spacing w:val="-10"/>
        </w:rPr>
        <w:t xml:space="preserve"> </w:t>
      </w:r>
      <w:r w:rsidRPr="00260C07">
        <w:rPr>
          <w:rFonts w:asciiTheme="minorHAnsi" w:hAnsiTheme="minorHAnsi" w:cstheme="minorHAnsi"/>
        </w:rPr>
        <w:t>la</w:t>
      </w:r>
      <w:r w:rsidRPr="00260C07">
        <w:rPr>
          <w:rFonts w:asciiTheme="minorHAnsi" w:hAnsiTheme="minorHAnsi" w:cstheme="minorHAnsi"/>
          <w:spacing w:val="-10"/>
        </w:rPr>
        <w:t xml:space="preserve"> </w:t>
      </w:r>
      <w:r w:rsidRPr="00260C07">
        <w:rPr>
          <w:rFonts w:asciiTheme="minorHAnsi" w:hAnsiTheme="minorHAnsi" w:cstheme="minorHAnsi"/>
        </w:rPr>
        <w:t>firma</w:t>
      </w:r>
      <w:r w:rsidRPr="00260C07">
        <w:rPr>
          <w:rFonts w:asciiTheme="minorHAnsi" w:hAnsiTheme="minorHAnsi" w:cstheme="minorHAnsi"/>
          <w:spacing w:val="-9"/>
        </w:rPr>
        <w:t xml:space="preserve"> </w:t>
      </w:r>
      <w:r w:rsidRPr="00260C07">
        <w:rPr>
          <w:rFonts w:asciiTheme="minorHAnsi" w:hAnsiTheme="minorHAnsi" w:cstheme="minorHAnsi"/>
        </w:rPr>
        <w:t>del</w:t>
      </w:r>
      <w:r w:rsidRPr="00260C07">
        <w:rPr>
          <w:rFonts w:asciiTheme="minorHAnsi" w:hAnsiTheme="minorHAnsi" w:cstheme="minorHAnsi"/>
          <w:spacing w:val="-9"/>
        </w:rPr>
        <w:t xml:space="preserve"> </w:t>
      </w:r>
      <w:r w:rsidRPr="00260C07">
        <w:rPr>
          <w:rFonts w:asciiTheme="minorHAnsi" w:hAnsiTheme="minorHAnsi" w:cstheme="minorHAnsi"/>
        </w:rPr>
        <w:t>Representante</w:t>
      </w:r>
      <w:r w:rsidRPr="00260C07">
        <w:rPr>
          <w:rFonts w:asciiTheme="minorHAnsi" w:hAnsiTheme="minorHAnsi" w:cstheme="minorHAnsi"/>
          <w:spacing w:val="-8"/>
        </w:rPr>
        <w:t xml:space="preserve"> </w:t>
      </w:r>
      <w:r w:rsidRPr="00260C07">
        <w:rPr>
          <w:rFonts w:asciiTheme="minorHAnsi" w:hAnsiTheme="minorHAnsi" w:cstheme="minorHAnsi"/>
        </w:rPr>
        <w:t>Legal</w:t>
      </w:r>
      <w:r w:rsidRPr="00260C07">
        <w:rPr>
          <w:rFonts w:asciiTheme="minorHAnsi" w:hAnsiTheme="minorHAnsi" w:cstheme="minorHAnsi"/>
          <w:spacing w:val="-10"/>
        </w:rPr>
        <w:t xml:space="preserve"> </w:t>
      </w:r>
      <w:r w:rsidRPr="00260C07">
        <w:rPr>
          <w:rFonts w:asciiTheme="minorHAnsi" w:hAnsiTheme="minorHAnsi" w:cstheme="minorHAnsi"/>
        </w:rPr>
        <w:t>del</w:t>
      </w:r>
      <w:r w:rsidRPr="00260C07">
        <w:rPr>
          <w:rFonts w:asciiTheme="minorHAnsi" w:hAnsiTheme="minorHAnsi" w:cstheme="minorHAnsi"/>
          <w:spacing w:val="-11"/>
        </w:rPr>
        <w:t xml:space="preserve"> </w:t>
      </w:r>
      <w:r w:rsidRPr="00260C07">
        <w:rPr>
          <w:rFonts w:asciiTheme="minorHAnsi" w:hAnsiTheme="minorHAnsi" w:cstheme="minorHAnsi"/>
        </w:rPr>
        <w:t>Patrimonio</w:t>
      </w:r>
      <w:r w:rsidRPr="00260C07">
        <w:rPr>
          <w:rFonts w:asciiTheme="minorHAnsi" w:hAnsiTheme="minorHAnsi" w:cstheme="minorHAnsi"/>
          <w:spacing w:val="-8"/>
        </w:rPr>
        <w:t xml:space="preserve"> </w:t>
      </w:r>
      <w:r w:rsidRPr="00260C07">
        <w:rPr>
          <w:rFonts w:asciiTheme="minorHAnsi" w:hAnsiTheme="minorHAnsi" w:cstheme="minorHAnsi"/>
        </w:rPr>
        <w:t>Autónomo</w:t>
      </w:r>
      <w:r w:rsidRPr="00260C07">
        <w:rPr>
          <w:rFonts w:asciiTheme="minorHAnsi" w:hAnsiTheme="minorHAnsi" w:cstheme="minorHAnsi"/>
          <w:spacing w:val="-8"/>
        </w:rPr>
        <w:t xml:space="preserve"> </w:t>
      </w:r>
      <w:r w:rsidRPr="00260C07">
        <w:rPr>
          <w:rFonts w:asciiTheme="minorHAnsi" w:hAnsiTheme="minorHAnsi" w:cstheme="minorHAnsi"/>
        </w:rPr>
        <w:t>y</w:t>
      </w:r>
      <w:r w:rsidRPr="00260C07">
        <w:rPr>
          <w:rFonts w:asciiTheme="minorHAnsi" w:hAnsiTheme="minorHAnsi" w:cstheme="minorHAnsi"/>
          <w:spacing w:val="-11"/>
        </w:rPr>
        <w:t xml:space="preserve"> </w:t>
      </w:r>
      <w:r w:rsidRPr="00260C07">
        <w:rPr>
          <w:rFonts w:asciiTheme="minorHAnsi" w:hAnsiTheme="minorHAnsi" w:cstheme="minorHAnsi"/>
        </w:rPr>
        <w:t>el</w:t>
      </w:r>
      <w:r w:rsidRPr="00260C07">
        <w:rPr>
          <w:rFonts w:asciiTheme="minorHAnsi" w:hAnsiTheme="minorHAnsi" w:cstheme="minorHAnsi"/>
          <w:spacing w:val="-9"/>
        </w:rPr>
        <w:t xml:space="preserve"> </w:t>
      </w:r>
      <w:r w:rsidRPr="00260C07">
        <w:rPr>
          <w:rFonts w:asciiTheme="minorHAnsi" w:hAnsiTheme="minorHAnsi" w:cstheme="minorHAnsi"/>
        </w:rPr>
        <w:t>Representante</w:t>
      </w:r>
      <w:r w:rsidRPr="00260C07">
        <w:rPr>
          <w:rFonts w:asciiTheme="minorHAnsi" w:hAnsiTheme="minorHAnsi" w:cstheme="minorHAnsi"/>
          <w:spacing w:val="-11"/>
        </w:rPr>
        <w:t xml:space="preserve"> </w:t>
      </w:r>
      <w:r w:rsidRPr="00260C07">
        <w:rPr>
          <w:rFonts w:asciiTheme="minorHAnsi" w:hAnsiTheme="minorHAnsi" w:cstheme="minorHAnsi"/>
        </w:rPr>
        <w:t>Legal</w:t>
      </w:r>
      <w:r w:rsidRPr="00260C07">
        <w:rPr>
          <w:rFonts w:asciiTheme="minorHAnsi" w:hAnsiTheme="minorHAnsi" w:cstheme="minorHAnsi"/>
          <w:spacing w:val="-10"/>
        </w:rPr>
        <w:t xml:space="preserve"> </w:t>
      </w:r>
      <w:r w:rsidRPr="00260C07">
        <w:rPr>
          <w:rFonts w:asciiTheme="minorHAnsi" w:hAnsiTheme="minorHAnsi" w:cstheme="minorHAnsi"/>
        </w:rPr>
        <w:t>del Fideicomitente en</w:t>
      </w:r>
      <w:r w:rsidRPr="00260C07">
        <w:rPr>
          <w:rFonts w:asciiTheme="minorHAnsi" w:hAnsiTheme="minorHAnsi" w:cstheme="minorHAnsi"/>
          <w:spacing w:val="-3"/>
        </w:rPr>
        <w:t xml:space="preserve"> </w:t>
      </w:r>
      <w:r w:rsidRPr="00260C07">
        <w:rPr>
          <w:rFonts w:asciiTheme="minorHAnsi" w:hAnsiTheme="minorHAnsi" w:cstheme="minorHAnsi"/>
        </w:rPr>
        <w:t>constancia</w:t>
      </w:r>
      <w:r w:rsidRPr="00260C07">
        <w:rPr>
          <w:rFonts w:asciiTheme="minorHAnsi" w:hAnsiTheme="minorHAnsi" w:cstheme="minorHAnsi"/>
          <w:spacing w:val="-2"/>
        </w:rPr>
        <w:t xml:space="preserve"> </w:t>
      </w:r>
      <w:r w:rsidRPr="00260C07">
        <w:rPr>
          <w:rFonts w:asciiTheme="minorHAnsi" w:hAnsiTheme="minorHAnsi" w:cstheme="minorHAnsi"/>
        </w:rPr>
        <w:t>de aprobación.</w:t>
      </w:r>
      <w:r w:rsidRPr="00260C07">
        <w:rPr>
          <w:rFonts w:asciiTheme="minorHAnsi" w:hAnsiTheme="minorHAnsi" w:cstheme="minorHAnsi"/>
          <w:spacing w:val="-1"/>
        </w:rPr>
        <w:t xml:space="preserve"> </w:t>
      </w:r>
      <w:r w:rsidRPr="00260C07">
        <w:rPr>
          <w:rFonts w:asciiTheme="minorHAnsi" w:hAnsiTheme="minorHAnsi" w:cstheme="minorHAnsi"/>
        </w:rPr>
        <w:t>Sin</w:t>
      </w:r>
      <w:r w:rsidRPr="00260C07">
        <w:rPr>
          <w:rFonts w:asciiTheme="minorHAnsi" w:hAnsiTheme="minorHAnsi" w:cstheme="minorHAnsi"/>
          <w:spacing w:val="-1"/>
        </w:rPr>
        <w:t xml:space="preserve"> </w:t>
      </w:r>
      <w:r w:rsidRPr="00260C07">
        <w:rPr>
          <w:rFonts w:asciiTheme="minorHAnsi" w:hAnsiTheme="minorHAnsi" w:cstheme="minorHAnsi"/>
        </w:rPr>
        <w:t>que</w:t>
      </w:r>
      <w:r w:rsidRPr="00260C07">
        <w:rPr>
          <w:rFonts w:asciiTheme="minorHAnsi" w:hAnsiTheme="minorHAnsi" w:cstheme="minorHAnsi"/>
          <w:spacing w:val="-3"/>
        </w:rPr>
        <w:t xml:space="preserve"> </w:t>
      </w:r>
      <w:r w:rsidRPr="00260C07">
        <w:rPr>
          <w:rFonts w:asciiTheme="minorHAnsi" w:hAnsiTheme="minorHAnsi" w:cstheme="minorHAnsi"/>
        </w:rPr>
        <w:t>se genere derecho a</w:t>
      </w:r>
      <w:r w:rsidRPr="00260C07">
        <w:rPr>
          <w:rFonts w:asciiTheme="minorHAnsi" w:hAnsiTheme="minorHAnsi" w:cstheme="minorHAnsi"/>
          <w:spacing w:val="-1"/>
        </w:rPr>
        <w:t xml:space="preserve"> </w:t>
      </w:r>
      <w:r w:rsidRPr="00260C07">
        <w:rPr>
          <w:rFonts w:asciiTheme="minorHAnsi" w:hAnsiTheme="minorHAnsi" w:cstheme="minorHAnsi"/>
        </w:rPr>
        <w:t>indemnización</w:t>
      </w:r>
      <w:r w:rsidRPr="00260C07">
        <w:rPr>
          <w:rFonts w:asciiTheme="minorHAnsi" w:hAnsiTheme="minorHAnsi" w:cstheme="minorHAnsi"/>
          <w:spacing w:val="-3"/>
        </w:rPr>
        <w:t xml:space="preserve"> </w:t>
      </w:r>
      <w:r w:rsidRPr="00260C07">
        <w:rPr>
          <w:rFonts w:asciiTheme="minorHAnsi" w:hAnsiTheme="minorHAnsi" w:cstheme="minorHAnsi"/>
        </w:rPr>
        <w:t>a favor de CONTRATISTA.</w:t>
      </w:r>
    </w:p>
    <w:p w14:paraId="7A2089F7" w14:textId="77777777" w:rsidR="00983757" w:rsidRPr="00260C07" w:rsidRDefault="00983757" w:rsidP="00B45BFB">
      <w:pPr>
        <w:pStyle w:val="Textoindependiente"/>
        <w:spacing w:line="276" w:lineRule="auto"/>
        <w:ind w:right="-3"/>
        <w:rPr>
          <w:rFonts w:asciiTheme="minorHAnsi" w:hAnsiTheme="minorHAnsi" w:cstheme="minorHAnsi"/>
        </w:rPr>
      </w:pPr>
    </w:p>
    <w:p w14:paraId="390CC5D2" w14:textId="77777777" w:rsidR="00983757" w:rsidRPr="00260C07" w:rsidRDefault="00000000" w:rsidP="00B45BFB">
      <w:pPr>
        <w:pStyle w:val="Textoindependiente"/>
        <w:spacing w:before="41" w:line="276" w:lineRule="auto"/>
        <w:ind w:left="282" w:right="-3"/>
        <w:jc w:val="both"/>
        <w:rPr>
          <w:rFonts w:asciiTheme="minorHAnsi" w:hAnsiTheme="minorHAnsi" w:cstheme="minorHAnsi"/>
        </w:rPr>
      </w:pPr>
      <w:r w:rsidRPr="00260C07">
        <w:rPr>
          <w:rFonts w:asciiTheme="minorHAnsi" w:hAnsiTheme="minorHAnsi" w:cstheme="minorHAnsi"/>
        </w:rPr>
        <w:t>Por último, la Fiduciaria notificará de la terminación anticipada a la aseguradora que expidió las</w:t>
      </w:r>
      <w:r w:rsidRPr="00260C07">
        <w:rPr>
          <w:rFonts w:asciiTheme="minorHAnsi" w:hAnsiTheme="minorHAnsi" w:cstheme="minorHAnsi"/>
          <w:spacing w:val="80"/>
        </w:rPr>
        <w:t xml:space="preserve"> </w:t>
      </w:r>
      <w:r w:rsidRPr="00260C07">
        <w:rPr>
          <w:rFonts w:asciiTheme="minorHAnsi" w:hAnsiTheme="minorHAnsi" w:cstheme="minorHAnsi"/>
        </w:rPr>
        <w:t>garantías del contrato.</w:t>
      </w:r>
    </w:p>
    <w:p w14:paraId="3A0DE7C6" w14:textId="77777777" w:rsidR="00983757" w:rsidRPr="00260C07" w:rsidRDefault="00983757" w:rsidP="00B45BFB">
      <w:pPr>
        <w:pStyle w:val="Textoindependiente"/>
        <w:spacing w:before="10" w:line="276" w:lineRule="auto"/>
        <w:ind w:right="-3"/>
        <w:rPr>
          <w:rFonts w:asciiTheme="minorHAnsi" w:hAnsiTheme="minorHAnsi" w:cstheme="minorHAnsi"/>
        </w:rPr>
      </w:pPr>
    </w:p>
    <w:p w14:paraId="428172A4" w14:textId="77777777" w:rsidR="00983757" w:rsidRPr="00260C07" w:rsidRDefault="00000000" w:rsidP="00B45BFB">
      <w:pPr>
        <w:pStyle w:val="Ttulo1"/>
        <w:tabs>
          <w:tab w:val="left" w:pos="1763"/>
        </w:tabs>
        <w:spacing w:line="276" w:lineRule="auto"/>
        <w:ind w:right="-3"/>
        <w:rPr>
          <w:rFonts w:asciiTheme="minorHAnsi" w:hAnsiTheme="minorHAnsi" w:cstheme="minorHAnsi"/>
          <w:u w:val="none"/>
        </w:rPr>
      </w:pPr>
      <w:r w:rsidRPr="00260C07">
        <w:rPr>
          <w:rFonts w:asciiTheme="minorHAnsi" w:hAnsiTheme="minorHAnsi" w:cstheme="minorHAnsi"/>
        </w:rPr>
        <w:t>CLÁUSULA</w:t>
      </w:r>
      <w:r w:rsidRPr="00260C07">
        <w:rPr>
          <w:rFonts w:asciiTheme="minorHAnsi" w:hAnsiTheme="minorHAnsi" w:cstheme="minorHAnsi"/>
          <w:spacing w:val="-8"/>
        </w:rPr>
        <w:t xml:space="preserve"> </w:t>
      </w:r>
      <w:r w:rsidRPr="00260C07">
        <w:rPr>
          <w:rFonts w:asciiTheme="minorHAnsi" w:hAnsiTheme="minorHAnsi" w:cstheme="minorHAnsi"/>
          <w:spacing w:val="-2"/>
        </w:rPr>
        <w:t>XXVII.</w:t>
      </w:r>
      <w:r w:rsidRPr="00260C07">
        <w:rPr>
          <w:rFonts w:asciiTheme="minorHAnsi" w:hAnsiTheme="minorHAnsi" w:cstheme="minorHAnsi"/>
          <w:u w:val="none"/>
        </w:rPr>
        <w:tab/>
      </w:r>
      <w:r w:rsidRPr="00260C07">
        <w:rPr>
          <w:rFonts w:asciiTheme="minorHAnsi" w:hAnsiTheme="minorHAnsi" w:cstheme="minorHAnsi"/>
        </w:rPr>
        <w:t>MODIFICACIONES</w:t>
      </w:r>
      <w:r w:rsidRPr="00260C07">
        <w:rPr>
          <w:rFonts w:asciiTheme="minorHAnsi" w:hAnsiTheme="minorHAnsi" w:cstheme="minorHAnsi"/>
          <w:spacing w:val="-6"/>
        </w:rPr>
        <w:t xml:space="preserve"> </w:t>
      </w:r>
      <w:r w:rsidRPr="00260C07">
        <w:rPr>
          <w:rFonts w:asciiTheme="minorHAnsi" w:hAnsiTheme="minorHAnsi" w:cstheme="minorHAnsi"/>
        </w:rPr>
        <w:t>AL</w:t>
      </w:r>
      <w:r w:rsidRPr="00260C07">
        <w:rPr>
          <w:rFonts w:asciiTheme="minorHAnsi" w:hAnsiTheme="minorHAnsi" w:cstheme="minorHAnsi"/>
          <w:spacing w:val="-6"/>
        </w:rPr>
        <w:t xml:space="preserve"> </w:t>
      </w:r>
      <w:r w:rsidRPr="00260C07">
        <w:rPr>
          <w:rFonts w:asciiTheme="minorHAnsi" w:hAnsiTheme="minorHAnsi" w:cstheme="minorHAnsi"/>
          <w:spacing w:val="-2"/>
        </w:rPr>
        <w:t>CONTRATO</w:t>
      </w:r>
    </w:p>
    <w:p w14:paraId="7B17E400" w14:textId="77777777" w:rsidR="00983757" w:rsidRPr="00260C07" w:rsidRDefault="00983757" w:rsidP="00B45BFB">
      <w:pPr>
        <w:pStyle w:val="Textoindependiente"/>
        <w:spacing w:before="121" w:line="276" w:lineRule="auto"/>
        <w:ind w:right="-3"/>
        <w:rPr>
          <w:rFonts w:asciiTheme="minorHAnsi" w:hAnsiTheme="minorHAnsi" w:cstheme="minorHAnsi"/>
          <w:b/>
        </w:rPr>
      </w:pPr>
    </w:p>
    <w:p w14:paraId="5E92DFD1" w14:textId="77777777" w:rsidR="00983757" w:rsidRPr="00260C07" w:rsidRDefault="00000000"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rPr>
        <w:t>Cualquier prórroga, incremento en el valor o modificación al presente Contrato se hará mediante Otrosí, previo aval del Supervisor e instrucción del Fideicomitente a la Entidad Contratante.</w:t>
      </w:r>
    </w:p>
    <w:p w14:paraId="43A12CAB" w14:textId="77777777" w:rsidR="00983757" w:rsidRPr="00260C07" w:rsidRDefault="00983757" w:rsidP="00B45BFB">
      <w:pPr>
        <w:pStyle w:val="Textoindependiente"/>
        <w:spacing w:line="276" w:lineRule="auto"/>
        <w:ind w:right="-3"/>
        <w:rPr>
          <w:rFonts w:asciiTheme="minorHAnsi" w:hAnsiTheme="minorHAnsi" w:cstheme="minorHAnsi"/>
        </w:rPr>
      </w:pPr>
    </w:p>
    <w:p w14:paraId="193B6A80" w14:textId="77777777" w:rsidR="00983757" w:rsidRPr="00260C07" w:rsidRDefault="00000000" w:rsidP="00B45BFB">
      <w:pPr>
        <w:pStyle w:val="Textoindependiente"/>
        <w:spacing w:before="1" w:line="276" w:lineRule="auto"/>
        <w:ind w:left="282" w:right="-3"/>
        <w:jc w:val="both"/>
        <w:rPr>
          <w:rFonts w:asciiTheme="minorHAnsi" w:hAnsiTheme="minorHAnsi" w:cstheme="minorHAnsi"/>
        </w:rPr>
      </w:pPr>
      <w:r w:rsidRPr="00260C07">
        <w:rPr>
          <w:rFonts w:asciiTheme="minorHAnsi" w:hAnsiTheme="minorHAnsi" w:cstheme="minorHAnsi"/>
        </w:rPr>
        <w:t xml:space="preserve">En el caso de presentarse algún tipo de modificación al Contrato, el </w:t>
      </w:r>
      <w:r w:rsidRPr="00260C07">
        <w:rPr>
          <w:rFonts w:asciiTheme="minorHAnsi" w:hAnsiTheme="minorHAnsi" w:cstheme="minorHAnsi"/>
          <w:b/>
        </w:rPr>
        <w:t xml:space="preserve">CONTRATISTA </w:t>
      </w:r>
      <w:r w:rsidRPr="00260C07">
        <w:rPr>
          <w:rFonts w:asciiTheme="minorHAnsi" w:hAnsiTheme="minorHAnsi" w:cstheme="minorHAnsi"/>
        </w:rPr>
        <w:t>deberá realizar la respectiva actualización a las garantías contractuales relacionadas en la Cláusula Décima Sexta del presente Contrato.</w:t>
      </w:r>
    </w:p>
    <w:p w14:paraId="177163D4" w14:textId="77777777" w:rsidR="00983757" w:rsidRPr="00260C07" w:rsidRDefault="00000000" w:rsidP="00B45BFB">
      <w:pPr>
        <w:pStyle w:val="Ttulo1"/>
        <w:spacing w:before="267" w:line="276" w:lineRule="auto"/>
        <w:ind w:left="877" w:right="-3"/>
        <w:jc w:val="left"/>
        <w:rPr>
          <w:rFonts w:asciiTheme="minorHAnsi" w:hAnsiTheme="minorHAnsi" w:cstheme="minorHAnsi"/>
          <w:u w:val="none"/>
        </w:rPr>
      </w:pPr>
      <w:r w:rsidRPr="00260C07">
        <w:rPr>
          <w:rFonts w:asciiTheme="minorHAnsi" w:hAnsiTheme="minorHAnsi" w:cstheme="minorHAnsi"/>
        </w:rPr>
        <w:t>CLÁUSULA</w:t>
      </w:r>
      <w:r w:rsidRPr="00260C07">
        <w:rPr>
          <w:rFonts w:asciiTheme="minorHAnsi" w:hAnsiTheme="minorHAnsi" w:cstheme="minorHAnsi"/>
          <w:spacing w:val="-6"/>
        </w:rPr>
        <w:t xml:space="preserve"> </w:t>
      </w:r>
      <w:r w:rsidRPr="00260C07">
        <w:rPr>
          <w:rFonts w:asciiTheme="minorHAnsi" w:hAnsiTheme="minorHAnsi" w:cstheme="minorHAnsi"/>
        </w:rPr>
        <w:t>XXVIII.</w:t>
      </w:r>
      <w:r w:rsidRPr="00260C07">
        <w:rPr>
          <w:rFonts w:asciiTheme="minorHAnsi" w:hAnsiTheme="minorHAnsi" w:cstheme="minorHAnsi"/>
          <w:spacing w:val="61"/>
          <w:w w:val="150"/>
          <w:u w:val="none"/>
        </w:rPr>
        <w:t xml:space="preserve"> </w:t>
      </w:r>
      <w:r w:rsidRPr="00260C07">
        <w:rPr>
          <w:rFonts w:asciiTheme="minorHAnsi" w:hAnsiTheme="minorHAnsi" w:cstheme="minorHAnsi"/>
        </w:rPr>
        <w:t>EXCLUSIÓN</w:t>
      </w:r>
      <w:r w:rsidRPr="00260C07">
        <w:rPr>
          <w:rFonts w:asciiTheme="minorHAnsi" w:hAnsiTheme="minorHAnsi" w:cstheme="minorHAnsi"/>
          <w:spacing w:val="-4"/>
        </w:rPr>
        <w:t xml:space="preserve"> </w:t>
      </w:r>
      <w:r w:rsidRPr="00260C07">
        <w:rPr>
          <w:rFonts w:asciiTheme="minorHAnsi" w:hAnsiTheme="minorHAnsi" w:cstheme="minorHAnsi"/>
        </w:rPr>
        <w:t>DE</w:t>
      </w:r>
      <w:r w:rsidRPr="00260C07">
        <w:rPr>
          <w:rFonts w:asciiTheme="minorHAnsi" w:hAnsiTheme="minorHAnsi" w:cstheme="minorHAnsi"/>
          <w:spacing w:val="-5"/>
        </w:rPr>
        <w:t xml:space="preserve"> </w:t>
      </w:r>
      <w:r w:rsidRPr="00260C07">
        <w:rPr>
          <w:rFonts w:asciiTheme="minorHAnsi" w:hAnsiTheme="minorHAnsi" w:cstheme="minorHAnsi"/>
        </w:rPr>
        <w:t>LA</w:t>
      </w:r>
      <w:r w:rsidRPr="00260C07">
        <w:rPr>
          <w:rFonts w:asciiTheme="minorHAnsi" w:hAnsiTheme="minorHAnsi" w:cstheme="minorHAnsi"/>
          <w:spacing w:val="-5"/>
        </w:rPr>
        <w:t xml:space="preserve"> </w:t>
      </w:r>
      <w:r w:rsidRPr="00260C07">
        <w:rPr>
          <w:rFonts w:asciiTheme="minorHAnsi" w:hAnsiTheme="minorHAnsi" w:cstheme="minorHAnsi"/>
        </w:rPr>
        <w:t>RELACIÓN</w:t>
      </w:r>
      <w:r w:rsidRPr="00260C07">
        <w:rPr>
          <w:rFonts w:asciiTheme="minorHAnsi" w:hAnsiTheme="minorHAnsi" w:cstheme="minorHAnsi"/>
          <w:spacing w:val="-4"/>
        </w:rPr>
        <w:t xml:space="preserve"> </w:t>
      </w:r>
      <w:r w:rsidRPr="00260C07">
        <w:rPr>
          <w:rFonts w:asciiTheme="minorHAnsi" w:hAnsiTheme="minorHAnsi" w:cstheme="minorHAnsi"/>
        </w:rPr>
        <w:t>LABORAL</w:t>
      </w:r>
      <w:r w:rsidRPr="00260C07">
        <w:rPr>
          <w:rFonts w:asciiTheme="minorHAnsi" w:hAnsiTheme="minorHAnsi" w:cstheme="minorHAnsi"/>
          <w:spacing w:val="-6"/>
        </w:rPr>
        <w:t xml:space="preserve"> </w:t>
      </w:r>
      <w:r w:rsidRPr="00260C07">
        <w:rPr>
          <w:rFonts w:asciiTheme="minorHAnsi" w:hAnsiTheme="minorHAnsi" w:cstheme="minorHAnsi"/>
        </w:rPr>
        <w:t>Y</w:t>
      </w:r>
      <w:r w:rsidRPr="00260C07">
        <w:rPr>
          <w:rFonts w:asciiTheme="minorHAnsi" w:hAnsiTheme="minorHAnsi" w:cstheme="minorHAnsi"/>
          <w:spacing w:val="-6"/>
        </w:rPr>
        <w:t xml:space="preserve"> </w:t>
      </w:r>
      <w:r w:rsidRPr="00260C07">
        <w:rPr>
          <w:rFonts w:asciiTheme="minorHAnsi" w:hAnsiTheme="minorHAnsi" w:cstheme="minorHAnsi"/>
        </w:rPr>
        <w:t>AUTONOMÍA</w:t>
      </w:r>
      <w:r w:rsidRPr="00260C07">
        <w:rPr>
          <w:rFonts w:asciiTheme="minorHAnsi" w:hAnsiTheme="minorHAnsi" w:cstheme="minorHAnsi"/>
          <w:spacing w:val="-2"/>
        </w:rPr>
        <w:t xml:space="preserve"> PROFESIONAL</w:t>
      </w:r>
    </w:p>
    <w:p w14:paraId="740F7FBF" w14:textId="77777777" w:rsidR="00983757" w:rsidRPr="00260C07" w:rsidRDefault="00983757" w:rsidP="00B45BFB">
      <w:pPr>
        <w:pStyle w:val="Textoindependiente"/>
        <w:spacing w:before="121" w:line="276" w:lineRule="auto"/>
        <w:ind w:right="-3"/>
        <w:rPr>
          <w:rFonts w:asciiTheme="minorHAnsi" w:hAnsiTheme="minorHAnsi" w:cstheme="minorHAnsi"/>
          <w:b/>
        </w:rPr>
      </w:pPr>
    </w:p>
    <w:p w14:paraId="11A4CA62" w14:textId="77777777" w:rsidR="00983757" w:rsidRPr="00260C07" w:rsidRDefault="00000000"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rPr>
        <w:t xml:space="preserve">Se pacta expresamente que no habrá vínculo laboral alguno, entre el </w:t>
      </w:r>
      <w:r w:rsidRPr="00260C07">
        <w:rPr>
          <w:rFonts w:asciiTheme="minorHAnsi" w:hAnsiTheme="minorHAnsi" w:cstheme="minorHAnsi"/>
          <w:b/>
        </w:rPr>
        <w:t xml:space="preserve">CONTRATISTA </w:t>
      </w:r>
      <w:r w:rsidRPr="00260C07">
        <w:rPr>
          <w:rFonts w:asciiTheme="minorHAnsi" w:hAnsiTheme="minorHAnsi" w:cstheme="minorHAnsi"/>
        </w:rPr>
        <w:t xml:space="preserve">y el CONTRATANTE como vocera y administradora del PATRIMONIO AUTÓNOMO, ni con el </w:t>
      </w:r>
      <w:r w:rsidRPr="00260C07">
        <w:rPr>
          <w:rFonts w:asciiTheme="minorHAnsi" w:hAnsiTheme="minorHAnsi" w:cstheme="minorHAnsi"/>
          <w:b/>
        </w:rPr>
        <w:t>FIDEICOMITENTE</w:t>
      </w:r>
      <w:r w:rsidRPr="00260C07">
        <w:rPr>
          <w:rFonts w:asciiTheme="minorHAnsi" w:hAnsiTheme="minorHAnsi" w:cstheme="minorHAnsi"/>
        </w:rPr>
        <w:t>, por lo tanto, se excluye todo tipo de relación laboral entre ellos.</w:t>
      </w:r>
    </w:p>
    <w:p w14:paraId="79F4DF26" w14:textId="77777777" w:rsidR="00983757" w:rsidRPr="00260C07" w:rsidRDefault="00983757" w:rsidP="00B45BFB">
      <w:pPr>
        <w:pStyle w:val="Textoindependiente"/>
        <w:spacing w:before="121" w:line="276" w:lineRule="auto"/>
        <w:ind w:right="-3"/>
        <w:rPr>
          <w:rFonts w:asciiTheme="minorHAnsi" w:hAnsiTheme="minorHAnsi" w:cstheme="minorHAnsi"/>
        </w:rPr>
      </w:pPr>
    </w:p>
    <w:p w14:paraId="4221B4EF" w14:textId="77777777" w:rsidR="00983757" w:rsidRPr="00260C07" w:rsidRDefault="00000000" w:rsidP="00B45BFB">
      <w:pPr>
        <w:pStyle w:val="Textoindependiente"/>
        <w:spacing w:line="276" w:lineRule="auto"/>
        <w:ind w:left="282" w:right="-3"/>
        <w:jc w:val="both"/>
        <w:rPr>
          <w:rFonts w:asciiTheme="minorHAnsi" w:hAnsiTheme="minorHAnsi" w:cstheme="minorHAnsi"/>
          <w:b/>
        </w:rPr>
      </w:pPr>
      <w:r w:rsidRPr="00260C07">
        <w:rPr>
          <w:rFonts w:asciiTheme="minorHAnsi" w:hAnsiTheme="minorHAnsi" w:cstheme="minorHAnsi"/>
        </w:rPr>
        <w:t xml:space="preserve">En esta medida, </w:t>
      </w:r>
      <w:r w:rsidRPr="00260C07">
        <w:rPr>
          <w:rFonts w:asciiTheme="minorHAnsi" w:hAnsiTheme="minorHAnsi" w:cstheme="minorHAnsi"/>
          <w:b/>
        </w:rPr>
        <w:t xml:space="preserve">EL CONTRATISTA </w:t>
      </w:r>
      <w:r w:rsidRPr="00260C07">
        <w:rPr>
          <w:rFonts w:asciiTheme="minorHAnsi" w:hAnsiTheme="minorHAnsi" w:cstheme="minorHAnsi"/>
        </w:rPr>
        <w:t xml:space="preserve">es independiente y por lo tanto asumirá íntegramente la responsabilidad contractual y extracontractual de sus actos o hechos como </w:t>
      </w:r>
      <w:r w:rsidRPr="00260C07">
        <w:rPr>
          <w:rFonts w:asciiTheme="minorHAnsi" w:hAnsiTheme="minorHAnsi" w:cstheme="minorHAnsi"/>
          <w:b/>
        </w:rPr>
        <w:t xml:space="preserve">CONTRATISTA. </w:t>
      </w:r>
      <w:r w:rsidRPr="00260C07">
        <w:rPr>
          <w:rFonts w:asciiTheme="minorHAnsi" w:hAnsiTheme="minorHAnsi" w:cstheme="minorHAnsi"/>
        </w:rPr>
        <w:t xml:space="preserve">El personal que emplee EL CONTRATISTA para la ejecución del presente CONTRATO estará vinculado exclusivamente con él y no tendrán ningún tipo de vinculación directa o indirecta con </w:t>
      </w:r>
      <w:r w:rsidRPr="00260C07">
        <w:rPr>
          <w:rFonts w:asciiTheme="minorHAnsi" w:hAnsiTheme="minorHAnsi" w:cstheme="minorHAnsi"/>
          <w:b/>
        </w:rPr>
        <w:t>EL CONTRATANTE</w:t>
      </w:r>
      <w:r w:rsidRPr="00260C07">
        <w:rPr>
          <w:rFonts w:asciiTheme="minorHAnsi" w:hAnsiTheme="minorHAnsi" w:cstheme="minorHAnsi"/>
        </w:rPr>
        <w:t xml:space="preserve">, ni con el </w:t>
      </w:r>
      <w:r w:rsidRPr="00260C07">
        <w:rPr>
          <w:rFonts w:asciiTheme="minorHAnsi" w:hAnsiTheme="minorHAnsi" w:cstheme="minorHAnsi"/>
          <w:b/>
        </w:rPr>
        <w:t>FIDEICOMITENTE.</w:t>
      </w:r>
    </w:p>
    <w:p w14:paraId="236D145E" w14:textId="77777777" w:rsidR="00231585" w:rsidRDefault="00231585" w:rsidP="00B45BFB">
      <w:pPr>
        <w:pStyle w:val="Ttulo1"/>
        <w:tabs>
          <w:tab w:val="left" w:pos="1764"/>
        </w:tabs>
        <w:spacing w:before="239" w:line="276" w:lineRule="auto"/>
        <w:ind w:right="-3"/>
        <w:rPr>
          <w:rFonts w:asciiTheme="minorHAnsi" w:hAnsiTheme="minorHAnsi" w:cstheme="minorHAnsi"/>
        </w:rPr>
      </w:pPr>
    </w:p>
    <w:p w14:paraId="33C7F1A8" w14:textId="77777777" w:rsidR="00231585" w:rsidRDefault="00231585" w:rsidP="00B45BFB">
      <w:pPr>
        <w:pStyle w:val="Ttulo1"/>
        <w:tabs>
          <w:tab w:val="left" w:pos="1764"/>
        </w:tabs>
        <w:spacing w:before="239" w:line="276" w:lineRule="auto"/>
        <w:ind w:right="-3"/>
        <w:rPr>
          <w:rFonts w:asciiTheme="minorHAnsi" w:hAnsiTheme="minorHAnsi" w:cstheme="minorHAnsi"/>
        </w:rPr>
      </w:pPr>
    </w:p>
    <w:p w14:paraId="2226FFAE" w14:textId="2AB318B7" w:rsidR="00983757" w:rsidRPr="00260C07" w:rsidRDefault="00000000" w:rsidP="00B45BFB">
      <w:pPr>
        <w:pStyle w:val="Ttulo1"/>
        <w:tabs>
          <w:tab w:val="left" w:pos="1764"/>
        </w:tabs>
        <w:spacing w:before="239" w:line="276" w:lineRule="auto"/>
        <w:ind w:right="-3"/>
        <w:rPr>
          <w:rFonts w:asciiTheme="minorHAnsi" w:hAnsiTheme="minorHAnsi" w:cstheme="minorHAnsi"/>
          <w:u w:val="none"/>
        </w:rPr>
      </w:pPr>
      <w:r w:rsidRPr="00260C07">
        <w:rPr>
          <w:rFonts w:asciiTheme="minorHAnsi" w:hAnsiTheme="minorHAnsi" w:cstheme="minorHAnsi"/>
        </w:rPr>
        <w:t>CLÁUSULA</w:t>
      </w:r>
      <w:r w:rsidRPr="00260C07">
        <w:rPr>
          <w:rFonts w:asciiTheme="minorHAnsi" w:hAnsiTheme="minorHAnsi" w:cstheme="minorHAnsi"/>
          <w:spacing w:val="-8"/>
        </w:rPr>
        <w:t xml:space="preserve"> </w:t>
      </w:r>
      <w:r w:rsidRPr="00260C07">
        <w:rPr>
          <w:rFonts w:asciiTheme="minorHAnsi" w:hAnsiTheme="minorHAnsi" w:cstheme="minorHAnsi"/>
          <w:spacing w:val="-4"/>
        </w:rPr>
        <w:t>XXIX.</w:t>
      </w:r>
      <w:r w:rsidRPr="00260C07">
        <w:rPr>
          <w:rFonts w:asciiTheme="minorHAnsi" w:hAnsiTheme="minorHAnsi" w:cstheme="minorHAnsi"/>
          <w:u w:val="none"/>
        </w:rPr>
        <w:tab/>
      </w:r>
      <w:r w:rsidRPr="00260C07">
        <w:rPr>
          <w:rFonts w:asciiTheme="minorHAnsi" w:hAnsiTheme="minorHAnsi" w:cstheme="minorHAnsi"/>
        </w:rPr>
        <w:t>INHABILIDADES</w:t>
      </w:r>
      <w:r w:rsidRPr="00260C07">
        <w:rPr>
          <w:rFonts w:asciiTheme="minorHAnsi" w:hAnsiTheme="minorHAnsi" w:cstheme="minorHAnsi"/>
          <w:spacing w:val="-5"/>
        </w:rPr>
        <w:t xml:space="preserve"> </w:t>
      </w:r>
      <w:r w:rsidRPr="00260C07">
        <w:rPr>
          <w:rFonts w:asciiTheme="minorHAnsi" w:hAnsiTheme="minorHAnsi" w:cstheme="minorHAnsi"/>
        </w:rPr>
        <w:t>E</w:t>
      </w:r>
      <w:r w:rsidRPr="00260C07">
        <w:rPr>
          <w:rFonts w:asciiTheme="minorHAnsi" w:hAnsiTheme="minorHAnsi" w:cstheme="minorHAnsi"/>
          <w:spacing w:val="-7"/>
        </w:rPr>
        <w:t xml:space="preserve"> </w:t>
      </w:r>
      <w:r w:rsidRPr="00260C07">
        <w:rPr>
          <w:rFonts w:asciiTheme="minorHAnsi" w:hAnsiTheme="minorHAnsi" w:cstheme="minorHAnsi"/>
          <w:spacing w:val="-2"/>
        </w:rPr>
        <w:t>INCOMPATIBILIDADES</w:t>
      </w:r>
    </w:p>
    <w:p w14:paraId="4D2B7B4B" w14:textId="77777777" w:rsidR="00983757" w:rsidRPr="00260C07" w:rsidRDefault="00983757" w:rsidP="00B45BFB">
      <w:pPr>
        <w:pStyle w:val="Textoindependiente"/>
        <w:spacing w:before="120" w:line="276" w:lineRule="auto"/>
        <w:ind w:right="-3"/>
        <w:rPr>
          <w:rFonts w:asciiTheme="minorHAnsi" w:hAnsiTheme="minorHAnsi" w:cstheme="minorHAnsi"/>
          <w:b/>
        </w:rPr>
      </w:pPr>
    </w:p>
    <w:p w14:paraId="1825D838" w14:textId="77777777" w:rsidR="00983757" w:rsidRPr="00260C07" w:rsidRDefault="00000000" w:rsidP="00B45BFB">
      <w:pPr>
        <w:pStyle w:val="Textoindependiente"/>
        <w:spacing w:before="1" w:line="276" w:lineRule="auto"/>
        <w:ind w:left="282" w:right="-3"/>
        <w:jc w:val="both"/>
        <w:rPr>
          <w:rFonts w:asciiTheme="minorHAnsi" w:hAnsiTheme="minorHAnsi" w:cstheme="minorHAnsi"/>
        </w:rPr>
      </w:pPr>
      <w:r w:rsidRPr="00260C07">
        <w:rPr>
          <w:rFonts w:asciiTheme="minorHAnsi" w:hAnsiTheme="minorHAnsi" w:cstheme="minorHAnsi"/>
          <w:b/>
        </w:rPr>
        <w:t>EL</w:t>
      </w:r>
      <w:r w:rsidRPr="00260C07">
        <w:rPr>
          <w:rFonts w:asciiTheme="minorHAnsi" w:hAnsiTheme="minorHAnsi" w:cstheme="minorHAnsi"/>
          <w:b/>
          <w:spacing w:val="-6"/>
        </w:rPr>
        <w:t xml:space="preserve"> </w:t>
      </w:r>
      <w:r w:rsidRPr="00260C07">
        <w:rPr>
          <w:rFonts w:asciiTheme="minorHAnsi" w:hAnsiTheme="minorHAnsi" w:cstheme="minorHAnsi"/>
          <w:b/>
        </w:rPr>
        <w:t>CONTRATISTA</w:t>
      </w:r>
      <w:r w:rsidRPr="00260C07">
        <w:rPr>
          <w:rFonts w:asciiTheme="minorHAnsi" w:hAnsiTheme="minorHAnsi" w:cstheme="minorHAnsi"/>
          <w:b/>
          <w:spacing w:val="-6"/>
        </w:rPr>
        <w:t xml:space="preserve"> </w:t>
      </w:r>
      <w:r w:rsidRPr="00260C07">
        <w:rPr>
          <w:rFonts w:asciiTheme="minorHAnsi" w:hAnsiTheme="minorHAnsi" w:cstheme="minorHAnsi"/>
        </w:rPr>
        <w:t>afirma</w:t>
      </w:r>
      <w:r w:rsidRPr="00260C07">
        <w:rPr>
          <w:rFonts w:asciiTheme="minorHAnsi" w:hAnsiTheme="minorHAnsi" w:cstheme="minorHAnsi"/>
          <w:spacing w:val="-7"/>
        </w:rPr>
        <w:t xml:space="preserve"> </w:t>
      </w:r>
      <w:r w:rsidRPr="00260C07">
        <w:rPr>
          <w:rFonts w:asciiTheme="minorHAnsi" w:hAnsiTheme="minorHAnsi" w:cstheme="minorHAnsi"/>
        </w:rPr>
        <w:t>bajo</w:t>
      </w:r>
      <w:r w:rsidRPr="00260C07">
        <w:rPr>
          <w:rFonts w:asciiTheme="minorHAnsi" w:hAnsiTheme="minorHAnsi" w:cstheme="minorHAnsi"/>
          <w:spacing w:val="-6"/>
        </w:rPr>
        <w:t xml:space="preserve"> </w:t>
      </w:r>
      <w:r w:rsidRPr="00260C07">
        <w:rPr>
          <w:rFonts w:asciiTheme="minorHAnsi" w:hAnsiTheme="minorHAnsi" w:cstheme="minorHAnsi"/>
        </w:rPr>
        <w:t>la</w:t>
      </w:r>
      <w:r w:rsidRPr="00260C07">
        <w:rPr>
          <w:rFonts w:asciiTheme="minorHAnsi" w:hAnsiTheme="minorHAnsi" w:cstheme="minorHAnsi"/>
          <w:spacing w:val="-7"/>
        </w:rPr>
        <w:t xml:space="preserve"> </w:t>
      </w:r>
      <w:r w:rsidRPr="00260C07">
        <w:rPr>
          <w:rFonts w:asciiTheme="minorHAnsi" w:hAnsiTheme="minorHAnsi" w:cstheme="minorHAnsi"/>
        </w:rPr>
        <w:t>gravedad</w:t>
      </w:r>
      <w:r w:rsidRPr="00260C07">
        <w:rPr>
          <w:rFonts w:asciiTheme="minorHAnsi" w:hAnsiTheme="minorHAnsi" w:cstheme="minorHAnsi"/>
          <w:spacing w:val="-8"/>
        </w:rPr>
        <w:t xml:space="preserve"> </w:t>
      </w:r>
      <w:r w:rsidRPr="00260C07">
        <w:rPr>
          <w:rFonts w:asciiTheme="minorHAnsi" w:hAnsiTheme="minorHAnsi" w:cstheme="minorHAnsi"/>
        </w:rPr>
        <w:t>de</w:t>
      </w:r>
      <w:r w:rsidRPr="00260C07">
        <w:rPr>
          <w:rFonts w:asciiTheme="minorHAnsi" w:hAnsiTheme="minorHAnsi" w:cstheme="minorHAnsi"/>
          <w:spacing w:val="-6"/>
        </w:rPr>
        <w:t xml:space="preserve"> </w:t>
      </w:r>
      <w:r w:rsidRPr="00260C07">
        <w:rPr>
          <w:rFonts w:asciiTheme="minorHAnsi" w:hAnsiTheme="minorHAnsi" w:cstheme="minorHAnsi"/>
        </w:rPr>
        <w:t>juramento</w:t>
      </w:r>
      <w:r w:rsidRPr="00260C07">
        <w:rPr>
          <w:rFonts w:asciiTheme="minorHAnsi" w:hAnsiTheme="minorHAnsi" w:cstheme="minorHAnsi"/>
          <w:spacing w:val="-6"/>
        </w:rPr>
        <w:t xml:space="preserve"> </w:t>
      </w:r>
      <w:r w:rsidRPr="00260C07">
        <w:rPr>
          <w:rFonts w:asciiTheme="minorHAnsi" w:hAnsiTheme="minorHAnsi" w:cstheme="minorHAnsi"/>
        </w:rPr>
        <w:t>el</w:t>
      </w:r>
      <w:r w:rsidRPr="00260C07">
        <w:rPr>
          <w:rFonts w:asciiTheme="minorHAnsi" w:hAnsiTheme="minorHAnsi" w:cstheme="minorHAnsi"/>
          <w:spacing w:val="-6"/>
        </w:rPr>
        <w:t xml:space="preserve"> </w:t>
      </w:r>
      <w:r w:rsidRPr="00260C07">
        <w:rPr>
          <w:rFonts w:asciiTheme="minorHAnsi" w:hAnsiTheme="minorHAnsi" w:cstheme="minorHAnsi"/>
        </w:rPr>
        <w:t>cual</w:t>
      </w:r>
      <w:r w:rsidRPr="00260C07">
        <w:rPr>
          <w:rFonts w:asciiTheme="minorHAnsi" w:hAnsiTheme="minorHAnsi" w:cstheme="minorHAnsi"/>
          <w:spacing w:val="-9"/>
        </w:rPr>
        <w:t xml:space="preserve"> </w:t>
      </w:r>
      <w:r w:rsidRPr="00260C07">
        <w:rPr>
          <w:rFonts w:asciiTheme="minorHAnsi" w:hAnsiTheme="minorHAnsi" w:cstheme="minorHAnsi"/>
        </w:rPr>
        <w:t>se</w:t>
      </w:r>
      <w:r w:rsidRPr="00260C07">
        <w:rPr>
          <w:rFonts w:asciiTheme="minorHAnsi" w:hAnsiTheme="minorHAnsi" w:cstheme="minorHAnsi"/>
          <w:spacing w:val="-6"/>
        </w:rPr>
        <w:t xml:space="preserve"> </w:t>
      </w:r>
      <w:r w:rsidRPr="00260C07">
        <w:rPr>
          <w:rFonts w:asciiTheme="minorHAnsi" w:hAnsiTheme="minorHAnsi" w:cstheme="minorHAnsi"/>
        </w:rPr>
        <w:t>entiende</w:t>
      </w:r>
      <w:r w:rsidRPr="00260C07">
        <w:rPr>
          <w:rFonts w:asciiTheme="minorHAnsi" w:hAnsiTheme="minorHAnsi" w:cstheme="minorHAnsi"/>
          <w:spacing w:val="-6"/>
        </w:rPr>
        <w:t xml:space="preserve"> </w:t>
      </w:r>
      <w:r w:rsidRPr="00260C07">
        <w:rPr>
          <w:rFonts w:asciiTheme="minorHAnsi" w:hAnsiTheme="minorHAnsi" w:cstheme="minorHAnsi"/>
        </w:rPr>
        <w:t>prestado</w:t>
      </w:r>
      <w:r w:rsidRPr="00260C07">
        <w:rPr>
          <w:rFonts w:asciiTheme="minorHAnsi" w:hAnsiTheme="minorHAnsi" w:cstheme="minorHAnsi"/>
          <w:spacing w:val="-6"/>
        </w:rPr>
        <w:t xml:space="preserve"> </w:t>
      </w:r>
      <w:r w:rsidRPr="00260C07">
        <w:rPr>
          <w:rFonts w:asciiTheme="minorHAnsi" w:hAnsiTheme="minorHAnsi" w:cstheme="minorHAnsi"/>
        </w:rPr>
        <w:t>con</w:t>
      </w:r>
      <w:r w:rsidRPr="00260C07">
        <w:rPr>
          <w:rFonts w:asciiTheme="minorHAnsi" w:hAnsiTheme="minorHAnsi" w:cstheme="minorHAnsi"/>
          <w:spacing w:val="-7"/>
        </w:rPr>
        <w:t xml:space="preserve"> </w:t>
      </w:r>
      <w:r w:rsidRPr="00260C07">
        <w:rPr>
          <w:rFonts w:asciiTheme="minorHAnsi" w:hAnsiTheme="minorHAnsi" w:cstheme="minorHAnsi"/>
        </w:rPr>
        <w:t>la</w:t>
      </w:r>
      <w:r w:rsidRPr="00260C07">
        <w:rPr>
          <w:rFonts w:asciiTheme="minorHAnsi" w:hAnsiTheme="minorHAnsi" w:cstheme="minorHAnsi"/>
          <w:spacing w:val="-9"/>
        </w:rPr>
        <w:t xml:space="preserve"> </w:t>
      </w:r>
      <w:r w:rsidRPr="00260C07">
        <w:rPr>
          <w:rFonts w:asciiTheme="minorHAnsi" w:hAnsiTheme="minorHAnsi" w:cstheme="minorHAnsi"/>
        </w:rPr>
        <w:t>firma</w:t>
      </w:r>
      <w:r w:rsidRPr="00260C07">
        <w:rPr>
          <w:rFonts w:asciiTheme="minorHAnsi" w:hAnsiTheme="minorHAnsi" w:cstheme="minorHAnsi"/>
          <w:spacing w:val="-9"/>
        </w:rPr>
        <w:t xml:space="preserve"> </w:t>
      </w:r>
      <w:r w:rsidRPr="00260C07">
        <w:rPr>
          <w:rFonts w:asciiTheme="minorHAnsi" w:hAnsiTheme="minorHAnsi" w:cstheme="minorHAnsi"/>
        </w:rPr>
        <w:t>de presente documento, que no está incurso en ninguna de las causales de inhabilidad o incompatibilidad previstas en la Constitución y la Ley,</w:t>
      </w:r>
      <w:r w:rsidRPr="00260C07">
        <w:rPr>
          <w:rFonts w:asciiTheme="minorHAnsi" w:hAnsiTheme="minorHAnsi" w:cstheme="minorHAnsi"/>
          <w:spacing w:val="-2"/>
        </w:rPr>
        <w:t xml:space="preserve"> </w:t>
      </w:r>
      <w:r w:rsidRPr="00260C07">
        <w:rPr>
          <w:rFonts w:asciiTheme="minorHAnsi" w:hAnsiTheme="minorHAnsi" w:cstheme="minorHAnsi"/>
        </w:rPr>
        <w:t>en caso de que se presenten inhabilidades o incompatibilidades, que no hayan sido evidenciadas previa suscripción del Contrato, o que sobrevengan posterior a su suscripción, se aplicará lo establecido en la cláusula de terminación anticipada del Contrato.</w:t>
      </w:r>
    </w:p>
    <w:p w14:paraId="7EE4AC5D" w14:textId="77777777" w:rsidR="00983757" w:rsidRPr="00260C07" w:rsidRDefault="00983757" w:rsidP="00B45BFB">
      <w:pPr>
        <w:pStyle w:val="Textoindependiente"/>
        <w:spacing w:before="119" w:line="276" w:lineRule="auto"/>
        <w:ind w:right="-3"/>
        <w:rPr>
          <w:rFonts w:asciiTheme="minorHAnsi" w:hAnsiTheme="minorHAnsi" w:cstheme="minorHAnsi"/>
        </w:rPr>
      </w:pPr>
    </w:p>
    <w:p w14:paraId="25B56BB1" w14:textId="77777777" w:rsidR="00983757" w:rsidRPr="00260C07" w:rsidRDefault="00000000" w:rsidP="00B45BFB">
      <w:pPr>
        <w:pStyle w:val="Ttulo1"/>
        <w:tabs>
          <w:tab w:val="left" w:pos="1763"/>
        </w:tabs>
        <w:spacing w:line="276" w:lineRule="auto"/>
        <w:ind w:right="-3"/>
        <w:rPr>
          <w:rFonts w:asciiTheme="minorHAnsi" w:hAnsiTheme="minorHAnsi" w:cstheme="minorHAnsi"/>
          <w:u w:val="none"/>
        </w:rPr>
      </w:pPr>
      <w:r w:rsidRPr="00260C07">
        <w:rPr>
          <w:rFonts w:asciiTheme="minorHAnsi" w:hAnsiTheme="minorHAnsi" w:cstheme="minorHAnsi"/>
        </w:rPr>
        <w:t>CLÁUSULA</w:t>
      </w:r>
      <w:r w:rsidRPr="00260C07">
        <w:rPr>
          <w:rFonts w:asciiTheme="minorHAnsi" w:hAnsiTheme="minorHAnsi" w:cstheme="minorHAnsi"/>
          <w:spacing w:val="-10"/>
        </w:rPr>
        <w:t xml:space="preserve"> </w:t>
      </w:r>
      <w:r w:rsidRPr="00260C07">
        <w:rPr>
          <w:rFonts w:asciiTheme="minorHAnsi" w:hAnsiTheme="minorHAnsi" w:cstheme="minorHAnsi"/>
          <w:spacing w:val="-4"/>
        </w:rPr>
        <w:t>XXX.</w:t>
      </w:r>
      <w:r w:rsidRPr="00260C07">
        <w:rPr>
          <w:rFonts w:asciiTheme="minorHAnsi" w:hAnsiTheme="minorHAnsi" w:cstheme="minorHAnsi"/>
          <w:u w:val="none"/>
        </w:rPr>
        <w:tab/>
      </w:r>
      <w:r w:rsidRPr="00260C07">
        <w:rPr>
          <w:rFonts w:asciiTheme="minorHAnsi" w:hAnsiTheme="minorHAnsi" w:cstheme="minorHAnsi"/>
        </w:rPr>
        <w:t>SOLUCIÓN</w:t>
      </w:r>
      <w:r w:rsidRPr="00260C07">
        <w:rPr>
          <w:rFonts w:asciiTheme="minorHAnsi" w:hAnsiTheme="minorHAnsi" w:cstheme="minorHAnsi"/>
          <w:spacing w:val="-4"/>
        </w:rPr>
        <w:t xml:space="preserve"> </w:t>
      </w:r>
      <w:r w:rsidRPr="00260C07">
        <w:rPr>
          <w:rFonts w:asciiTheme="minorHAnsi" w:hAnsiTheme="minorHAnsi" w:cstheme="minorHAnsi"/>
        </w:rPr>
        <w:t>DE</w:t>
      </w:r>
      <w:r w:rsidRPr="00260C07">
        <w:rPr>
          <w:rFonts w:asciiTheme="minorHAnsi" w:hAnsiTheme="minorHAnsi" w:cstheme="minorHAnsi"/>
          <w:spacing w:val="-4"/>
        </w:rPr>
        <w:t xml:space="preserve"> </w:t>
      </w:r>
      <w:r w:rsidRPr="00260C07">
        <w:rPr>
          <w:rFonts w:asciiTheme="minorHAnsi" w:hAnsiTheme="minorHAnsi" w:cstheme="minorHAnsi"/>
          <w:spacing w:val="-2"/>
        </w:rPr>
        <w:t>CONTROVERSIAS</w:t>
      </w:r>
    </w:p>
    <w:p w14:paraId="3BF11B2D" w14:textId="77777777" w:rsidR="00983757" w:rsidRPr="00260C07" w:rsidRDefault="00983757" w:rsidP="00B45BFB">
      <w:pPr>
        <w:pStyle w:val="Textoindependiente"/>
        <w:spacing w:before="121" w:line="276" w:lineRule="auto"/>
        <w:ind w:right="-3"/>
        <w:rPr>
          <w:rFonts w:asciiTheme="minorHAnsi" w:hAnsiTheme="minorHAnsi" w:cstheme="minorHAnsi"/>
          <w:b/>
        </w:rPr>
      </w:pPr>
    </w:p>
    <w:p w14:paraId="4FD23C45" w14:textId="09CEA002" w:rsidR="00983757" w:rsidRPr="00260C07" w:rsidRDefault="00000000"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rPr>
        <w:t>En</w:t>
      </w:r>
      <w:r w:rsidRPr="00260C07">
        <w:rPr>
          <w:rFonts w:asciiTheme="minorHAnsi" w:hAnsiTheme="minorHAnsi" w:cstheme="minorHAnsi"/>
          <w:spacing w:val="-7"/>
        </w:rPr>
        <w:t xml:space="preserve"> </w:t>
      </w:r>
      <w:r w:rsidRPr="00260C07">
        <w:rPr>
          <w:rFonts w:asciiTheme="minorHAnsi" w:hAnsiTheme="minorHAnsi" w:cstheme="minorHAnsi"/>
        </w:rPr>
        <w:t>el</w:t>
      </w:r>
      <w:r w:rsidRPr="00260C07">
        <w:rPr>
          <w:rFonts w:asciiTheme="minorHAnsi" w:hAnsiTheme="minorHAnsi" w:cstheme="minorHAnsi"/>
          <w:spacing w:val="-6"/>
        </w:rPr>
        <w:t xml:space="preserve"> </w:t>
      </w:r>
      <w:r w:rsidRPr="00260C07">
        <w:rPr>
          <w:rFonts w:asciiTheme="minorHAnsi" w:hAnsiTheme="minorHAnsi" w:cstheme="minorHAnsi"/>
        </w:rPr>
        <w:t>evento</w:t>
      </w:r>
      <w:r w:rsidRPr="00260C07">
        <w:rPr>
          <w:rFonts w:asciiTheme="minorHAnsi" w:hAnsiTheme="minorHAnsi" w:cstheme="minorHAnsi"/>
          <w:spacing w:val="-5"/>
        </w:rPr>
        <w:t xml:space="preserve"> </w:t>
      </w:r>
      <w:r w:rsidRPr="00260C07">
        <w:rPr>
          <w:rFonts w:asciiTheme="minorHAnsi" w:hAnsiTheme="minorHAnsi" w:cstheme="minorHAnsi"/>
        </w:rPr>
        <w:t>de</w:t>
      </w:r>
      <w:r w:rsidRPr="00260C07">
        <w:rPr>
          <w:rFonts w:asciiTheme="minorHAnsi" w:hAnsiTheme="minorHAnsi" w:cstheme="minorHAnsi"/>
          <w:spacing w:val="-6"/>
        </w:rPr>
        <w:t xml:space="preserve"> </w:t>
      </w:r>
      <w:r w:rsidRPr="00260C07">
        <w:rPr>
          <w:rFonts w:asciiTheme="minorHAnsi" w:hAnsiTheme="minorHAnsi" w:cstheme="minorHAnsi"/>
        </w:rPr>
        <w:t>que</w:t>
      </w:r>
      <w:r w:rsidRPr="00260C07">
        <w:rPr>
          <w:rFonts w:asciiTheme="minorHAnsi" w:hAnsiTheme="minorHAnsi" w:cstheme="minorHAnsi"/>
          <w:spacing w:val="-6"/>
        </w:rPr>
        <w:t xml:space="preserve"> </w:t>
      </w:r>
      <w:r w:rsidRPr="00260C07">
        <w:rPr>
          <w:rFonts w:asciiTheme="minorHAnsi" w:hAnsiTheme="minorHAnsi" w:cstheme="minorHAnsi"/>
        </w:rPr>
        <w:t>surja</w:t>
      </w:r>
      <w:r w:rsidRPr="00260C07">
        <w:rPr>
          <w:rFonts w:asciiTheme="minorHAnsi" w:hAnsiTheme="minorHAnsi" w:cstheme="minorHAnsi"/>
          <w:spacing w:val="-9"/>
        </w:rPr>
        <w:t xml:space="preserve"> </w:t>
      </w:r>
      <w:r w:rsidRPr="00260C07">
        <w:rPr>
          <w:rFonts w:asciiTheme="minorHAnsi" w:hAnsiTheme="minorHAnsi" w:cstheme="minorHAnsi"/>
        </w:rPr>
        <w:t>alguna</w:t>
      </w:r>
      <w:r w:rsidRPr="00260C07">
        <w:rPr>
          <w:rFonts w:asciiTheme="minorHAnsi" w:hAnsiTheme="minorHAnsi" w:cstheme="minorHAnsi"/>
          <w:spacing w:val="-7"/>
        </w:rPr>
        <w:t xml:space="preserve"> </w:t>
      </w:r>
      <w:r w:rsidRPr="00260C07">
        <w:rPr>
          <w:rFonts w:asciiTheme="minorHAnsi" w:hAnsiTheme="minorHAnsi" w:cstheme="minorHAnsi"/>
        </w:rPr>
        <w:t>diferencia</w:t>
      </w:r>
      <w:r w:rsidRPr="00260C07">
        <w:rPr>
          <w:rFonts w:asciiTheme="minorHAnsi" w:hAnsiTheme="minorHAnsi" w:cstheme="minorHAnsi"/>
          <w:spacing w:val="-7"/>
        </w:rPr>
        <w:t xml:space="preserve"> </w:t>
      </w:r>
      <w:r w:rsidRPr="00260C07">
        <w:rPr>
          <w:rFonts w:asciiTheme="minorHAnsi" w:hAnsiTheme="minorHAnsi" w:cstheme="minorHAnsi"/>
        </w:rPr>
        <w:t>entre</w:t>
      </w:r>
      <w:r w:rsidRPr="00260C07">
        <w:rPr>
          <w:rFonts w:asciiTheme="minorHAnsi" w:hAnsiTheme="minorHAnsi" w:cstheme="minorHAnsi"/>
          <w:spacing w:val="-8"/>
        </w:rPr>
        <w:t xml:space="preserve"> </w:t>
      </w:r>
      <w:r w:rsidRPr="00260C07">
        <w:rPr>
          <w:rFonts w:asciiTheme="minorHAnsi" w:hAnsiTheme="minorHAnsi" w:cstheme="minorHAnsi"/>
        </w:rPr>
        <w:t>las</w:t>
      </w:r>
      <w:r w:rsidRPr="00260C07">
        <w:rPr>
          <w:rFonts w:asciiTheme="minorHAnsi" w:hAnsiTheme="minorHAnsi" w:cstheme="minorHAnsi"/>
          <w:spacing w:val="-7"/>
        </w:rPr>
        <w:t xml:space="preserve"> </w:t>
      </w:r>
      <w:r w:rsidRPr="00260C07">
        <w:rPr>
          <w:rFonts w:asciiTheme="minorHAnsi" w:hAnsiTheme="minorHAnsi" w:cstheme="minorHAnsi"/>
        </w:rPr>
        <w:t>partes</w:t>
      </w:r>
      <w:r w:rsidRPr="00260C07">
        <w:rPr>
          <w:rFonts w:asciiTheme="minorHAnsi" w:hAnsiTheme="minorHAnsi" w:cstheme="minorHAnsi"/>
          <w:spacing w:val="-6"/>
        </w:rPr>
        <w:t xml:space="preserve"> </w:t>
      </w:r>
      <w:r w:rsidRPr="00260C07">
        <w:rPr>
          <w:rFonts w:asciiTheme="minorHAnsi" w:hAnsiTheme="minorHAnsi" w:cstheme="minorHAnsi"/>
        </w:rPr>
        <w:t>por</w:t>
      </w:r>
      <w:r w:rsidRPr="00260C07">
        <w:rPr>
          <w:rFonts w:asciiTheme="minorHAnsi" w:hAnsiTheme="minorHAnsi" w:cstheme="minorHAnsi"/>
          <w:spacing w:val="-7"/>
        </w:rPr>
        <w:t xml:space="preserve"> </w:t>
      </w:r>
      <w:r w:rsidRPr="00260C07">
        <w:rPr>
          <w:rFonts w:asciiTheme="minorHAnsi" w:hAnsiTheme="minorHAnsi" w:cstheme="minorHAnsi"/>
        </w:rPr>
        <w:t>razón</w:t>
      </w:r>
      <w:r w:rsidRPr="00260C07">
        <w:rPr>
          <w:rFonts w:asciiTheme="minorHAnsi" w:hAnsiTheme="minorHAnsi" w:cstheme="minorHAnsi"/>
          <w:spacing w:val="-10"/>
        </w:rPr>
        <w:t xml:space="preserve"> </w:t>
      </w:r>
      <w:r w:rsidRPr="00260C07">
        <w:rPr>
          <w:rFonts w:asciiTheme="minorHAnsi" w:hAnsiTheme="minorHAnsi" w:cstheme="minorHAnsi"/>
        </w:rPr>
        <w:t>o</w:t>
      </w:r>
      <w:r w:rsidRPr="00260C07">
        <w:rPr>
          <w:rFonts w:asciiTheme="minorHAnsi" w:hAnsiTheme="minorHAnsi" w:cstheme="minorHAnsi"/>
          <w:spacing w:val="-5"/>
        </w:rPr>
        <w:t xml:space="preserve"> </w:t>
      </w:r>
      <w:r w:rsidRPr="00260C07">
        <w:rPr>
          <w:rFonts w:asciiTheme="minorHAnsi" w:hAnsiTheme="minorHAnsi" w:cstheme="minorHAnsi"/>
        </w:rPr>
        <w:t>con</w:t>
      </w:r>
      <w:r w:rsidRPr="00260C07">
        <w:rPr>
          <w:rFonts w:asciiTheme="minorHAnsi" w:hAnsiTheme="minorHAnsi" w:cstheme="minorHAnsi"/>
          <w:spacing w:val="-7"/>
        </w:rPr>
        <w:t xml:space="preserve"> </w:t>
      </w:r>
      <w:r w:rsidRPr="00260C07">
        <w:rPr>
          <w:rFonts w:asciiTheme="minorHAnsi" w:hAnsiTheme="minorHAnsi" w:cstheme="minorHAnsi"/>
        </w:rPr>
        <w:t>ocasión</w:t>
      </w:r>
      <w:r w:rsidRPr="00260C07">
        <w:rPr>
          <w:rFonts w:asciiTheme="minorHAnsi" w:hAnsiTheme="minorHAnsi" w:cstheme="minorHAnsi"/>
          <w:spacing w:val="-7"/>
        </w:rPr>
        <w:t xml:space="preserve"> </w:t>
      </w:r>
      <w:r w:rsidRPr="00260C07">
        <w:rPr>
          <w:rFonts w:asciiTheme="minorHAnsi" w:hAnsiTheme="minorHAnsi" w:cstheme="minorHAnsi"/>
        </w:rPr>
        <w:t>del</w:t>
      </w:r>
      <w:r w:rsidRPr="00260C07">
        <w:rPr>
          <w:rFonts w:asciiTheme="minorHAnsi" w:hAnsiTheme="minorHAnsi" w:cstheme="minorHAnsi"/>
          <w:spacing w:val="-6"/>
        </w:rPr>
        <w:t xml:space="preserve"> </w:t>
      </w:r>
      <w:r w:rsidRPr="00260C07">
        <w:rPr>
          <w:rFonts w:asciiTheme="minorHAnsi" w:hAnsiTheme="minorHAnsi" w:cstheme="minorHAnsi"/>
        </w:rPr>
        <w:t xml:space="preserve">CONTRATO, se buscará una solución directa mediante la conciliación, dentro de los diez (10) días calendarios siguientes a la notificación que cualquiera de las partes envíe a la otra. En el evento en que la </w:t>
      </w:r>
      <w:r w:rsidRPr="00260C07">
        <w:rPr>
          <w:rFonts w:asciiTheme="minorHAnsi" w:hAnsiTheme="minorHAnsi" w:cstheme="minorHAnsi"/>
          <w:spacing w:val="-2"/>
        </w:rPr>
        <w:t>diferencia no pueda resolverse</w:t>
      </w:r>
      <w:r w:rsidRPr="00260C07">
        <w:rPr>
          <w:rFonts w:asciiTheme="minorHAnsi" w:hAnsiTheme="minorHAnsi" w:cstheme="minorHAnsi"/>
          <w:spacing w:val="-4"/>
        </w:rPr>
        <w:t xml:space="preserve"> </w:t>
      </w:r>
      <w:r w:rsidRPr="00260C07">
        <w:rPr>
          <w:rFonts w:asciiTheme="minorHAnsi" w:hAnsiTheme="minorHAnsi" w:cstheme="minorHAnsi"/>
          <w:spacing w:val="-2"/>
        </w:rPr>
        <w:t>mediante el</w:t>
      </w:r>
      <w:r w:rsidRPr="00260C07">
        <w:rPr>
          <w:rFonts w:asciiTheme="minorHAnsi" w:hAnsiTheme="minorHAnsi" w:cstheme="minorHAnsi"/>
          <w:spacing w:val="-4"/>
        </w:rPr>
        <w:t xml:space="preserve"> </w:t>
      </w:r>
      <w:r w:rsidRPr="00260C07">
        <w:rPr>
          <w:rFonts w:asciiTheme="minorHAnsi" w:hAnsiTheme="minorHAnsi" w:cstheme="minorHAnsi"/>
          <w:spacing w:val="-2"/>
        </w:rPr>
        <w:t>mecanismo</w:t>
      </w:r>
      <w:r w:rsidRPr="00260C07">
        <w:rPr>
          <w:rFonts w:asciiTheme="minorHAnsi" w:hAnsiTheme="minorHAnsi" w:cstheme="minorHAnsi"/>
          <w:spacing w:val="-3"/>
        </w:rPr>
        <w:t xml:space="preserve"> </w:t>
      </w:r>
      <w:r w:rsidRPr="00260C07">
        <w:rPr>
          <w:rFonts w:asciiTheme="minorHAnsi" w:hAnsiTheme="minorHAnsi" w:cstheme="minorHAnsi"/>
          <w:spacing w:val="-2"/>
        </w:rPr>
        <w:t>antes</w:t>
      </w:r>
      <w:r w:rsidRPr="00260C07">
        <w:rPr>
          <w:rFonts w:asciiTheme="minorHAnsi" w:hAnsiTheme="minorHAnsi" w:cstheme="minorHAnsi"/>
          <w:spacing w:val="-4"/>
        </w:rPr>
        <w:t xml:space="preserve"> </w:t>
      </w:r>
      <w:r w:rsidRPr="00260C07">
        <w:rPr>
          <w:rFonts w:asciiTheme="minorHAnsi" w:hAnsiTheme="minorHAnsi" w:cstheme="minorHAnsi"/>
          <w:spacing w:val="-2"/>
        </w:rPr>
        <w:t>anotado,</w:t>
      </w:r>
      <w:r w:rsidRPr="00260C07">
        <w:rPr>
          <w:rFonts w:asciiTheme="minorHAnsi" w:hAnsiTheme="minorHAnsi" w:cstheme="minorHAnsi"/>
          <w:spacing w:val="-4"/>
        </w:rPr>
        <w:t xml:space="preserve"> </w:t>
      </w:r>
      <w:r w:rsidRPr="00260C07">
        <w:rPr>
          <w:rFonts w:asciiTheme="minorHAnsi" w:hAnsiTheme="minorHAnsi" w:cstheme="minorHAnsi"/>
          <w:spacing w:val="-2"/>
        </w:rPr>
        <w:t>serán</w:t>
      </w:r>
      <w:r w:rsidRPr="00260C07">
        <w:rPr>
          <w:rFonts w:asciiTheme="minorHAnsi" w:hAnsiTheme="minorHAnsi" w:cstheme="minorHAnsi"/>
          <w:spacing w:val="-5"/>
        </w:rPr>
        <w:t xml:space="preserve"> </w:t>
      </w:r>
      <w:r w:rsidRPr="00260C07">
        <w:rPr>
          <w:rFonts w:asciiTheme="minorHAnsi" w:hAnsiTheme="minorHAnsi" w:cstheme="minorHAnsi"/>
          <w:spacing w:val="-2"/>
        </w:rPr>
        <w:t>sometidas a la</w:t>
      </w:r>
      <w:r w:rsidRPr="00260C07">
        <w:rPr>
          <w:rFonts w:asciiTheme="minorHAnsi" w:hAnsiTheme="minorHAnsi" w:cstheme="minorHAnsi"/>
          <w:spacing w:val="-5"/>
        </w:rPr>
        <w:t xml:space="preserve"> </w:t>
      </w:r>
      <w:r w:rsidRPr="00260C07">
        <w:rPr>
          <w:rFonts w:asciiTheme="minorHAnsi" w:hAnsiTheme="minorHAnsi" w:cstheme="minorHAnsi"/>
          <w:spacing w:val="-2"/>
        </w:rPr>
        <w:t xml:space="preserve">decisión </w:t>
      </w:r>
      <w:r w:rsidRPr="00260C07">
        <w:rPr>
          <w:rFonts w:asciiTheme="minorHAnsi" w:hAnsiTheme="minorHAnsi" w:cstheme="minorHAnsi"/>
        </w:rPr>
        <w:t>de un tribunal de arbitramento que funcionará de acuerdo con el reglamento del Centro de Conciliación, Arbitraje y Amigable Composición de la Cámara de Comercio de Medellín para Antioquia.</w:t>
      </w:r>
      <w:r w:rsidRPr="00260C07">
        <w:rPr>
          <w:rFonts w:asciiTheme="minorHAnsi" w:hAnsiTheme="minorHAnsi" w:cstheme="minorHAnsi"/>
          <w:spacing w:val="40"/>
        </w:rPr>
        <w:t xml:space="preserve"> </w:t>
      </w:r>
      <w:r w:rsidRPr="00260C07">
        <w:rPr>
          <w:rFonts w:asciiTheme="minorHAnsi" w:hAnsiTheme="minorHAnsi" w:cstheme="minorHAnsi"/>
        </w:rPr>
        <w:t>El</w:t>
      </w:r>
      <w:r w:rsidRPr="00260C07">
        <w:rPr>
          <w:rFonts w:asciiTheme="minorHAnsi" w:hAnsiTheme="minorHAnsi" w:cstheme="minorHAnsi"/>
          <w:spacing w:val="57"/>
        </w:rPr>
        <w:t xml:space="preserve"> </w:t>
      </w:r>
      <w:r w:rsidRPr="00260C07">
        <w:rPr>
          <w:rFonts w:asciiTheme="minorHAnsi" w:hAnsiTheme="minorHAnsi" w:cstheme="minorHAnsi"/>
        </w:rPr>
        <w:t>tribunal</w:t>
      </w:r>
      <w:r w:rsidRPr="00260C07">
        <w:rPr>
          <w:rFonts w:asciiTheme="minorHAnsi" w:hAnsiTheme="minorHAnsi" w:cstheme="minorHAnsi"/>
          <w:spacing w:val="57"/>
        </w:rPr>
        <w:t xml:space="preserve"> </w:t>
      </w:r>
      <w:r w:rsidRPr="00260C07">
        <w:rPr>
          <w:rFonts w:asciiTheme="minorHAnsi" w:hAnsiTheme="minorHAnsi" w:cstheme="minorHAnsi"/>
        </w:rPr>
        <w:t>será</w:t>
      </w:r>
      <w:r w:rsidRPr="00260C07">
        <w:rPr>
          <w:rFonts w:asciiTheme="minorHAnsi" w:hAnsiTheme="minorHAnsi" w:cstheme="minorHAnsi"/>
          <w:spacing w:val="57"/>
        </w:rPr>
        <w:t xml:space="preserve"> </w:t>
      </w:r>
      <w:r w:rsidRPr="00260C07">
        <w:rPr>
          <w:rFonts w:asciiTheme="minorHAnsi" w:hAnsiTheme="minorHAnsi" w:cstheme="minorHAnsi"/>
        </w:rPr>
        <w:t>administrado</w:t>
      </w:r>
      <w:r w:rsidRPr="00260C07">
        <w:rPr>
          <w:rFonts w:asciiTheme="minorHAnsi" w:hAnsiTheme="minorHAnsi" w:cstheme="minorHAnsi"/>
          <w:spacing w:val="58"/>
        </w:rPr>
        <w:t xml:space="preserve"> </w:t>
      </w:r>
      <w:r w:rsidRPr="00260C07">
        <w:rPr>
          <w:rFonts w:asciiTheme="minorHAnsi" w:hAnsiTheme="minorHAnsi" w:cstheme="minorHAnsi"/>
        </w:rPr>
        <w:t>por</w:t>
      </w:r>
      <w:r w:rsidRPr="00260C07">
        <w:rPr>
          <w:rFonts w:asciiTheme="minorHAnsi" w:hAnsiTheme="minorHAnsi" w:cstheme="minorHAnsi"/>
          <w:spacing w:val="57"/>
        </w:rPr>
        <w:t xml:space="preserve"> </w:t>
      </w:r>
      <w:r w:rsidRPr="00260C07">
        <w:rPr>
          <w:rFonts w:asciiTheme="minorHAnsi" w:hAnsiTheme="minorHAnsi" w:cstheme="minorHAnsi"/>
        </w:rPr>
        <w:t>el</w:t>
      </w:r>
      <w:r w:rsidRPr="00260C07">
        <w:rPr>
          <w:rFonts w:asciiTheme="minorHAnsi" w:hAnsiTheme="minorHAnsi" w:cstheme="minorHAnsi"/>
          <w:spacing w:val="57"/>
        </w:rPr>
        <w:t xml:space="preserve"> </w:t>
      </w:r>
      <w:r w:rsidRPr="00260C07">
        <w:rPr>
          <w:rFonts w:asciiTheme="minorHAnsi" w:hAnsiTheme="minorHAnsi" w:cstheme="minorHAnsi"/>
        </w:rPr>
        <w:t>Centro</w:t>
      </w:r>
      <w:r w:rsidRPr="00260C07">
        <w:rPr>
          <w:rFonts w:asciiTheme="minorHAnsi" w:hAnsiTheme="minorHAnsi" w:cstheme="minorHAnsi"/>
          <w:spacing w:val="58"/>
        </w:rPr>
        <w:t xml:space="preserve"> </w:t>
      </w:r>
      <w:r w:rsidRPr="00260C07">
        <w:rPr>
          <w:rFonts w:asciiTheme="minorHAnsi" w:hAnsiTheme="minorHAnsi" w:cstheme="minorHAnsi"/>
        </w:rPr>
        <w:t>de</w:t>
      </w:r>
      <w:r w:rsidRPr="00260C07">
        <w:rPr>
          <w:rFonts w:asciiTheme="minorHAnsi" w:hAnsiTheme="minorHAnsi" w:cstheme="minorHAnsi"/>
          <w:spacing w:val="58"/>
        </w:rPr>
        <w:t xml:space="preserve"> </w:t>
      </w:r>
      <w:r w:rsidRPr="00260C07">
        <w:rPr>
          <w:rFonts w:asciiTheme="minorHAnsi" w:hAnsiTheme="minorHAnsi" w:cstheme="minorHAnsi"/>
        </w:rPr>
        <w:t>Conciliación,</w:t>
      </w:r>
      <w:r w:rsidRPr="00260C07">
        <w:rPr>
          <w:rFonts w:asciiTheme="minorHAnsi" w:hAnsiTheme="minorHAnsi" w:cstheme="minorHAnsi"/>
          <w:spacing w:val="57"/>
        </w:rPr>
        <w:t xml:space="preserve"> </w:t>
      </w:r>
      <w:r w:rsidRPr="00260C07">
        <w:rPr>
          <w:rFonts w:asciiTheme="minorHAnsi" w:hAnsiTheme="minorHAnsi" w:cstheme="minorHAnsi"/>
        </w:rPr>
        <w:t>Arbitraje</w:t>
      </w:r>
      <w:r w:rsidRPr="00260C07">
        <w:rPr>
          <w:rFonts w:asciiTheme="minorHAnsi" w:hAnsiTheme="minorHAnsi" w:cstheme="minorHAnsi"/>
          <w:spacing w:val="58"/>
        </w:rPr>
        <w:t xml:space="preserve"> </w:t>
      </w:r>
      <w:r w:rsidRPr="00260C07">
        <w:rPr>
          <w:rFonts w:asciiTheme="minorHAnsi" w:hAnsiTheme="minorHAnsi" w:cstheme="minorHAnsi"/>
        </w:rPr>
        <w:t>y</w:t>
      </w:r>
      <w:r w:rsidRPr="00260C07">
        <w:rPr>
          <w:rFonts w:asciiTheme="minorHAnsi" w:hAnsiTheme="minorHAnsi" w:cstheme="minorHAnsi"/>
          <w:spacing w:val="58"/>
        </w:rPr>
        <w:t xml:space="preserve"> </w:t>
      </w:r>
      <w:r w:rsidRPr="00260C07">
        <w:rPr>
          <w:rFonts w:asciiTheme="minorHAnsi" w:hAnsiTheme="minorHAnsi" w:cstheme="minorHAnsi"/>
        </w:rPr>
        <w:t>Amigable</w:t>
      </w:r>
      <w:r w:rsidR="006F3107">
        <w:rPr>
          <w:rFonts w:asciiTheme="minorHAnsi" w:hAnsiTheme="minorHAnsi" w:cstheme="minorHAnsi"/>
        </w:rPr>
        <w:t xml:space="preserve"> </w:t>
      </w:r>
      <w:r w:rsidRPr="00260C07">
        <w:rPr>
          <w:rFonts w:asciiTheme="minorHAnsi" w:hAnsiTheme="minorHAnsi" w:cstheme="minorHAnsi"/>
        </w:rPr>
        <w:t>Composición</w:t>
      </w:r>
      <w:r w:rsidRPr="00260C07">
        <w:rPr>
          <w:rFonts w:asciiTheme="minorHAnsi" w:hAnsiTheme="minorHAnsi" w:cstheme="minorHAnsi"/>
          <w:spacing w:val="-3"/>
        </w:rPr>
        <w:t xml:space="preserve"> </w:t>
      </w:r>
      <w:r w:rsidRPr="00260C07">
        <w:rPr>
          <w:rFonts w:asciiTheme="minorHAnsi" w:hAnsiTheme="minorHAnsi" w:cstheme="minorHAnsi"/>
        </w:rPr>
        <w:t>de</w:t>
      </w:r>
      <w:r w:rsidRPr="00260C07">
        <w:rPr>
          <w:rFonts w:asciiTheme="minorHAnsi" w:hAnsiTheme="minorHAnsi" w:cstheme="minorHAnsi"/>
          <w:spacing w:val="-2"/>
        </w:rPr>
        <w:t xml:space="preserve"> </w:t>
      </w:r>
      <w:r w:rsidRPr="00260C07">
        <w:rPr>
          <w:rFonts w:asciiTheme="minorHAnsi" w:hAnsiTheme="minorHAnsi" w:cstheme="minorHAnsi"/>
        </w:rPr>
        <w:t>la</w:t>
      </w:r>
      <w:r w:rsidRPr="00260C07">
        <w:rPr>
          <w:rFonts w:asciiTheme="minorHAnsi" w:hAnsiTheme="minorHAnsi" w:cstheme="minorHAnsi"/>
          <w:spacing w:val="-5"/>
        </w:rPr>
        <w:t xml:space="preserve"> </w:t>
      </w:r>
      <w:r w:rsidRPr="00260C07">
        <w:rPr>
          <w:rFonts w:asciiTheme="minorHAnsi" w:hAnsiTheme="minorHAnsi" w:cstheme="minorHAnsi"/>
        </w:rPr>
        <w:t>Cámara</w:t>
      </w:r>
      <w:r w:rsidRPr="00260C07">
        <w:rPr>
          <w:rFonts w:asciiTheme="minorHAnsi" w:hAnsiTheme="minorHAnsi" w:cstheme="minorHAnsi"/>
          <w:spacing w:val="-5"/>
        </w:rPr>
        <w:t xml:space="preserve"> </w:t>
      </w:r>
      <w:r w:rsidRPr="00260C07">
        <w:rPr>
          <w:rFonts w:asciiTheme="minorHAnsi" w:hAnsiTheme="minorHAnsi" w:cstheme="minorHAnsi"/>
        </w:rPr>
        <w:t>de</w:t>
      </w:r>
      <w:r w:rsidRPr="00260C07">
        <w:rPr>
          <w:rFonts w:asciiTheme="minorHAnsi" w:hAnsiTheme="minorHAnsi" w:cstheme="minorHAnsi"/>
          <w:spacing w:val="-2"/>
        </w:rPr>
        <w:t xml:space="preserve"> </w:t>
      </w:r>
      <w:r w:rsidRPr="00260C07">
        <w:rPr>
          <w:rFonts w:asciiTheme="minorHAnsi" w:hAnsiTheme="minorHAnsi" w:cstheme="minorHAnsi"/>
        </w:rPr>
        <w:t>Comercio</w:t>
      </w:r>
      <w:r w:rsidRPr="00260C07">
        <w:rPr>
          <w:rFonts w:asciiTheme="minorHAnsi" w:hAnsiTheme="minorHAnsi" w:cstheme="minorHAnsi"/>
          <w:spacing w:val="-2"/>
        </w:rPr>
        <w:t xml:space="preserve"> </w:t>
      </w:r>
      <w:r w:rsidRPr="00260C07">
        <w:rPr>
          <w:rFonts w:asciiTheme="minorHAnsi" w:hAnsiTheme="minorHAnsi" w:cstheme="minorHAnsi"/>
        </w:rPr>
        <w:t>de</w:t>
      </w:r>
      <w:r w:rsidRPr="00260C07">
        <w:rPr>
          <w:rFonts w:asciiTheme="minorHAnsi" w:hAnsiTheme="minorHAnsi" w:cstheme="minorHAnsi"/>
          <w:spacing w:val="-2"/>
        </w:rPr>
        <w:t xml:space="preserve"> </w:t>
      </w:r>
      <w:r w:rsidRPr="00260C07">
        <w:rPr>
          <w:rFonts w:asciiTheme="minorHAnsi" w:hAnsiTheme="minorHAnsi" w:cstheme="minorHAnsi"/>
        </w:rPr>
        <w:t>Medellín</w:t>
      </w:r>
      <w:r w:rsidRPr="00260C07">
        <w:rPr>
          <w:rFonts w:asciiTheme="minorHAnsi" w:hAnsiTheme="minorHAnsi" w:cstheme="minorHAnsi"/>
          <w:spacing w:val="-3"/>
        </w:rPr>
        <w:t xml:space="preserve"> </w:t>
      </w:r>
      <w:r w:rsidRPr="00260C07">
        <w:rPr>
          <w:rFonts w:asciiTheme="minorHAnsi" w:hAnsiTheme="minorHAnsi" w:cstheme="minorHAnsi"/>
        </w:rPr>
        <w:t>para</w:t>
      </w:r>
      <w:r w:rsidRPr="00260C07">
        <w:rPr>
          <w:rFonts w:asciiTheme="minorHAnsi" w:hAnsiTheme="minorHAnsi" w:cstheme="minorHAnsi"/>
          <w:spacing w:val="-2"/>
        </w:rPr>
        <w:t xml:space="preserve"> </w:t>
      </w:r>
      <w:r w:rsidRPr="00260C07">
        <w:rPr>
          <w:rFonts w:asciiTheme="minorHAnsi" w:hAnsiTheme="minorHAnsi" w:cstheme="minorHAnsi"/>
        </w:rPr>
        <w:t>Antioquia</w:t>
      </w:r>
      <w:r w:rsidRPr="00260C07">
        <w:rPr>
          <w:rFonts w:asciiTheme="minorHAnsi" w:hAnsiTheme="minorHAnsi" w:cstheme="minorHAnsi"/>
          <w:spacing w:val="-2"/>
        </w:rPr>
        <w:t xml:space="preserve"> </w:t>
      </w:r>
      <w:r w:rsidRPr="00260C07">
        <w:rPr>
          <w:rFonts w:asciiTheme="minorHAnsi" w:hAnsiTheme="minorHAnsi" w:cstheme="minorHAnsi"/>
        </w:rPr>
        <w:t>y</w:t>
      </w:r>
      <w:r w:rsidRPr="00260C07">
        <w:rPr>
          <w:rFonts w:asciiTheme="minorHAnsi" w:hAnsiTheme="minorHAnsi" w:cstheme="minorHAnsi"/>
          <w:spacing w:val="-4"/>
        </w:rPr>
        <w:t xml:space="preserve"> </w:t>
      </w:r>
      <w:r w:rsidRPr="00260C07">
        <w:rPr>
          <w:rFonts w:asciiTheme="minorHAnsi" w:hAnsiTheme="minorHAnsi" w:cstheme="minorHAnsi"/>
        </w:rPr>
        <w:t>el</w:t>
      </w:r>
      <w:r w:rsidRPr="00260C07">
        <w:rPr>
          <w:rFonts w:asciiTheme="minorHAnsi" w:hAnsiTheme="minorHAnsi" w:cstheme="minorHAnsi"/>
          <w:spacing w:val="-2"/>
        </w:rPr>
        <w:t xml:space="preserve"> </w:t>
      </w:r>
      <w:r w:rsidRPr="00260C07">
        <w:rPr>
          <w:rFonts w:asciiTheme="minorHAnsi" w:hAnsiTheme="minorHAnsi" w:cstheme="minorHAnsi"/>
        </w:rPr>
        <w:t>laudo</w:t>
      </w:r>
      <w:r w:rsidRPr="00260C07">
        <w:rPr>
          <w:rFonts w:asciiTheme="minorHAnsi" w:hAnsiTheme="minorHAnsi" w:cstheme="minorHAnsi"/>
          <w:spacing w:val="-1"/>
        </w:rPr>
        <w:t xml:space="preserve"> </w:t>
      </w:r>
      <w:r w:rsidRPr="00260C07">
        <w:rPr>
          <w:rFonts w:asciiTheme="minorHAnsi" w:hAnsiTheme="minorHAnsi" w:cstheme="minorHAnsi"/>
        </w:rPr>
        <w:t>será</w:t>
      </w:r>
      <w:r w:rsidRPr="00260C07">
        <w:rPr>
          <w:rFonts w:asciiTheme="minorHAnsi" w:hAnsiTheme="minorHAnsi" w:cstheme="minorHAnsi"/>
          <w:spacing w:val="-2"/>
        </w:rPr>
        <w:t xml:space="preserve"> </w:t>
      </w:r>
      <w:r w:rsidRPr="00260C07">
        <w:rPr>
          <w:rFonts w:asciiTheme="minorHAnsi" w:hAnsiTheme="minorHAnsi" w:cstheme="minorHAnsi"/>
        </w:rPr>
        <w:t>en</w:t>
      </w:r>
      <w:r w:rsidRPr="00260C07">
        <w:rPr>
          <w:rFonts w:asciiTheme="minorHAnsi" w:hAnsiTheme="minorHAnsi" w:cstheme="minorHAnsi"/>
          <w:spacing w:val="-3"/>
        </w:rPr>
        <w:t xml:space="preserve"> </w:t>
      </w:r>
      <w:r w:rsidRPr="00260C07">
        <w:rPr>
          <w:rFonts w:asciiTheme="minorHAnsi" w:hAnsiTheme="minorHAnsi" w:cstheme="minorHAnsi"/>
        </w:rPr>
        <w:t>derecho.</w:t>
      </w:r>
      <w:r w:rsidRPr="00260C07">
        <w:rPr>
          <w:rFonts w:asciiTheme="minorHAnsi" w:hAnsiTheme="minorHAnsi" w:cstheme="minorHAnsi"/>
          <w:spacing w:val="-2"/>
        </w:rPr>
        <w:t xml:space="preserve"> </w:t>
      </w:r>
      <w:r w:rsidRPr="00260C07">
        <w:rPr>
          <w:rFonts w:asciiTheme="minorHAnsi" w:hAnsiTheme="minorHAnsi" w:cstheme="minorHAnsi"/>
        </w:rPr>
        <w:t>Los costos derivados de la solicitud serán asumidos por el solicitante.</w:t>
      </w:r>
    </w:p>
    <w:p w14:paraId="4F5EFB1B" w14:textId="77777777" w:rsidR="00983757" w:rsidRPr="00260C07" w:rsidRDefault="00000000" w:rsidP="00B45BFB">
      <w:pPr>
        <w:pStyle w:val="Ttulo1"/>
        <w:tabs>
          <w:tab w:val="left" w:pos="1763"/>
        </w:tabs>
        <w:spacing w:before="241" w:line="276" w:lineRule="auto"/>
        <w:ind w:right="-3"/>
        <w:rPr>
          <w:rFonts w:asciiTheme="minorHAnsi" w:hAnsiTheme="minorHAnsi" w:cstheme="minorHAnsi"/>
          <w:u w:val="none"/>
        </w:rPr>
      </w:pPr>
      <w:r w:rsidRPr="00260C07">
        <w:rPr>
          <w:rFonts w:asciiTheme="minorHAnsi" w:hAnsiTheme="minorHAnsi" w:cstheme="minorHAnsi"/>
        </w:rPr>
        <w:t>CLÁUSULA</w:t>
      </w:r>
      <w:r w:rsidRPr="00260C07">
        <w:rPr>
          <w:rFonts w:asciiTheme="minorHAnsi" w:hAnsiTheme="minorHAnsi" w:cstheme="minorHAnsi"/>
          <w:spacing w:val="-8"/>
        </w:rPr>
        <w:t xml:space="preserve"> </w:t>
      </w:r>
      <w:r w:rsidRPr="00260C07">
        <w:rPr>
          <w:rFonts w:asciiTheme="minorHAnsi" w:hAnsiTheme="minorHAnsi" w:cstheme="minorHAnsi"/>
          <w:spacing w:val="-4"/>
        </w:rPr>
        <w:t>XXXI.</w:t>
      </w:r>
      <w:r w:rsidRPr="00260C07">
        <w:rPr>
          <w:rFonts w:asciiTheme="minorHAnsi" w:hAnsiTheme="minorHAnsi" w:cstheme="minorHAnsi"/>
          <w:u w:val="none"/>
        </w:rPr>
        <w:tab/>
      </w:r>
      <w:r w:rsidRPr="00260C07">
        <w:rPr>
          <w:rFonts w:asciiTheme="minorHAnsi" w:hAnsiTheme="minorHAnsi" w:cstheme="minorHAnsi"/>
        </w:rPr>
        <w:t>LIQUIDACIÓN</w:t>
      </w:r>
      <w:r w:rsidRPr="00260C07">
        <w:rPr>
          <w:rFonts w:asciiTheme="minorHAnsi" w:hAnsiTheme="minorHAnsi" w:cstheme="minorHAnsi"/>
          <w:spacing w:val="-5"/>
        </w:rPr>
        <w:t xml:space="preserve"> </w:t>
      </w:r>
      <w:r w:rsidRPr="00260C07">
        <w:rPr>
          <w:rFonts w:asciiTheme="minorHAnsi" w:hAnsiTheme="minorHAnsi" w:cstheme="minorHAnsi"/>
        </w:rPr>
        <w:t>DEL</w:t>
      </w:r>
      <w:r w:rsidRPr="00260C07">
        <w:rPr>
          <w:rFonts w:asciiTheme="minorHAnsi" w:hAnsiTheme="minorHAnsi" w:cstheme="minorHAnsi"/>
          <w:spacing w:val="-6"/>
        </w:rPr>
        <w:t xml:space="preserve"> </w:t>
      </w:r>
      <w:r w:rsidRPr="00260C07">
        <w:rPr>
          <w:rFonts w:asciiTheme="minorHAnsi" w:hAnsiTheme="minorHAnsi" w:cstheme="minorHAnsi"/>
          <w:spacing w:val="-2"/>
        </w:rPr>
        <w:t>CONTRATO</w:t>
      </w:r>
    </w:p>
    <w:p w14:paraId="09D4250F" w14:textId="77777777" w:rsidR="00983757" w:rsidRPr="00260C07" w:rsidRDefault="00983757" w:rsidP="00B45BFB">
      <w:pPr>
        <w:pStyle w:val="Textoindependiente"/>
        <w:spacing w:before="117" w:line="276" w:lineRule="auto"/>
        <w:ind w:right="-3"/>
        <w:rPr>
          <w:rFonts w:asciiTheme="minorHAnsi" w:hAnsiTheme="minorHAnsi" w:cstheme="minorHAnsi"/>
          <w:b/>
        </w:rPr>
      </w:pPr>
    </w:p>
    <w:p w14:paraId="5BD2FEAF" w14:textId="77777777" w:rsidR="006F3107" w:rsidRPr="0071468D" w:rsidRDefault="006F3107" w:rsidP="00B45BFB">
      <w:pPr>
        <w:pStyle w:val="Textoindependiente"/>
        <w:spacing w:before="1" w:line="276" w:lineRule="auto"/>
        <w:ind w:right="-3"/>
        <w:jc w:val="both"/>
      </w:pPr>
      <w:r>
        <w:t xml:space="preserve">El presente Contrato se liquidará, sin perjuicio de lo consagrado en la </w:t>
      </w:r>
      <w:r w:rsidRPr="0071468D">
        <w:t>Cláusula FORMA DE PAGO, dentro del mes siguiente a la fecha de vencimiento del plazo de ejecución del mismo. También en esta etapa las partes acordarán los ajustes, revisiones y reconocimientos a que haya lugar.</w:t>
      </w:r>
    </w:p>
    <w:p w14:paraId="27F66AA9" w14:textId="77777777" w:rsidR="006F3107" w:rsidRPr="0071468D" w:rsidRDefault="006F3107" w:rsidP="00B45BFB">
      <w:pPr>
        <w:pStyle w:val="Textoindependiente"/>
        <w:spacing w:before="1" w:line="276" w:lineRule="auto"/>
        <w:ind w:right="-3"/>
        <w:jc w:val="both"/>
      </w:pPr>
    </w:p>
    <w:p w14:paraId="0346BA87" w14:textId="77777777" w:rsidR="006F3107" w:rsidRPr="0071468D" w:rsidRDefault="006F3107" w:rsidP="00B45BFB">
      <w:pPr>
        <w:pStyle w:val="Textoindependiente"/>
        <w:spacing w:before="1" w:line="276" w:lineRule="auto"/>
        <w:ind w:right="-3"/>
        <w:jc w:val="both"/>
      </w:pPr>
      <w:r w:rsidRPr="0071468D">
        <w:t xml:space="preserve"> En el acta de liquidación constarán los acuerdos, conciliaciones y transacciones a que llegaren las partes para poner fin a las diferencias presentadas y de esta manera poder declararse a paz y salvo. </w:t>
      </w:r>
    </w:p>
    <w:p w14:paraId="6917420F" w14:textId="77777777" w:rsidR="006F3107" w:rsidRPr="0071468D" w:rsidRDefault="006F3107" w:rsidP="00B45BFB">
      <w:pPr>
        <w:pStyle w:val="Textoindependiente"/>
        <w:spacing w:before="1" w:line="276" w:lineRule="auto"/>
        <w:ind w:right="-3"/>
        <w:jc w:val="both"/>
      </w:pPr>
    </w:p>
    <w:p w14:paraId="1C0A1B41" w14:textId="77777777" w:rsidR="006F3107" w:rsidRPr="0071468D" w:rsidRDefault="006F3107" w:rsidP="00B45BFB">
      <w:pPr>
        <w:pStyle w:val="Textoindependiente"/>
        <w:spacing w:before="1" w:line="276" w:lineRule="auto"/>
        <w:ind w:right="-3"/>
        <w:jc w:val="both"/>
      </w:pPr>
      <w:r w:rsidRPr="0071468D">
        <w:t xml:space="preserve">Para la liquidación se le exigirá al Contratista los siguientes documentos: </w:t>
      </w:r>
    </w:p>
    <w:p w14:paraId="66909BE1" w14:textId="77777777" w:rsidR="006F3107" w:rsidRPr="0071468D" w:rsidRDefault="006F3107" w:rsidP="00B45BFB">
      <w:pPr>
        <w:pStyle w:val="Textoindependiente"/>
        <w:spacing w:before="1" w:line="276" w:lineRule="auto"/>
        <w:ind w:right="-3"/>
        <w:jc w:val="both"/>
      </w:pPr>
    </w:p>
    <w:p w14:paraId="3F2EF665" w14:textId="77777777" w:rsidR="006F3107" w:rsidRPr="0071468D" w:rsidRDefault="006F3107" w:rsidP="00B45BFB">
      <w:pPr>
        <w:pStyle w:val="Textoindependiente"/>
        <w:spacing w:before="1" w:line="276" w:lineRule="auto"/>
        <w:ind w:right="-3"/>
        <w:jc w:val="both"/>
      </w:pPr>
      <w:r w:rsidRPr="0071468D">
        <w:t xml:space="preserve">1. Informe final del Contrato y la aprobación por parte de la INTERVENTORÍA. </w:t>
      </w:r>
    </w:p>
    <w:p w14:paraId="6BE653F3" w14:textId="283E4A66" w:rsidR="006F3107" w:rsidRPr="0071468D" w:rsidRDefault="006F3107" w:rsidP="00B45BFB">
      <w:pPr>
        <w:pStyle w:val="Textoindependiente"/>
        <w:spacing w:before="1" w:line="276" w:lineRule="auto"/>
        <w:ind w:right="-3"/>
        <w:jc w:val="both"/>
      </w:pPr>
      <w:r w:rsidRPr="0071468D">
        <w:t xml:space="preserve">2. Certificación de recibo a satisfacción del Proyecto por parte de la INTERVENTORÍA. </w:t>
      </w:r>
    </w:p>
    <w:p w14:paraId="6B0C4D3C" w14:textId="77777777" w:rsidR="006F3107" w:rsidRPr="0071468D" w:rsidRDefault="006F3107" w:rsidP="00B45BFB">
      <w:pPr>
        <w:pStyle w:val="Textoindependiente"/>
        <w:spacing w:before="1" w:line="276" w:lineRule="auto"/>
        <w:ind w:right="-3"/>
        <w:jc w:val="both"/>
      </w:pPr>
      <w:r w:rsidRPr="0071468D">
        <w:t xml:space="preserve">3. La ampliación o extensión de la garantía de calidad y correcto funcionamiento de los bienes y equipos suministrados, exigida en el Contrato, contada a partir del recibo a satisfacción del Proyecto y en disposición para su uso y funcionamiento por parte de la interventoría. </w:t>
      </w:r>
    </w:p>
    <w:p w14:paraId="1F53A99D" w14:textId="411CC31B" w:rsidR="00983757" w:rsidRPr="0071468D" w:rsidRDefault="006F3107" w:rsidP="00B45BFB">
      <w:pPr>
        <w:pStyle w:val="Textoindependiente"/>
        <w:spacing w:before="1" w:line="276" w:lineRule="auto"/>
        <w:ind w:right="-3"/>
        <w:jc w:val="both"/>
      </w:pPr>
      <w:r w:rsidRPr="0071468D">
        <w:t>4. Certificación expedida por el revisor fiscal o representante legal del contratista, donde se certifique el cumplimiento integral y oportuno a todas las obligaciones del Sistema de Seguridad Social y Parafiscales, dentro de los seis (6) meses anteriores a la fecha de terminación del Contrato.</w:t>
      </w:r>
    </w:p>
    <w:p w14:paraId="628D3627" w14:textId="77777777" w:rsidR="00DC778A" w:rsidRPr="0071468D" w:rsidRDefault="00DC778A" w:rsidP="00B45BFB">
      <w:pPr>
        <w:pStyle w:val="Textoindependiente"/>
        <w:spacing w:before="1" w:line="276" w:lineRule="auto"/>
        <w:ind w:right="-3"/>
        <w:jc w:val="both"/>
      </w:pPr>
    </w:p>
    <w:p w14:paraId="49655B14" w14:textId="77777777" w:rsidR="00DC778A" w:rsidRPr="0071468D" w:rsidRDefault="00DC778A" w:rsidP="00B45BFB">
      <w:pPr>
        <w:pStyle w:val="Textoindependiente"/>
        <w:spacing w:before="1" w:line="276" w:lineRule="auto"/>
        <w:ind w:right="-3"/>
        <w:jc w:val="both"/>
      </w:pPr>
      <w:r w:rsidRPr="0071468D">
        <w:rPr>
          <w:b/>
          <w:bCs/>
        </w:rPr>
        <w:t>PARÁGRAFO PRIMERO:</w:t>
      </w:r>
      <w:r w:rsidRPr="0071468D">
        <w:t xml:space="preserve"> Para la suscripción del paz y salvo o documento equivalente para liquidación parcial de los proyectos ejecutados y para el Acta de Liquidación Final del Contrato, el CONTRATISTA deberá anexar el </w:t>
      </w:r>
      <w:r w:rsidRPr="0071468D">
        <w:lastRenderedPageBreak/>
        <w:t xml:space="preserve">Informe final aprobado por el supervisor del contrato, certificado de recibo a satisfacción emitido por el interventor y soportes de la entrega formal y material del (los) proyecto (s) a la Entidad Nacional Competente, con estos documentos se constatará el cumplimiento a cabalidad de las obligaciones contractuales. PARÁGRAFO TERCERO: Para la liquidación final, se exigirá: </w:t>
      </w:r>
    </w:p>
    <w:p w14:paraId="1B25A20D" w14:textId="0DC68752" w:rsidR="00DC778A" w:rsidRPr="0071468D" w:rsidRDefault="00DC778A" w:rsidP="00B45BFB">
      <w:pPr>
        <w:pStyle w:val="Textoindependiente"/>
        <w:numPr>
          <w:ilvl w:val="0"/>
          <w:numId w:val="34"/>
        </w:numPr>
        <w:spacing w:before="1" w:line="276" w:lineRule="auto"/>
        <w:ind w:right="-3"/>
        <w:jc w:val="both"/>
      </w:pPr>
      <w:r w:rsidRPr="0071468D">
        <w:t>La ampliación o extensión de la garantía exigida en el Contrato, que avalará las obligaciones que deba cumplir el CONTRATISTA, con posterioridad a la terminación del presente Contrato, en caso de que aplique.</w:t>
      </w:r>
    </w:p>
    <w:p w14:paraId="15EEBFE0" w14:textId="263BDC1F" w:rsidR="00DC778A" w:rsidRPr="0071468D" w:rsidRDefault="00DC778A" w:rsidP="00B45BFB">
      <w:pPr>
        <w:pStyle w:val="Textoindependiente"/>
        <w:numPr>
          <w:ilvl w:val="0"/>
          <w:numId w:val="34"/>
        </w:numPr>
        <w:spacing w:before="1" w:line="276" w:lineRule="auto"/>
        <w:ind w:right="-3"/>
        <w:jc w:val="both"/>
      </w:pPr>
      <w:r w:rsidRPr="0071468D">
        <w:t>Certificación vigente del pago de los aportes al Sistema General de Salud y Pensión durante el periodo de ejecución del Contrato, todo de conformidad con las normas vigentes al momento de la firma del presente instrumento, así como aquellas que se expidan y le sean aplicables hasta su terminación.</w:t>
      </w:r>
    </w:p>
    <w:p w14:paraId="14858654" w14:textId="1C05648A" w:rsidR="00DC778A" w:rsidRPr="0071468D" w:rsidRDefault="00DC778A" w:rsidP="00B45BFB">
      <w:pPr>
        <w:pStyle w:val="Textoindependiente"/>
        <w:numPr>
          <w:ilvl w:val="0"/>
          <w:numId w:val="34"/>
        </w:numPr>
        <w:spacing w:before="1" w:line="276" w:lineRule="auto"/>
        <w:ind w:right="-3"/>
        <w:jc w:val="both"/>
      </w:pPr>
      <w:r w:rsidRPr="0071468D">
        <w:t>Informe final.</w:t>
      </w:r>
    </w:p>
    <w:p w14:paraId="38F4ACCC" w14:textId="77777777" w:rsidR="00DC778A" w:rsidRPr="0071468D" w:rsidRDefault="00DC778A" w:rsidP="00B45BFB">
      <w:pPr>
        <w:pStyle w:val="Textoindependiente"/>
        <w:numPr>
          <w:ilvl w:val="0"/>
          <w:numId w:val="34"/>
        </w:numPr>
        <w:spacing w:before="1" w:line="276" w:lineRule="auto"/>
        <w:ind w:right="-3"/>
        <w:jc w:val="both"/>
      </w:pPr>
      <w:r w:rsidRPr="0071468D">
        <w:t>Aprobación del informe final por parte SUPERVISOR del CONTRATO.</w:t>
      </w:r>
    </w:p>
    <w:p w14:paraId="05F5A91B" w14:textId="77777777" w:rsidR="00DC778A" w:rsidRPr="0071468D" w:rsidRDefault="00DC778A" w:rsidP="00B45BFB">
      <w:pPr>
        <w:pStyle w:val="Textoindependiente"/>
        <w:numPr>
          <w:ilvl w:val="0"/>
          <w:numId w:val="34"/>
        </w:numPr>
        <w:spacing w:before="1" w:line="276" w:lineRule="auto"/>
        <w:ind w:right="-3"/>
        <w:jc w:val="both"/>
      </w:pPr>
      <w:r w:rsidRPr="0071468D">
        <w:t>Soportes de la entrega formal y material del (los) proyecto (s) a la Entidad Nacional Competente, el cual debe contar con el cumplimiento a cabalidad de las obligaciones contractuales.</w:t>
      </w:r>
    </w:p>
    <w:p w14:paraId="77AE18E4" w14:textId="77777777" w:rsidR="00DC778A" w:rsidRPr="0071468D" w:rsidRDefault="00DC778A" w:rsidP="00B45BFB">
      <w:pPr>
        <w:pStyle w:val="Textoindependiente"/>
        <w:numPr>
          <w:ilvl w:val="0"/>
          <w:numId w:val="34"/>
        </w:numPr>
        <w:spacing w:before="1" w:line="276" w:lineRule="auto"/>
        <w:ind w:right="-3"/>
        <w:jc w:val="both"/>
      </w:pPr>
      <w:r w:rsidRPr="0071468D">
        <w:t>Ampliación o extensión del amparo de calidad y correcto funcionamiento de los bienes.</w:t>
      </w:r>
    </w:p>
    <w:p w14:paraId="2505F110" w14:textId="77777777" w:rsidR="00DC778A" w:rsidRPr="0071468D" w:rsidRDefault="00DC778A" w:rsidP="00B45BFB">
      <w:pPr>
        <w:pStyle w:val="Textoindependiente"/>
        <w:spacing w:before="1" w:line="276" w:lineRule="auto"/>
        <w:ind w:right="-3"/>
        <w:jc w:val="both"/>
      </w:pPr>
    </w:p>
    <w:p w14:paraId="22F2CF0C" w14:textId="61EEE64D" w:rsidR="00DC778A" w:rsidRDefault="00DC778A" w:rsidP="00B45BFB">
      <w:pPr>
        <w:pStyle w:val="Textoindependiente"/>
        <w:spacing w:before="1" w:line="276" w:lineRule="auto"/>
        <w:ind w:right="-3"/>
        <w:jc w:val="both"/>
      </w:pPr>
      <w:r w:rsidRPr="0071468D">
        <w:t>El último pago se realizará contra la suscripción del Acta de Liquidación del presente Contrato, la cual debe contar con el cumplimiento a cabalidad de las obligaciones contractuales. El CONTRATISTA deberá anexar el Informe final junto con la aprobación del SUPERVISOR del CONTRATO.</w:t>
      </w:r>
    </w:p>
    <w:p w14:paraId="6BE059D6" w14:textId="77777777" w:rsidR="00DC778A" w:rsidRPr="00260C07" w:rsidRDefault="00DC778A" w:rsidP="00B45BFB">
      <w:pPr>
        <w:pStyle w:val="Textoindependiente"/>
        <w:spacing w:before="1" w:line="276" w:lineRule="auto"/>
        <w:ind w:right="-3"/>
        <w:rPr>
          <w:rFonts w:asciiTheme="minorHAnsi" w:hAnsiTheme="minorHAnsi" w:cstheme="minorHAnsi"/>
        </w:rPr>
      </w:pPr>
    </w:p>
    <w:p w14:paraId="679EBD55" w14:textId="77777777" w:rsidR="00983757" w:rsidRPr="00260C07" w:rsidRDefault="00000000" w:rsidP="00B45BFB">
      <w:pPr>
        <w:pStyle w:val="Ttulo1"/>
        <w:tabs>
          <w:tab w:val="left" w:pos="1763"/>
        </w:tabs>
        <w:spacing w:line="276" w:lineRule="auto"/>
        <w:ind w:right="-3"/>
        <w:rPr>
          <w:rFonts w:asciiTheme="minorHAnsi" w:hAnsiTheme="minorHAnsi" w:cstheme="minorHAnsi"/>
          <w:u w:val="none"/>
        </w:rPr>
      </w:pPr>
      <w:r w:rsidRPr="00260C07">
        <w:rPr>
          <w:rFonts w:asciiTheme="minorHAnsi" w:hAnsiTheme="minorHAnsi" w:cstheme="minorHAnsi"/>
        </w:rPr>
        <w:t>CLÁUSULA</w:t>
      </w:r>
      <w:r w:rsidRPr="00260C07">
        <w:rPr>
          <w:rFonts w:asciiTheme="minorHAnsi" w:hAnsiTheme="minorHAnsi" w:cstheme="minorHAnsi"/>
          <w:spacing w:val="-8"/>
        </w:rPr>
        <w:t xml:space="preserve"> </w:t>
      </w:r>
      <w:r w:rsidRPr="00260C07">
        <w:rPr>
          <w:rFonts w:asciiTheme="minorHAnsi" w:hAnsiTheme="minorHAnsi" w:cstheme="minorHAnsi"/>
          <w:spacing w:val="-2"/>
        </w:rPr>
        <w:t>XXXII.</w:t>
      </w:r>
      <w:r w:rsidRPr="00260C07">
        <w:rPr>
          <w:rFonts w:asciiTheme="minorHAnsi" w:hAnsiTheme="minorHAnsi" w:cstheme="minorHAnsi"/>
          <w:u w:val="none"/>
        </w:rPr>
        <w:tab/>
      </w:r>
      <w:r w:rsidRPr="00260C07">
        <w:rPr>
          <w:rFonts w:asciiTheme="minorHAnsi" w:hAnsiTheme="minorHAnsi" w:cstheme="minorHAnsi"/>
        </w:rPr>
        <w:t>DOCUMENTOS</w:t>
      </w:r>
      <w:r w:rsidRPr="00260C07">
        <w:rPr>
          <w:rFonts w:asciiTheme="minorHAnsi" w:hAnsiTheme="minorHAnsi" w:cstheme="minorHAnsi"/>
          <w:spacing w:val="-4"/>
        </w:rPr>
        <w:t xml:space="preserve"> </w:t>
      </w:r>
      <w:r w:rsidRPr="00260C07">
        <w:rPr>
          <w:rFonts w:asciiTheme="minorHAnsi" w:hAnsiTheme="minorHAnsi" w:cstheme="minorHAnsi"/>
        </w:rPr>
        <w:t>DEL</w:t>
      </w:r>
      <w:r w:rsidRPr="00260C07">
        <w:rPr>
          <w:rFonts w:asciiTheme="minorHAnsi" w:hAnsiTheme="minorHAnsi" w:cstheme="minorHAnsi"/>
          <w:spacing w:val="-6"/>
        </w:rPr>
        <w:t xml:space="preserve"> </w:t>
      </w:r>
      <w:r w:rsidRPr="00260C07">
        <w:rPr>
          <w:rFonts w:asciiTheme="minorHAnsi" w:hAnsiTheme="minorHAnsi" w:cstheme="minorHAnsi"/>
          <w:spacing w:val="-2"/>
        </w:rPr>
        <w:t>CONTRATO</w:t>
      </w:r>
    </w:p>
    <w:p w14:paraId="4FD242CA" w14:textId="77777777" w:rsidR="00983757" w:rsidRPr="00260C07" w:rsidRDefault="00983757" w:rsidP="00B45BFB">
      <w:pPr>
        <w:pStyle w:val="Textoindependiente"/>
        <w:spacing w:line="276" w:lineRule="auto"/>
        <w:ind w:right="-3"/>
        <w:rPr>
          <w:rFonts w:asciiTheme="minorHAnsi" w:hAnsiTheme="minorHAnsi" w:cstheme="minorHAnsi"/>
          <w:b/>
        </w:rPr>
      </w:pPr>
    </w:p>
    <w:p w14:paraId="215BE159" w14:textId="4C2F1A15" w:rsidR="00983757" w:rsidRPr="00260C07" w:rsidRDefault="00000000" w:rsidP="00B45BFB">
      <w:pPr>
        <w:pStyle w:val="Textoindependiente"/>
        <w:spacing w:before="41" w:line="276" w:lineRule="auto"/>
        <w:ind w:left="282" w:right="-3"/>
        <w:jc w:val="both"/>
        <w:rPr>
          <w:rFonts w:asciiTheme="minorHAnsi" w:hAnsiTheme="minorHAnsi" w:cstheme="minorHAnsi"/>
          <w:b/>
        </w:rPr>
      </w:pPr>
      <w:r w:rsidRPr="00260C07">
        <w:rPr>
          <w:rFonts w:asciiTheme="minorHAnsi" w:hAnsiTheme="minorHAnsi" w:cstheme="minorHAnsi"/>
        </w:rPr>
        <w:t>Forman parte integral de este Contrato, todos los documentos que componen los antecedentes, términos de referencia, adendas, anexos, y oferta ganadora presentado por el oferente, certificados, autorizaciones de la licitación privada abierta que derivó en este contrato, así como también todos los anunciados en las partes enunciativa y considerativa del Contrato. Igualmente conformará el expediente del presente, las comunicaciones de</w:t>
      </w:r>
      <w:r w:rsidR="0071468D">
        <w:rPr>
          <w:rFonts w:asciiTheme="minorHAnsi" w:hAnsiTheme="minorHAnsi" w:cstheme="minorHAnsi"/>
        </w:rPr>
        <w:t xml:space="preserve"> </w:t>
      </w:r>
      <w:r w:rsidRPr="00260C07">
        <w:rPr>
          <w:rFonts w:asciiTheme="minorHAnsi" w:hAnsiTheme="minorHAnsi" w:cstheme="minorHAnsi"/>
        </w:rPr>
        <w:t>l</w:t>
      </w:r>
      <w:r w:rsidR="0071468D">
        <w:rPr>
          <w:rFonts w:asciiTheme="minorHAnsi" w:hAnsiTheme="minorHAnsi" w:cstheme="minorHAnsi"/>
        </w:rPr>
        <w:t>a Gerencia, el</w:t>
      </w:r>
      <w:r w:rsidRPr="00260C07">
        <w:rPr>
          <w:rFonts w:asciiTheme="minorHAnsi" w:hAnsiTheme="minorHAnsi" w:cstheme="minorHAnsi"/>
        </w:rPr>
        <w:t xml:space="preserve"> </w:t>
      </w:r>
      <w:r w:rsidR="0071468D">
        <w:rPr>
          <w:rFonts w:asciiTheme="minorHAnsi" w:hAnsiTheme="minorHAnsi" w:cstheme="minorHAnsi"/>
        </w:rPr>
        <w:t>S</w:t>
      </w:r>
      <w:r w:rsidRPr="00260C07">
        <w:rPr>
          <w:rFonts w:asciiTheme="minorHAnsi" w:hAnsiTheme="minorHAnsi" w:cstheme="minorHAnsi"/>
        </w:rPr>
        <w:t xml:space="preserve">upervisor, la Interventoría sus informes mensuales, los originales de las garantías constituidas y demás documentos que durante su ejecución se produzcan por </w:t>
      </w:r>
      <w:r w:rsidRPr="00260C07">
        <w:rPr>
          <w:rFonts w:asciiTheme="minorHAnsi" w:hAnsiTheme="minorHAnsi" w:cstheme="minorHAnsi"/>
          <w:b/>
        </w:rPr>
        <w:t xml:space="preserve">EL CONTRATISTA, </w:t>
      </w:r>
      <w:r w:rsidRPr="00260C07">
        <w:rPr>
          <w:rFonts w:asciiTheme="minorHAnsi" w:hAnsiTheme="minorHAnsi" w:cstheme="minorHAnsi"/>
        </w:rPr>
        <w:t xml:space="preserve">así como la correspondencia cruzada entre </w:t>
      </w:r>
      <w:r w:rsidRPr="00260C07">
        <w:rPr>
          <w:rFonts w:asciiTheme="minorHAnsi" w:hAnsiTheme="minorHAnsi" w:cstheme="minorHAnsi"/>
          <w:b/>
        </w:rPr>
        <w:t xml:space="preserve">EL CONTRATISTA </w:t>
      </w:r>
      <w:r w:rsidRPr="00260C07">
        <w:rPr>
          <w:rFonts w:asciiTheme="minorHAnsi" w:hAnsiTheme="minorHAnsi" w:cstheme="minorHAnsi"/>
        </w:rPr>
        <w:t xml:space="preserve">y la </w:t>
      </w:r>
      <w:r w:rsidRPr="00260C07">
        <w:rPr>
          <w:rFonts w:asciiTheme="minorHAnsi" w:hAnsiTheme="minorHAnsi" w:cstheme="minorHAnsi"/>
          <w:b/>
        </w:rPr>
        <w:t>CONTRATANTE.</w:t>
      </w:r>
    </w:p>
    <w:p w14:paraId="5CE0E4DA" w14:textId="77777777" w:rsidR="00983757" w:rsidRPr="00260C07" w:rsidRDefault="00983757" w:rsidP="00B45BFB">
      <w:pPr>
        <w:pStyle w:val="Textoindependiente"/>
        <w:spacing w:before="60" w:line="276" w:lineRule="auto"/>
        <w:ind w:right="-3"/>
        <w:rPr>
          <w:rFonts w:asciiTheme="minorHAnsi" w:hAnsiTheme="minorHAnsi" w:cstheme="minorHAnsi"/>
          <w:b/>
        </w:rPr>
      </w:pPr>
    </w:p>
    <w:p w14:paraId="3AB87103" w14:textId="77777777" w:rsidR="00983757" w:rsidRPr="00260C07" w:rsidRDefault="00000000" w:rsidP="00B45BFB">
      <w:pPr>
        <w:pStyle w:val="Ttulo1"/>
        <w:spacing w:line="276" w:lineRule="auto"/>
        <w:ind w:right="-3"/>
        <w:rPr>
          <w:rFonts w:asciiTheme="minorHAnsi" w:hAnsiTheme="minorHAnsi" w:cstheme="minorHAnsi"/>
          <w:u w:val="none"/>
        </w:rPr>
      </w:pPr>
      <w:r w:rsidRPr="00260C07">
        <w:rPr>
          <w:rFonts w:asciiTheme="minorHAnsi" w:hAnsiTheme="minorHAnsi" w:cstheme="minorHAnsi"/>
        </w:rPr>
        <w:t>CLÁUSULA</w:t>
      </w:r>
      <w:r w:rsidRPr="00260C07">
        <w:rPr>
          <w:rFonts w:asciiTheme="minorHAnsi" w:hAnsiTheme="minorHAnsi" w:cstheme="minorHAnsi"/>
          <w:spacing w:val="-6"/>
        </w:rPr>
        <w:t xml:space="preserve"> </w:t>
      </w:r>
      <w:r w:rsidRPr="00260C07">
        <w:rPr>
          <w:rFonts w:asciiTheme="minorHAnsi" w:hAnsiTheme="minorHAnsi" w:cstheme="minorHAnsi"/>
        </w:rPr>
        <w:t>XXXIII.</w:t>
      </w:r>
      <w:r w:rsidRPr="00260C07">
        <w:rPr>
          <w:rFonts w:asciiTheme="minorHAnsi" w:hAnsiTheme="minorHAnsi" w:cstheme="minorHAnsi"/>
          <w:spacing w:val="71"/>
          <w:w w:val="150"/>
          <w:u w:val="none"/>
        </w:rPr>
        <w:t xml:space="preserve"> </w:t>
      </w:r>
      <w:r w:rsidRPr="00260C07">
        <w:rPr>
          <w:rFonts w:asciiTheme="minorHAnsi" w:hAnsiTheme="minorHAnsi" w:cstheme="minorHAnsi"/>
        </w:rPr>
        <w:t>DOMICILIO</w:t>
      </w:r>
      <w:r w:rsidRPr="00260C07">
        <w:rPr>
          <w:rFonts w:asciiTheme="minorHAnsi" w:hAnsiTheme="minorHAnsi" w:cstheme="minorHAnsi"/>
          <w:spacing w:val="-6"/>
        </w:rPr>
        <w:t xml:space="preserve"> </w:t>
      </w:r>
      <w:r w:rsidRPr="00260C07">
        <w:rPr>
          <w:rFonts w:asciiTheme="minorHAnsi" w:hAnsiTheme="minorHAnsi" w:cstheme="minorHAnsi"/>
        </w:rPr>
        <w:t>CONTRACTUAL</w:t>
      </w:r>
      <w:r w:rsidRPr="00260C07">
        <w:rPr>
          <w:rFonts w:asciiTheme="minorHAnsi" w:hAnsiTheme="minorHAnsi" w:cstheme="minorHAnsi"/>
          <w:spacing w:val="-5"/>
        </w:rPr>
        <w:t xml:space="preserve"> </w:t>
      </w:r>
      <w:r w:rsidRPr="00260C07">
        <w:rPr>
          <w:rFonts w:asciiTheme="minorHAnsi" w:hAnsiTheme="minorHAnsi" w:cstheme="minorHAnsi"/>
        </w:rPr>
        <w:t>Y</w:t>
      </w:r>
      <w:r w:rsidRPr="00260C07">
        <w:rPr>
          <w:rFonts w:asciiTheme="minorHAnsi" w:hAnsiTheme="minorHAnsi" w:cstheme="minorHAnsi"/>
          <w:spacing w:val="-3"/>
        </w:rPr>
        <w:t xml:space="preserve"> </w:t>
      </w:r>
      <w:r w:rsidRPr="00260C07">
        <w:rPr>
          <w:rFonts w:asciiTheme="minorHAnsi" w:hAnsiTheme="minorHAnsi" w:cstheme="minorHAnsi"/>
        </w:rPr>
        <w:t>LEY</w:t>
      </w:r>
      <w:r w:rsidRPr="00260C07">
        <w:rPr>
          <w:rFonts w:asciiTheme="minorHAnsi" w:hAnsiTheme="minorHAnsi" w:cstheme="minorHAnsi"/>
          <w:spacing w:val="-5"/>
        </w:rPr>
        <w:t xml:space="preserve"> </w:t>
      </w:r>
      <w:r w:rsidRPr="00260C07">
        <w:rPr>
          <w:rFonts w:asciiTheme="minorHAnsi" w:hAnsiTheme="minorHAnsi" w:cstheme="minorHAnsi"/>
          <w:spacing w:val="-2"/>
        </w:rPr>
        <w:t>APLICABLE</w:t>
      </w:r>
    </w:p>
    <w:p w14:paraId="50D4568E" w14:textId="77777777" w:rsidR="00983757" w:rsidRPr="00260C07" w:rsidRDefault="00983757" w:rsidP="00B45BFB">
      <w:pPr>
        <w:pStyle w:val="Textoindependiente"/>
        <w:spacing w:before="63" w:line="276" w:lineRule="auto"/>
        <w:ind w:right="-3"/>
        <w:rPr>
          <w:rFonts w:asciiTheme="minorHAnsi" w:hAnsiTheme="minorHAnsi" w:cstheme="minorHAnsi"/>
          <w:b/>
        </w:rPr>
      </w:pPr>
    </w:p>
    <w:p w14:paraId="7D0976F3" w14:textId="77777777" w:rsidR="00983757" w:rsidRPr="00260C07" w:rsidRDefault="00000000" w:rsidP="00B45BFB">
      <w:pPr>
        <w:pStyle w:val="Textoindependiente"/>
        <w:spacing w:line="276" w:lineRule="auto"/>
        <w:ind w:left="282" w:right="-3"/>
        <w:rPr>
          <w:rFonts w:asciiTheme="minorHAnsi" w:hAnsiTheme="minorHAnsi" w:cstheme="minorHAnsi"/>
        </w:rPr>
      </w:pPr>
      <w:r w:rsidRPr="00260C07">
        <w:rPr>
          <w:rFonts w:asciiTheme="minorHAnsi" w:hAnsiTheme="minorHAnsi" w:cstheme="minorHAnsi"/>
        </w:rPr>
        <w:t>El</w:t>
      </w:r>
      <w:r w:rsidRPr="00260C07">
        <w:rPr>
          <w:rFonts w:asciiTheme="minorHAnsi" w:hAnsiTheme="minorHAnsi" w:cstheme="minorHAnsi"/>
          <w:spacing w:val="-13"/>
        </w:rPr>
        <w:t xml:space="preserve"> </w:t>
      </w:r>
      <w:r w:rsidRPr="00260C07">
        <w:rPr>
          <w:rFonts w:asciiTheme="minorHAnsi" w:hAnsiTheme="minorHAnsi" w:cstheme="minorHAnsi"/>
        </w:rPr>
        <w:t>domicilio</w:t>
      </w:r>
      <w:r w:rsidRPr="00260C07">
        <w:rPr>
          <w:rFonts w:asciiTheme="minorHAnsi" w:hAnsiTheme="minorHAnsi" w:cstheme="minorHAnsi"/>
          <w:spacing w:val="-12"/>
        </w:rPr>
        <w:t xml:space="preserve"> </w:t>
      </w:r>
      <w:r w:rsidRPr="00260C07">
        <w:rPr>
          <w:rFonts w:asciiTheme="minorHAnsi" w:hAnsiTheme="minorHAnsi" w:cstheme="minorHAnsi"/>
        </w:rPr>
        <w:t>contractual</w:t>
      </w:r>
      <w:r w:rsidRPr="00260C07">
        <w:rPr>
          <w:rFonts w:asciiTheme="minorHAnsi" w:hAnsiTheme="minorHAnsi" w:cstheme="minorHAnsi"/>
          <w:spacing w:val="-13"/>
        </w:rPr>
        <w:t xml:space="preserve"> </w:t>
      </w:r>
      <w:r w:rsidRPr="00260C07">
        <w:rPr>
          <w:rFonts w:asciiTheme="minorHAnsi" w:hAnsiTheme="minorHAnsi" w:cstheme="minorHAnsi"/>
        </w:rPr>
        <w:t>para</w:t>
      </w:r>
      <w:r w:rsidRPr="00260C07">
        <w:rPr>
          <w:rFonts w:asciiTheme="minorHAnsi" w:hAnsiTheme="minorHAnsi" w:cstheme="minorHAnsi"/>
          <w:spacing w:val="-11"/>
        </w:rPr>
        <w:t xml:space="preserve"> </w:t>
      </w:r>
      <w:r w:rsidRPr="00260C07">
        <w:rPr>
          <w:rFonts w:asciiTheme="minorHAnsi" w:hAnsiTheme="minorHAnsi" w:cstheme="minorHAnsi"/>
        </w:rPr>
        <w:t>todos</w:t>
      </w:r>
      <w:r w:rsidRPr="00260C07">
        <w:rPr>
          <w:rFonts w:asciiTheme="minorHAnsi" w:hAnsiTheme="minorHAnsi" w:cstheme="minorHAnsi"/>
          <w:spacing w:val="-13"/>
        </w:rPr>
        <w:t xml:space="preserve"> </w:t>
      </w:r>
      <w:r w:rsidRPr="00260C07">
        <w:rPr>
          <w:rFonts w:asciiTheme="minorHAnsi" w:hAnsiTheme="minorHAnsi" w:cstheme="minorHAnsi"/>
        </w:rPr>
        <w:t>los</w:t>
      </w:r>
      <w:r w:rsidRPr="00260C07">
        <w:rPr>
          <w:rFonts w:asciiTheme="minorHAnsi" w:hAnsiTheme="minorHAnsi" w:cstheme="minorHAnsi"/>
          <w:spacing w:val="-12"/>
        </w:rPr>
        <w:t xml:space="preserve"> </w:t>
      </w:r>
      <w:r w:rsidRPr="00260C07">
        <w:rPr>
          <w:rFonts w:asciiTheme="minorHAnsi" w:hAnsiTheme="minorHAnsi" w:cstheme="minorHAnsi"/>
        </w:rPr>
        <w:t>fines</w:t>
      </w:r>
      <w:r w:rsidRPr="00260C07">
        <w:rPr>
          <w:rFonts w:asciiTheme="minorHAnsi" w:hAnsiTheme="minorHAnsi" w:cstheme="minorHAnsi"/>
          <w:spacing w:val="-13"/>
        </w:rPr>
        <w:t xml:space="preserve"> </w:t>
      </w:r>
      <w:r w:rsidRPr="00260C07">
        <w:rPr>
          <w:rFonts w:asciiTheme="minorHAnsi" w:hAnsiTheme="minorHAnsi" w:cstheme="minorHAnsi"/>
        </w:rPr>
        <w:t>legales</w:t>
      </w:r>
      <w:r w:rsidRPr="00260C07">
        <w:rPr>
          <w:rFonts w:asciiTheme="minorHAnsi" w:hAnsiTheme="minorHAnsi" w:cstheme="minorHAnsi"/>
          <w:spacing w:val="-12"/>
        </w:rPr>
        <w:t xml:space="preserve"> </w:t>
      </w:r>
      <w:r w:rsidRPr="00260C07">
        <w:rPr>
          <w:rFonts w:asciiTheme="minorHAnsi" w:hAnsiTheme="minorHAnsi" w:cstheme="minorHAnsi"/>
        </w:rPr>
        <w:t>y</w:t>
      </w:r>
      <w:r w:rsidRPr="00260C07">
        <w:rPr>
          <w:rFonts w:asciiTheme="minorHAnsi" w:hAnsiTheme="minorHAnsi" w:cstheme="minorHAnsi"/>
          <w:spacing w:val="-13"/>
        </w:rPr>
        <w:t xml:space="preserve"> </w:t>
      </w:r>
      <w:r w:rsidRPr="00260C07">
        <w:rPr>
          <w:rFonts w:asciiTheme="minorHAnsi" w:hAnsiTheme="minorHAnsi" w:cstheme="minorHAnsi"/>
        </w:rPr>
        <w:t>procesales</w:t>
      </w:r>
      <w:r w:rsidRPr="00260C07">
        <w:rPr>
          <w:rFonts w:asciiTheme="minorHAnsi" w:hAnsiTheme="minorHAnsi" w:cstheme="minorHAnsi"/>
          <w:spacing w:val="-12"/>
        </w:rPr>
        <w:t xml:space="preserve"> </w:t>
      </w:r>
      <w:r w:rsidRPr="00260C07">
        <w:rPr>
          <w:rFonts w:asciiTheme="minorHAnsi" w:hAnsiTheme="minorHAnsi" w:cstheme="minorHAnsi"/>
        </w:rPr>
        <w:t>será</w:t>
      </w:r>
      <w:r w:rsidRPr="00260C07">
        <w:rPr>
          <w:rFonts w:asciiTheme="minorHAnsi" w:hAnsiTheme="minorHAnsi" w:cstheme="minorHAnsi"/>
          <w:spacing w:val="-13"/>
        </w:rPr>
        <w:t xml:space="preserve"> </w:t>
      </w:r>
      <w:r w:rsidRPr="00260C07">
        <w:rPr>
          <w:rFonts w:asciiTheme="minorHAnsi" w:hAnsiTheme="minorHAnsi" w:cstheme="minorHAnsi"/>
        </w:rPr>
        <w:t>la</w:t>
      </w:r>
      <w:r w:rsidRPr="00260C07">
        <w:rPr>
          <w:rFonts w:asciiTheme="minorHAnsi" w:hAnsiTheme="minorHAnsi" w:cstheme="minorHAnsi"/>
          <w:spacing w:val="-11"/>
        </w:rPr>
        <w:t xml:space="preserve"> </w:t>
      </w:r>
      <w:r w:rsidRPr="00260C07">
        <w:rPr>
          <w:rFonts w:asciiTheme="minorHAnsi" w:hAnsiTheme="minorHAnsi" w:cstheme="minorHAnsi"/>
        </w:rPr>
        <w:t>ciudad</w:t>
      </w:r>
      <w:r w:rsidRPr="00260C07">
        <w:rPr>
          <w:rFonts w:asciiTheme="minorHAnsi" w:hAnsiTheme="minorHAnsi" w:cstheme="minorHAnsi"/>
          <w:spacing w:val="-12"/>
        </w:rPr>
        <w:t xml:space="preserve"> </w:t>
      </w:r>
      <w:r w:rsidRPr="00260C07">
        <w:rPr>
          <w:rFonts w:asciiTheme="minorHAnsi" w:hAnsiTheme="minorHAnsi" w:cstheme="minorHAnsi"/>
        </w:rPr>
        <w:t>de</w:t>
      </w:r>
      <w:r w:rsidRPr="00260C07">
        <w:rPr>
          <w:rFonts w:asciiTheme="minorHAnsi" w:hAnsiTheme="minorHAnsi" w:cstheme="minorHAnsi"/>
          <w:spacing w:val="-13"/>
        </w:rPr>
        <w:t xml:space="preserve"> </w:t>
      </w:r>
      <w:r w:rsidRPr="00260C07">
        <w:rPr>
          <w:rFonts w:asciiTheme="minorHAnsi" w:hAnsiTheme="minorHAnsi" w:cstheme="minorHAnsi"/>
        </w:rPr>
        <w:t>Bogotá.</w:t>
      </w:r>
      <w:r w:rsidRPr="00260C07">
        <w:rPr>
          <w:rFonts w:asciiTheme="minorHAnsi" w:hAnsiTheme="minorHAnsi" w:cstheme="minorHAnsi"/>
          <w:spacing w:val="-11"/>
        </w:rPr>
        <w:t xml:space="preserve"> </w:t>
      </w:r>
      <w:r w:rsidRPr="00260C07">
        <w:rPr>
          <w:rFonts w:asciiTheme="minorHAnsi" w:hAnsiTheme="minorHAnsi" w:cstheme="minorHAnsi"/>
        </w:rPr>
        <w:t>Para</w:t>
      </w:r>
      <w:r w:rsidRPr="00260C07">
        <w:rPr>
          <w:rFonts w:asciiTheme="minorHAnsi" w:hAnsiTheme="minorHAnsi" w:cstheme="minorHAnsi"/>
          <w:spacing w:val="-12"/>
        </w:rPr>
        <w:t xml:space="preserve"> </w:t>
      </w:r>
      <w:r w:rsidRPr="00260C07">
        <w:rPr>
          <w:rFonts w:asciiTheme="minorHAnsi" w:hAnsiTheme="minorHAnsi" w:cstheme="minorHAnsi"/>
        </w:rPr>
        <w:t>todos los efectos, el presente Contrato se regirá por las leyes de la República de Colombia.</w:t>
      </w:r>
    </w:p>
    <w:p w14:paraId="6F2541A9" w14:textId="77777777" w:rsidR="00FF3150" w:rsidRPr="00260C07" w:rsidRDefault="00FF3150" w:rsidP="00B45BFB">
      <w:pPr>
        <w:pStyle w:val="Textoindependiente"/>
        <w:spacing w:line="276" w:lineRule="auto"/>
        <w:ind w:left="282" w:right="-3"/>
        <w:rPr>
          <w:rFonts w:asciiTheme="minorHAnsi" w:hAnsiTheme="minorHAnsi" w:cstheme="minorHAnsi"/>
        </w:rPr>
      </w:pPr>
    </w:p>
    <w:p w14:paraId="0354D421" w14:textId="77777777" w:rsidR="00FF3150" w:rsidRPr="00260C07" w:rsidRDefault="00FF3150" w:rsidP="00B45BFB">
      <w:pPr>
        <w:pStyle w:val="Textoindependiente"/>
        <w:spacing w:line="276" w:lineRule="auto"/>
        <w:ind w:left="282" w:right="-3"/>
        <w:rPr>
          <w:rFonts w:asciiTheme="minorHAnsi" w:hAnsiTheme="minorHAnsi" w:cstheme="minorHAnsi"/>
        </w:rPr>
      </w:pPr>
    </w:p>
    <w:p w14:paraId="685AA078" w14:textId="77777777" w:rsidR="00983757" w:rsidRPr="00260C07" w:rsidRDefault="00000000" w:rsidP="00B45BFB">
      <w:pPr>
        <w:pStyle w:val="Ttulo1"/>
        <w:spacing w:before="1" w:line="276" w:lineRule="auto"/>
        <w:ind w:right="-3"/>
        <w:rPr>
          <w:rFonts w:asciiTheme="minorHAnsi" w:hAnsiTheme="minorHAnsi" w:cstheme="minorHAnsi"/>
          <w:u w:val="none"/>
        </w:rPr>
      </w:pPr>
      <w:r w:rsidRPr="00260C07">
        <w:rPr>
          <w:rFonts w:asciiTheme="minorHAnsi" w:hAnsiTheme="minorHAnsi" w:cstheme="minorHAnsi"/>
        </w:rPr>
        <w:t>CLÁUSULA</w:t>
      </w:r>
      <w:r w:rsidRPr="00260C07">
        <w:rPr>
          <w:rFonts w:asciiTheme="minorHAnsi" w:hAnsiTheme="minorHAnsi" w:cstheme="minorHAnsi"/>
          <w:spacing w:val="-6"/>
        </w:rPr>
        <w:t xml:space="preserve"> </w:t>
      </w:r>
      <w:r w:rsidRPr="00260C07">
        <w:rPr>
          <w:rFonts w:asciiTheme="minorHAnsi" w:hAnsiTheme="minorHAnsi" w:cstheme="minorHAnsi"/>
        </w:rPr>
        <w:t>XXXIV.</w:t>
      </w:r>
      <w:r w:rsidRPr="00260C07">
        <w:rPr>
          <w:rFonts w:asciiTheme="minorHAnsi" w:hAnsiTheme="minorHAnsi" w:cstheme="minorHAnsi"/>
          <w:spacing w:val="57"/>
          <w:w w:val="150"/>
          <w:u w:val="none"/>
        </w:rPr>
        <w:t xml:space="preserve"> </w:t>
      </w:r>
      <w:r w:rsidRPr="00260C07">
        <w:rPr>
          <w:rFonts w:asciiTheme="minorHAnsi" w:hAnsiTheme="minorHAnsi" w:cstheme="minorHAnsi"/>
        </w:rPr>
        <w:t>PROTECCIÓN</w:t>
      </w:r>
      <w:r w:rsidRPr="00260C07">
        <w:rPr>
          <w:rFonts w:asciiTheme="minorHAnsi" w:hAnsiTheme="minorHAnsi" w:cstheme="minorHAnsi"/>
          <w:spacing w:val="-3"/>
        </w:rPr>
        <w:t xml:space="preserve"> </w:t>
      </w:r>
      <w:r w:rsidRPr="00260C07">
        <w:rPr>
          <w:rFonts w:asciiTheme="minorHAnsi" w:hAnsiTheme="minorHAnsi" w:cstheme="minorHAnsi"/>
        </w:rPr>
        <w:t>DE</w:t>
      </w:r>
      <w:r w:rsidRPr="00260C07">
        <w:rPr>
          <w:rFonts w:asciiTheme="minorHAnsi" w:hAnsiTheme="minorHAnsi" w:cstheme="minorHAnsi"/>
          <w:spacing w:val="-6"/>
        </w:rPr>
        <w:t xml:space="preserve"> </w:t>
      </w:r>
      <w:r w:rsidRPr="00260C07">
        <w:rPr>
          <w:rFonts w:asciiTheme="minorHAnsi" w:hAnsiTheme="minorHAnsi" w:cstheme="minorHAnsi"/>
        </w:rPr>
        <w:t>DATOS</w:t>
      </w:r>
      <w:r w:rsidRPr="00260C07">
        <w:rPr>
          <w:rFonts w:asciiTheme="minorHAnsi" w:hAnsiTheme="minorHAnsi" w:cstheme="minorHAnsi"/>
          <w:spacing w:val="-2"/>
        </w:rPr>
        <w:t xml:space="preserve"> PERSONALES</w:t>
      </w:r>
    </w:p>
    <w:p w14:paraId="77CB1B6C" w14:textId="77777777" w:rsidR="00983757" w:rsidRPr="00260C07" w:rsidRDefault="00983757" w:rsidP="00B45BFB">
      <w:pPr>
        <w:pStyle w:val="Textoindependiente"/>
        <w:spacing w:before="121" w:line="276" w:lineRule="auto"/>
        <w:ind w:right="-3"/>
        <w:rPr>
          <w:rFonts w:asciiTheme="minorHAnsi" w:hAnsiTheme="minorHAnsi" w:cstheme="minorHAnsi"/>
          <w:b/>
        </w:rPr>
      </w:pPr>
    </w:p>
    <w:p w14:paraId="45E7EA6E" w14:textId="77777777" w:rsidR="00983757" w:rsidRPr="00260C07" w:rsidRDefault="00000000"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rPr>
        <w:t>Con ocasión a la suscripción del presente CONTRATO, así como en el desarrollo de sus actividades previas,</w:t>
      </w:r>
      <w:r w:rsidRPr="00260C07">
        <w:rPr>
          <w:rFonts w:asciiTheme="minorHAnsi" w:hAnsiTheme="minorHAnsi" w:cstheme="minorHAnsi"/>
          <w:spacing w:val="-13"/>
        </w:rPr>
        <w:t xml:space="preserve"> </w:t>
      </w:r>
      <w:r w:rsidRPr="00260C07">
        <w:rPr>
          <w:rFonts w:asciiTheme="minorHAnsi" w:hAnsiTheme="minorHAnsi" w:cstheme="minorHAnsi"/>
        </w:rPr>
        <w:t>de</w:t>
      </w:r>
      <w:r w:rsidRPr="00260C07">
        <w:rPr>
          <w:rFonts w:asciiTheme="minorHAnsi" w:hAnsiTheme="minorHAnsi" w:cstheme="minorHAnsi"/>
          <w:spacing w:val="-12"/>
        </w:rPr>
        <w:t xml:space="preserve"> </w:t>
      </w:r>
      <w:r w:rsidRPr="00260C07">
        <w:rPr>
          <w:rFonts w:asciiTheme="minorHAnsi" w:hAnsiTheme="minorHAnsi" w:cstheme="minorHAnsi"/>
        </w:rPr>
        <w:t>ejecución,</w:t>
      </w:r>
      <w:r w:rsidRPr="00260C07">
        <w:rPr>
          <w:rFonts w:asciiTheme="minorHAnsi" w:hAnsiTheme="minorHAnsi" w:cstheme="minorHAnsi"/>
          <w:spacing w:val="-13"/>
        </w:rPr>
        <w:t xml:space="preserve"> </w:t>
      </w:r>
      <w:r w:rsidRPr="00260C07">
        <w:rPr>
          <w:rFonts w:asciiTheme="minorHAnsi" w:hAnsiTheme="minorHAnsi" w:cstheme="minorHAnsi"/>
        </w:rPr>
        <w:t>terminación</w:t>
      </w:r>
      <w:r w:rsidRPr="00260C07">
        <w:rPr>
          <w:rFonts w:asciiTheme="minorHAnsi" w:hAnsiTheme="minorHAnsi" w:cstheme="minorHAnsi"/>
          <w:spacing w:val="-12"/>
        </w:rPr>
        <w:t xml:space="preserve"> </w:t>
      </w:r>
      <w:r w:rsidRPr="00260C07">
        <w:rPr>
          <w:rFonts w:asciiTheme="minorHAnsi" w:hAnsiTheme="minorHAnsi" w:cstheme="minorHAnsi"/>
        </w:rPr>
        <w:t>y</w:t>
      </w:r>
      <w:r w:rsidRPr="00260C07">
        <w:rPr>
          <w:rFonts w:asciiTheme="minorHAnsi" w:hAnsiTheme="minorHAnsi" w:cstheme="minorHAnsi"/>
          <w:spacing w:val="-13"/>
        </w:rPr>
        <w:t xml:space="preserve"> </w:t>
      </w:r>
      <w:r w:rsidRPr="00260C07">
        <w:rPr>
          <w:rFonts w:asciiTheme="minorHAnsi" w:hAnsiTheme="minorHAnsi" w:cstheme="minorHAnsi"/>
        </w:rPr>
        <w:t>conexas;</w:t>
      </w:r>
      <w:r w:rsidRPr="00260C07">
        <w:rPr>
          <w:rFonts w:asciiTheme="minorHAnsi" w:hAnsiTheme="minorHAnsi" w:cstheme="minorHAnsi"/>
          <w:spacing w:val="-12"/>
        </w:rPr>
        <w:t xml:space="preserve"> </w:t>
      </w:r>
      <w:r w:rsidRPr="00260C07">
        <w:rPr>
          <w:rFonts w:asciiTheme="minorHAnsi" w:hAnsiTheme="minorHAnsi" w:cstheme="minorHAnsi"/>
        </w:rPr>
        <w:t>las</w:t>
      </w:r>
      <w:r w:rsidRPr="00260C07">
        <w:rPr>
          <w:rFonts w:asciiTheme="minorHAnsi" w:hAnsiTheme="minorHAnsi" w:cstheme="minorHAnsi"/>
          <w:spacing w:val="-13"/>
        </w:rPr>
        <w:t xml:space="preserve"> </w:t>
      </w:r>
      <w:r w:rsidRPr="00260C07">
        <w:rPr>
          <w:rFonts w:asciiTheme="minorHAnsi" w:hAnsiTheme="minorHAnsi" w:cstheme="minorHAnsi"/>
        </w:rPr>
        <w:t>partes</w:t>
      </w:r>
      <w:r w:rsidRPr="00260C07">
        <w:rPr>
          <w:rFonts w:asciiTheme="minorHAnsi" w:hAnsiTheme="minorHAnsi" w:cstheme="minorHAnsi"/>
          <w:spacing w:val="-12"/>
        </w:rPr>
        <w:t xml:space="preserve"> </w:t>
      </w:r>
      <w:r w:rsidRPr="00260C07">
        <w:rPr>
          <w:rFonts w:asciiTheme="minorHAnsi" w:hAnsiTheme="minorHAnsi" w:cstheme="minorHAnsi"/>
        </w:rPr>
        <w:t>reconocen</w:t>
      </w:r>
      <w:r w:rsidRPr="00260C07">
        <w:rPr>
          <w:rFonts w:asciiTheme="minorHAnsi" w:hAnsiTheme="minorHAnsi" w:cstheme="minorHAnsi"/>
          <w:spacing w:val="-12"/>
        </w:rPr>
        <w:t xml:space="preserve"> </w:t>
      </w:r>
      <w:r w:rsidRPr="00260C07">
        <w:rPr>
          <w:rFonts w:asciiTheme="minorHAnsi" w:hAnsiTheme="minorHAnsi" w:cstheme="minorHAnsi"/>
        </w:rPr>
        <w:t>que</w:t>
      </w:r>
      <w:r w:rsidRPr="00260C07">
        <w:rPr>
          <w:rFonts w:asciiTheme="minorHAnsi" w:hAnsiTheme="minorHAnsi" w:cstheme="minorHAnsi"/>
          <w:spacing w:val="-12"/>
        </w:rPr>
        <w:t xml:space="preserve"> </w:t>
      </w:r>
      <w:r w:rsidRPr="00260C07">
        <w:rPr>
          <w:rFonts w:asciiTheme="minorHAnsi" w:hAnsiTheme="minorHAnsi" w:cstheme="minorHAnsi"/>
        </w:rPr>
        <w:t>podrá</w:t>
      </w:r>
      <w:r w:rsidRPr="00260C07">
        <w:rPr>
          <w:rFonts w:asciiTheme="minorHAnsi" w:hAnsiTheme="minorHAnsi" w:cstheme="minorHAnsi"/>
          <w:spacing w:val="-12"/>
        </w:rPr>
        <w:t xml:space="preserve"> </w:t>
      </w:r>
      <w:r w:rsidRPr="00260C07">
        <w:rPr>
          <w:rFonts w:asciiTheme="minorHAnsi" w:hAnsiTheme="minorHAnsi" w:cstheme="minorHAnsi"/>
        </w:rPr>
        <w:t>realizarse</w:t>
      </w:r>
      <w:r w:rsidRPr="00260C07">
        <w:rPr>
          <w:rFonts w:asciiTheme="minorHAnsi" w:hAnsiTheme="minorHAnsi" w:cstheme="minorHAnsi"/>
          <w:spacing w:val="-12"/>
        </w:rPr>
        <w:t xml:space="preserve"> </w:t>
      </w:r>
      <w:r w:rsidRPr="00260C07">
        <w:rPr>
          <w:rFonts w:asciiTheme="minorHAnsi" w:hAnsiTheme="minorHAnsi" w:cstheme="minorHAnsi"/>
        </w:rPr>
        <w:t>tratamiento de</w:t>
      </w:r>
      <w:r w:rsidRPr="00260C07">
        <w:rPr>
          <w:rFonts w:asciiTheme="minorHAnsi" w:hAnsiTheme="minorHAnsi" w:cstheme="minorHAnsi"/>
          <w:spacing w:val="-6"/>
        </w:rPr>
        <w:t xml:space="preserve"> </w:t>
      </w:r>
      <w:r w:rsidRPr="00260C07">
        <w:rPr>
          <w:rFonts w:asciiTheme="minorHAnsi" w:hAnsiTheme="minorHAnsi" w:cstheme="minorHAnsi"/>
        </w:rPr>
        <w:t>información</w:t>
      </w:r>
      <w:r w:rsidRPr="00260C07">
        <w:rPr>
          <w:rFonts w:asciiTheme="minorHAnsi" w:hAnsiTheme="minorHAnsi" w:cstheme="minorHAnsi"/>
          <w:spacing w:val="-7"/>
        </w:rPr>
        <w:t xml:space="preserve"> </w:t>
      </w:r>
      <w:r w:rsidRPr="00260C07">
        <w:rPr>
          <w:rFonts w:asciiTheme="minorHAnsi" w:hAnsiTheme="minorHAnsi" w:cstheme="minorHAnsi"/>
        </w:rPr>
        <w:t>personal</w:t>
      </w:r>
      <w:r w:rsidRPr="00260C07">
        <w:rPr>
          <w:rFonts w:asciiTheme="minorHAnsi" w:hAnsiTheme="minorHAnsi" w:cstheme="minorHAnsi"/>
          <w:spacing w:val="-9"/>
        </w:rPr>
        <w:t xml:space="preserve"> </w:t>
      </w:r>
      <w:r w:rsidRPr="00260C07">
        <w:rPr>
          <w:rFonts w:asciiTheme="minorHAnsi" w:hAnsiTheme="minorHAnsi" w:cstheme="minorHAnsi"/>
        </w:rPr>
        <w:t>en</w:t>
      </w:r>
      <w:r w:rsidRPr="00260C07">
        <w:rPr>
          <w:rFonts w:asciiTheme="minorHAnsi" w:hAnsiTheme="minorHAnsi" w:cstheme="minorHAnsi"/>
          <w:spacing w:val="-7"/>
        </w:rPr>
        <w:t xml:space="preserve"> </w:t>
      </w:r>
      <w:r w:rsidRPr="00260C07">
        <w:rPr>
          <w:rFonts w:asciiTheme="minorHAnsi" w:hAnsiTheme="minorHAnsi" w:cstheme="minorHAnsi"/>
        </w:rPr>
        <w:t>los</w:t>
      </w:r>
      <w:r w:rsidRPr="00260C07">
        <w:rPr>
          <w:rFonts w:asciiTheme="minorHAnsi" w:hAnsiTheme="minorHAnsi" w:cstheme="minorHAnsi"/>
          <w:spacing w:val="-9"/>
        </w:rPr>
        <w:t xml:space="preserve"> </w:t>
      </w:r>
      <w:r w:rsidRPr="00260C07">
        <w:rPr>
          <w:rFonts w:asciiTheme="minorHAnsi" w:hAnsiTheme="minorHAnsi" w:cstheme="minorHAnsi"/>
        </w:rPr>
        <w:t>términos</w:t>
      </w:r>
      <w:r w:rsidRPr="00260C07">
        <w:rPr>
          <w:rFonts w:asciiTheme="minorHAnsi" w:hAnsiTheme="minorHAnsi" w:cstheme="minorHAnsi"/>
          <w:spacing w:val="-9"/>
        </w:rPr>
        <w:t xml:space="preserve"> </w:t>
      </w:r>
      <w:r w:rsidRPr="00260C07">
        <w:rPr>
          <w:rFonts w:asciiTheme="minorHAnsi" w:hAnsiTheme="minorHAnsi" w:cstheme="minorHAnsi"/>
        </w:rPr>
        <w:t>de</w:t>
      </w:r>
      <w:r w:rsidRPr="00260C07">
        <w:rPr>
          <w:rFonts w:asciiTheme="minorHAnsi" w:hAnsiTheme="minorHAnsi" w:cstheme="minorHAnsi"/>
          <w:spacing w:val="-6"/>
        </w:rPr>
        <w:t xml:space="preserve"> </w:t>
      </w:r>
      <w:r w:rsidRPr="00260C07">
        <w:rPr>
          <w:rFonts w:asciiTheme="minorHAnsi" w:hAnsiTheme="minorHAnsi" w:cstheme="minorHAnsi"/>
        </w:rPr>
        <w:t>la</w:t>
      </w:r>
      <w:r w:rsidRPr="00260C07">
        <w:rPr>
          <w:rFonts w:asciiTheme="minorHAnsi" w:hAnsiTheme="minorHAnsi" w:cstheme="minorHAnsi"/>
          <w:spacing w:val="-9"/>
        </w:rPr>
        <w:t xml:space="preserve"> </w:t>
      </w:r>
      <w:r w:rsidRPr="00260C07">
        <w:rPr>
          <w:rFonts w:asciiTheme="minorHAnsi" w:hAnsiTheme="minorHAnsi" w:cstheme="minorHAnsi"/>
        </w:rPr>
        <w:t>ley</w:t>
      </w:r>
      <w:r w:rsidRPr="00260C07">
        <w:rPr>
          <w:rFonts w:asciiTheme="minorHAnsi" w:hAnsiTheme="minorHAnsi" w:cstheme="minorHAnsi"/>
          <w:spacing w:val="-6"/>
        </w:rPr>
        <w:t xml:space="preserve"> </w:t>
      </w:r>
      <w:r w:rsidRPr="00260C07">
        <w:rPr>
          <w:rFonts w:asciiTheme="minorHAnsi" w:hAnsiTheme="minorHAnsi" w:cstheme="minorHAnsi"/>
        </w:rPr>
        <w:t>1581</w:t>
      </w:r>
      <w:r w:rsidRPr="00260C07">
        <w:rPr>
          <w:rFonts w:asciiTheme="minorHAnsi" w:hAnsiTheme="minorHAnsi" w:cstheme="minorHAnsi"/>
          <w:spacing w:val="-8"/>
        </w:rPr>
        <w:t xml:space="preserve"> </w:t>
      </w:r>
      <w:r w:rsidRPr="00260C07">
        <w:rPr>
          <w:rFonts w:asciiTheme="minorHAnsi" w:hAnsiTheme="minorHAnsi" w:cstheme="minorHAnsi"/>
        </w:rPr>
        <w:t>de</w:t>
      </w:r>
      <w:r w:rsidRPr="00260C07">
        <w:rPr>
          <w:rFonts w:asciiTheme="minorHAnsi" w:hAnsiTheme="minorHAnsi" w:cstheme="minorHAnsi"/>
          <w:spacing w:val="-6"/>
        </w:rPr>
        <w:t xml:space="preserve"> </w:t>
      </w:r>
      <w:r w:rsidRPr="00260C07">
        <w:rPr>
          <w:rFonts w:asciiTheme="minorHAnsi" w:hAnsiTheme="minorHAnsi" w:cstheme="minorHAnsi"/>
        </w:rPr>
        <w:t>2012</w:t>
      </w:r>
      <w:r w:rsidRPr="00260C07">
        <w:rPr>
          <w:rFonts w:asciiTheme="minorHAnsi" w:hAnsiTheme="minorHAnsi" w:cstheme="minorHAnsi"/>
          <w:spacing w:val="-8"/>
        </w:rPr>
        <w:t xml:space="preserve"> </w:t>
      </w:r>
      <w:r w:rsidRPr="00260C07">
        <w:rPr>
          <w:rFonts w:asciiTheme="minorHAnsi" w:hAnsiTheme="minorHAnsi" w:cstheme="minorHAnsi"/>
        </w:rPr>
        <w:t>y</w:t>
      </w:r>
      <w:r w:rsidRPr="00260C07">
        <w:rPr>
          <w:rFonts w:asciiTheme="minorHAnsi" w:hAnsiTheme="minorHAnsi" w:cstheme="minorHAnsi"/>
          <w:spacing w:val="-6"/>
        </w:rPr>
        <w:t xml:space="preserve"> </w:t>
      </w:r>
      <w:r w:rsidRPr="00260C07">
        <w:rPr>
          <w:rFonts w:asciiTheme="minorHAnsi" w:hAnsiTheme="minorHAnsi" w:cstheme="minorHAnsi"/>
        </w:rPr>
        <w:t>su</w:t>
      </w:r>
      <w:r w:rsidRPr="00260C07">
        <w:rPr>
          <w:rFonts w:asciiTheme="minorHAnsi" w:hAnsiTheme="minorHAnsi" w:cstheme="minorHAnsi"/>
          <w:spacing w:val="-10"/>
        </w:rPr>
        <w:t xml:space="preserve"> </w:t>
      </w:r>
      <w:r w:rsidRPr="00260C07">
        <w:rPr>
          <w:rFonts w:asciiTheme="minorHAnsi" w:hAnsiTheme="minorHAnsi" w:cstheme="minorHAnsi"/>
        </w:rPr>
        <w:t>Decreto</w:t>
      </w:r>
      <w:r w:rsidRPr="00260C07">
        <w:rPr>
          <w:rFonts w:asciiTheme="minorHAnsi" w:hAnsiTheme="minorHAnsi" w:cstheme="minorHAnsi"/>
          <w:spacing w:val="-5"/>
        </w:rPr>
        <w:t xml:space="preserve"> </w:t>
      </w:r>
      <w:r w:rsidRPr="00260C07">
        <w:rPr>
          <w:rFonts w:asciiTheme="minorHAnsi" w:hAnsiTheme="minorHAnsi" w:cstheme="minorHAnsi"/>
        </w:rPr>
        <w:t>reglamentario</w:t>
      </w:r>
      <w:r w:rsidRPr="00260C07">
        <w:rPr>
          <w:rFonts w:asciiTheme="minorHAnsi" w:hAnsiTheme="minorHAnsi" w:cstheme="minorHAnsi"/>
          <w:spacing w:val="-8"/>
        </w:rPr>
        <w:t xml:space="preserve"> </w:t>
      </w:r>
      <w:r w:rsidRPr="00260C07">
        <w:rPr>
          <w:rFonts w:asciiTheme="minorHAnsi" w:hAnsiTheme="minorHAnsi" w:cstheme="minorHAnsi"/>
        </w:rPr>
        <w:t>1074</w:t>
      </w:r>
      <w:r w:rsidRPr="00260C07">
        <w:rPr>
          <w:rFonts w:asciiTheme="minorHAnsi" w:hAnsiTheme="minorHAnsi" w:cstheme="minorHAnsi"/>
          <w:spacing w:val="-8"/>
        </w:rPr>
        <w:t xml:space="preserve"> </w:t>
      </w:r>
      <w:r w:rsidRPr="00260C07">
        <w:rPr>
          <w:rFonts w:asciiTheme="minorHAnsi" w:hAnsiTheme="minorHAnsi" w:cstheme="minorHAnsi"/>
        </w:rPr>
        <w:t>de 2015. Por lo anterior, las partes asumen los siguientes, compromisos:</w:t>
      </w:r>
    </w:p>
    <w:p w14:paraId="6D1962E3" w14:textId="77777777" w:rsidR="00983757" w:rsidRPr="00260C07" w:rsidRDefault="00983757" w:rsidP="00B45BFB">
      <w:pPr>
        <w:pStyle w:val="Textoindependiente"/>
        <w:spacing w:before="121" w:line="276" w:lineRule="auto"/>
        <w:ind w:right="-3"/>
        <w:rPr>
          <w:rFonts w:asciiTheme="minorHAnsi" w:hAnsiTheme="minorHAnsi" w:cstheme="minorHAnsi"/>
        </w:rPr>
      </w:pPr>
    </w:p>
    <w:p w14:paraId="01F39202" w14:textId="77777777" w:rsidR="00983757" w:rsidRPr="00260C07" w:rsidRDefault="00000000" w:rsidP="00B45BFB">
      <w:pPr>
        <w:pStyle w:val="Prrafodelista"/>
        <w:numPr>
          <w:ilvl w:val="0"/>
          <w:numId w:val="3"/>
        </w:numPr>
        <w:tabs>
          <w:tab w:val="left" w:pos="515"/>
        </w:tabs>
        <w:spacing w:line="276" w:lineRule="auto"/>
        <w:ind w:right="-3" w:firstLine="0"/>
        <w:jc w:val="both"/>
        <w:rPr>
          <w:rFonts w:asciiTheme="minorHAnsi" w:hAnsiTheme="minorHAnsi" w:cstheme="minorHAnsi"/>
        </w:rPr>
      </w:pPr>
      <w:r w:rsidRPr="00260C07">
        <w:rPr>
          <w:rFonts w:asciiTheme="minorHAnsi" w:hAnsiTheme="minorHAnsi" w:cstheme="minorHAnsi"/>
          <w:b/>
        </w:rPr>
        <w:lastRenderedPageBreak/>
        <w:t xml:space="preserve">EL CONTRATANTE </w:t>
      </w:r>
      <w:r w:rsidRPr="00260C07">
        <w:rPr>
          <w:rFonts w:asciiTheme="minorHAnsi" w:hAnsiTheme="minorHAnsi" w:cstheme="minorHAnsi"/>
        </w:rPr>
        <w:t xml:space="preserve">podrá suministrar información de naturaleza personal al </w:t>
      </w:r>
      <w:r w:rsidRPr="00260C07">
        <w:rPr>
          <w:rFonts w:asciiTheme="minorHAnsi" w:hAnsiTheme="minorHAnsi" w:cstheme="minorHAnsi"/>
          <w:b/>
        </w:rPr>
        <w:t xml:space="preserve">CONTRATISTA </w:t>
      </w:r>
      <w:r w:rsidRPr="00260C07">
        <w:rPr>
          <w:rFonts w:asciiTheme="minorHAnsi" w:hAnsiTheme="minorHAnsi" w:cstheme="minorHAnsi"/>
        </w:rPr>
        <w:t>para el desarrollo del presente objeto contractual, la cual puede corresponder a los datos de sus trabajadores, colaboradores, aliados, directivos, proveedores, clientes, usuarios y cualquier otro titular de información con el cual tenga relación.</w:t>
      </w:r>
      <w:r w:rsidRPr="00260C07">
        <w:rPr>
          <w:rFonts w:asciiTheme="minorHAnsi" w:hAnsiTheme="minorHAnsi" w:cstheme="minorHAnsi"/>
          <w:spacing w:val="40"/>
        </w:rPr>
        <w:t xml:space="preserve"> </w:t>
      </w:r>
      <w:r w:rsidRPr="00260C07">
        <w:rPr>
          <w:rFonts w:asciiTheme="minorHAnsi" w:hAnsiTheme="minorHAnsi" w:cstheme="minorHAnsi"/>
        </w:rPr>
        <w:t xml:space="preserve">Por lo anterior, el </w:t>
      </w:r>
      <w:r w:rsidRPr="00260C07">
        <w:rPr>
          <w:rFonts w:asciiTheme="minorHAnsi" w:hAnsiTheme="minorHAnsi" w:cstheme="minorHAnsi"/>
          <w:b/>
        </w:rPr>
        <w:t xml:space="preserve">CONTRATANTE </w:t>
      </w:r>
      <w:r w:rsidRPr="00260C07">
        <w:rPr>
          <w:rFonts w:asciiTheme="minorHAnsi" w:hAnsiTheme="minorHAnsi" w:cstheme="minorHAnsi"/>
        </w:rPr>
        <w:t xml:space="preserve">se obliga a gestionar ante los titulares de información personal, las autorizaciones, avisos y demás requisitos exigidos por la normatividad aplicable para el desarrollo del tratamiento de información personal, quedando el </w:t>
      </w:r>
      <w:r w:rsidRPr="00260C07">
        <w:rPr>
          <w:rFonts w:asciiTheme="minorHAnsi" w:hAnsiTheme="minorHAnsi" w:cstheme="minorHAnsi"/>
          <w:b/>
        </w:rPr>
        <w:t xml:space="preserve">CONTRATISTA </w:t>
      </w:r>
      <w:r w:rsidRPr="00260C07">
        <w:rPr>
          <w:rFonts w:asciiTheme="minorHAnsi" w:hAnsiTheme="minorHAnsi" w:cstheme="minorHAnsi"/>
        </w:rPr>
        <w:t>supeditado</w:t>
      </w:r>
      <w:r w:rsidRPr="00260C07">
        <w:rPr>
          <w:rFonts w:asciiTheme="minorHAnsi" w:hAnsiTheme="minorHAnsi" w:cstheme="minorHAnsi"/>
          <w:spacing w:val="-1"/>
        </w:rPr>
        <w:t xml:space="preserve"> </w:t>
      </w:r>
      <w:r w:rsidRPr="00260C07">
        <w:rPr>
          <w:rFonts w:asciiTheme="minorHAnsi" w:hAnsiTheme="minorHAnsi" w:cstheme="minorHAnsi"/>
        </w:rPr>
        <w:t>exclusivamente a realizar tratamiento de datos personales bajo el marco de las siguientes finalidades autorizadas:</w:t>
      </w:r>
    </w:p>
    <w:p w14:paraId="78350DCC" w14:textId="77777777" w:rsidR="00983757" w:rsidRPr="00260C07" w:rsidRDefault="00983757" w:rsidP="00B45BFB">
      <w:pPr>
        <w:pStyle w:val="Textoindependiente"/>
        <w:spacing w:before="120" w:line="276" w:lineRule="auto"/>
        <w:ind w:right="-3"/>
        <w:rPr>
          <w:rFonts w:asciiTheme="minorHAnsi" w:hAnsiTheme="minorHAnsi" w:cstheme="minorHAnsi"/>
        </w:rPr>
      </w:pPr>
    </w:p>
    <w:p w14:paraId="265F385C" w14:textId="77777777" w:rsidR="00983757" w:rsidRPr="00260C07" w:rsidRDefault="00000000" w:rsidP="00B45BFB">
      <w:pPr>
        <w:pStyle w:val="Prrafodelista"/>
        <w:numPr>
          <w:ilvl w:val="1"/>
          <w:numId w:val="3"/>
        </w:numPr>
        <w:tabs>
          <w:tab w:val="left" w:pos="999"/>
          <w:tab w:val="left" w:pos="1001"/>
        </w:tabs>
        <w:spacing w:line="276" w:lineRule="auto"/>
        <w:ind w:left="1001" w:right="-3"/>
        <w:jc w:val="both"/>
        <w:rPr>
          <w:rFonts w:asciiTheme="minorHAnsi" w:hAnsiTheme="minorHAnsi" w:cstheme="minorHAnsi"/>
        </w:rPr>
      </w:pPr>
      <w:r w:rsidRPr="00260C07">
        <w:rPr>
          <w:rFonts w:asciiTheme="minorHAnsi" w:hAnsiTheme="minorHAnsi" w:cstheme="minorHAnsi"/>
        </w:rPr>
        <w:t>Gestionar</w:t>
      </w:r>
      <w:r w:rsidRPr="00260C07">
        <w:rPr>
          <w:rFonts w:asciiTheme="minorHAnsi" w:hAnsiTheme="minorHAnsi" w:cstheme="minorHAnsi"/>
          <w:spacing w:val="-10"/>
        </w:rPr>
        <w:t xml:space="preserve"> </w:t>
      </w:r>
      <w:r w:rsidRPr="00260C07">
        <w:rPr>
          <w:rFonts w:asciiTheme="minorHAnsi" w:hAnsiTheme="minorHAnsi" w:cstheme="minorHAnsi"/>
        </w:rPr>
        <w:t>las</w:t>
      </w:r>
      <w:r w:rsidRPr="00260C07">
        <w:rPr>
          <w:rFonts w:asciiTheme="minorHAnsi" w:hAnsiTheme="minorHAnsi" w:cstheme="minorHAnsi"/>
          <w:spacing w:val="-11"/>
        </w:rPr>
        <w:t xml:space="preserve"> </w:t>
      </w:r>
      <w:r w:rsidRPr="00260C07">
        <w:rPr>
          <w:rFonts w:asciiTheme="minorHAnsi" w:hAnsiTheme="minorHAnsi" w:cstheme="minorHAnsi"/>
        </w:rPr>
        <w:t>líneas</w:t>
      </w:r>
      <w:r w:rsidRPr="00260C07">
        <w:rPr>
          <w:rFonts w:asciiTheme="minorHAnsi" w:hAnsiTheme="minorHAnsi" w:cstheme="minorHAnsi"/>
          <w:spacing w:val="-10"/>
        </w:rPr>
        <w:t xml:space="preserve"> </w:t>
      </w:r>
      <w:r w:rsidRPr="00260C07">
        <w:rPr>
          <w:rFonts w:asciiTheme="minorHAnsi" w:hAnsiTheme="minorHAnsi" w:cstheme="minorHAnsi"/>
        </w:rPr>
        <w:t>telefónicas</w:t>
      </w:r>
      <w:r w:rsidRPr="00260C07">
        <w:rPr>
          <w:rFonts w:asciiTheme="minorHAnsi" w:hAnsiTheme="minorHAnsi" w:cstheme="minorHAnsi"/>
          <w:spacing w:val="-10"/>
        </w:rPr>
        <w:t xml:space="preserve"> </w:t>
      </w:r>
      <w:r w:rsidRPr="00260C07">
        <w:rPr>
          <w:rFonts w:asciiTheme="minorHAnsi" w:hAnsiTheme="minorHAnsi" w:cstheme="minorHAnsi"/>
        </w:rPr>
        <w:t>de</w:t>
      </w:r>
      <w:r w:rsidRPr="00260C07">
        <w:rPr>
          <w:rFonts w:asciiTheme="minorHAnsi" w:hAnsiTheme="minorHAnsi" w:cstheme="minorHAnsi"/>
          <w:spacing w:val="-9"/>
        </w:rPr>
        <w:t xml:space="preserve"> </w:t>
      </w:r>
      <w:r w:rsidRPr="00260C07">
        <w:rPr>
          <w:rFonts w:asciiTheme="minorHAnsi" w:hAnsiTheme="minorHAnsi" w:cstheme="minorHAnsi"/>
        </w:rPr>
        <w:t>atención</w:t>
      </w:r>
      <w:r w:rsidRPr="00260C07">
        <w:rPr>
          <w:rFonts w:asciiTheme="minorHAnsi" w:hAnsiTheme="minorHAnsi" w:cstheme="minorHAnsi"/>
          <w:spacing w:val="-11"/>
        </w:rPr>
        <w:t xml:space="preserve"> </w:t>
      </w:r>
      <w:r w:rsidRPr="00260C07">
        <w:rPr>
          <w:rFonts w:asciiTheme="minorHAnsi" w:hAnsiTheme="minorHAnsi" w:cstheme="minorHAnsi"/>
        </w:rPr>
        <w:t>al</w:t>
      </w:r>
      <w:r w:rsidRPr="00260C07">
        <w:rPr>
          <w:rFonts w:asciiTheme="minorHAnsi" w:hAnsiTheme="minorHAnsi" w:cstheme="minorHAnsi"/>
          <w:spacing w:val="-10"/>
        </w:rPr>
        <w:t xml:space="preserve"> </w:t>
      </w:r>
      <w:r w:rsidRPr="00260C07">
        <w:rPr>
          <w:rFonts w:asciiTheme="minorHAnsi" w:hAnsiTheme="minorHAnsi" w:cstheme="minorHAnsi"/>
        </w:rPr>
        <w:t>cliente</w:t>
      </w:r>
      <w:r w:rsidRPr="00260C07">
        <w:rPr>
          <w:rFonts w:asciiTheme="minorHAnsi" w:hAnsiTheme="minorHAnsi" w:cstheme="minorHAnsi"/>
          <w:spacing w:val="-9"/>
        </w:rPr>
        <w:t xml:space="preserve"> </w:t>
      </w:r>
      <w:r w:rsidRPr="00260C07">
        <w:rPr>
          <w:rFonts w:asciiTheme="minorHAnsi" w:hAnsiTheme="minorHAnsi" w:cstheme="minorHAnsi"/>
        </w:rPr>
        <w:t>habilitadas</w:t>
      </w:r>
      <w:r w:rsidRPr="00260C07">
        <w:rPr>
          <w:rFonts w:asciiTheme="minorHAnsi" w:hAnsiTheme="minorHAnsi" w:cstheme="minorHAnsi"/>
          <w:spacing w:val="-10"/>
        </w:rPr>
        <w:t xml:space="preserve"> </w:t>
      </w:r>
      <w:r w:rsidRPr="00260C07">
        <w:rPr>
          <w:rFonts w:asciiTheme="minorHAnsi" w:hAnsiTheme="minorHAnsi" w:cstheme="minorHAnsi"/>
        </w:rPr>
        <w:t>por</w:t>
      </w:r>
      <w:r w:rsidRPr="00260C07">
        <w:rPr>
          <w:rFonts w:asciiTheme="minorHAnsi" w:hAnsiTheme="minorHAnsi" w:cstheme="minorHAnsi"/>
          <w:spacing w:val="-10"/>
        </w:rPr>
        <w:t xml:space="preserve"> </w:t>
      </w:r>
      <w:r w:rsidRPr="00260C07">
        <w:rPr>
          <w:rFonts w:asciiTheme="minorHAnsi" w:hAnsiTheme="minorHAnsi" w:cstheme="minorHAnsi"/>
        </w:rPr>
        <w:t>el</w:t>
      </w:r>
      <w:r w:rsidRPr="00260C07">
        <w:rPr>
          <w:rFonts w:asciiTheme="minorHAnsi" w:hAnsiTheme="minorHAnsi" w:cstheme="minorHAnsi"/>
          <w:spacing w:val="-6"/>
        </w:rPr>
        <w:t xml:space="preserve"> </w:t>
      </w:r>
      <w:r w:rsidRPr="00260C07">
        <w:rPr>
          <w:rFonts w:asciiTheme="minorHAnsi" w:hAnsiTheme="minorHAnsi" w:cstheme="minorHAnsi"/>
          <w:b/>
        </w:rPr>
        <w:t>CONTRATANTE</w:t>
      </w:r>
      <w:r w:rsidRPr="00260C07">
        <w:rPr>
          <w:rFonts w:asciiTheme="minorHAnsi" w:hAnsiTheme="minorHAnsi" w:cstheme="minorHAnsi"/>
          <w:b/>
          <w:spacing w:val="-9"/>
        </w:rPr>
        <w:t xml:space="preserve"> </w:t>
      </w:r>
      <w:r w:rsidRPr="00260C07">
        <w:rPr>
          <w:rFonts w:asciiTheme="minorHAnsi" w:hAnsiTheme="minorHAnsi" w:cstheme="minorHAnsi"/>
        </w:rPr>
        <w:t>para la atención de peticiones, solicitudes, consultas o reclamaciones de sus clientes, beneficiarios o terceros conexos.</w:t>
      </w:r>
    </w:p>
    <w:p w14:paraId="2E01E588" w14:textId="77777777" w:rsidR="00983757" w:rsidRPr="00260C07" w:rsidRDefault="00000000" w:rsidP="00B45BFB">
      <w:pPr>
        <w:pStyle w:val="Prrafodelista"/>
        <w:numPr>
          <w:ilvl w:val="1"/>
          <w:numId w:val="3"/>
        </w:numPr>
        <w:tabs>
          <w:tab w:val="left" w:pos="999"/>
          <w:tab w:val="left" w:pos="1001"/>
        </w:tabs>
        <w:spacing w:before="59" w:line="276" w:lineRule="auto"/>
        <w:ind w:left="1001" w:right="-3"/>
        <w:jc w:val="both"/>
        <w:rPr>
          <w:rFonts w:asciiTheme="minorHAnsi" w:hAnsiTheme="minorHAnsi" w:cstheme="minorHAnsi"/>
        </w:rPr>
      </w:pPr>
      <w:r w:rsidRPr="00260C07">
        <w:rPr>
          <w:rFonts w:asciiTheme="minorHAnsi" w:hAnsiTheme="minorHAnsi" w:cstheme="minorHAnsi"/>
        </w:rPr>
        <w:t>Realizar</w:t>
      </w:r>
      <w:r w:rsidRPr="00260C07">
        <w:rPr>
          <w:rFonts w:asciiTheme="minorHAnsi" w:hAnsiTheme="minorHAnsi" w:cstheme="minorHAnsi"/>
          <w:spacing w:val="-10"/>
        </w:rPr>
        <w:t xml:space="preserve"> </w:t>
      </w:r>
      <w:r w:rsidRPr="00260C07">
        <w:rPr>
          <w:rFonts w:asciiTheme="minorHAnsi" w:hAnsiTheme="minorHAnsi" w:cstheme="minorHAnsi"/>
        </w:rPr>
        <w:t>actividades</w:t>
      </w:r>
      <w:r w:rsidRPr="00260C07">
        <w:rPr>
          <w:rFonts w:asciiTheme="minorHAnsi" w:hAnsiTheme="minorHAnsi" w:cstheme="minorHAnsi"/>
          <w:spacing w:val="-10"/>
        </w:rPr>
        <w:t xml:space="preserve"> </w:t>
      </w:r>
      <w:r w:rsidRPr="00260C07">
        <w:rPr>
          <w:rFonts w:asciiTheme="minorHAnsi" w:hAnsiTheme="minorHAnsi" w:cstheme="minorHAnsi"/>
        </w:rPr>
        <w:t>de</w:t>
      </w:r>
      <w:r w:rsidRPr="00260C07">
        <w:rPr>
          <w:rFonts w:asciiTheme="minorHAnsi" w:hAnsiTheme="minorHAnsi" w:cstheme="minorHAnsi"/>
          <w:spacing w:val="-9"/>
        </w:rPr>
        <w:t xml:space="preserve"> </w:t>
      </w:r>
      <w:r w:rsidRPr="00260C07">
        <w:rPr>
          <w:rFonts w:asciiTheme="minorHAnsi" w:hAnsiTheme="minorHAnsi" w:cstheme="minorHAnsi"/>
        </w:rPr>
        <w:t>verificación,</w:t>
      </w:r>
      <w:r w:rsidRPr="00260C07">
        <w:rPr>
          <w:rFonts w:asciiTheme="minorHAnsi" w:hAnsiTheme="minorHAnsi" w:cstheme="minorHAnsi"/>
          <w:spacing w:val="-12"/>
        </w:rPr>
        <w:t xml:space="preserve"> </w:t>
      </w:r>
      <w:r w:rsidRPr="00260C07">
        <w:rPr>
          <w:rFonts w:asciiTheme="minorHAnsi" w:hAnsiTheme="minorHAnsi" w:cstheme="minorHAnsi"/>
        </w:rPr>
        <w:t>control</w:t>
      </w:r>
      <w:r w:rsidRPr="00260C07">
        <w:rPr>
          <w:rFonts w:asciiTheme="minorHAnsi" w:hAnsiTheme="minorHAnsi" w:cstheme="minorHAnsi"/>
          <w:spacing w:val="-13"/>
        </w:rPr>
        <w:t xml:space="preserve"> </w:t>
      </w:r>
      <w:r w:rsidRPr="00260C07">
        <w:rPr>
          <w:rFonts w:asciiTheme="minorHAnsi" w:hAnsiTheme="minorHAnsi" w:cstheme="minorHAnsi"/>
        </w:rPr>
        <w:t>y</w:t>
      </w:r>
      <w:r w:rsidRPr="00260C07">
        <w:rPr>
          <w:rFonts w:asciiTheme="minorHAnsi" w:hAnsiTheme="minorHAnsi" w:cstheme="minorHAnsi"/>
          <w:spacing w:val="-8"/>
        </w:rPr>
        <w:t xml:space="preserve"> </w:t>
      </w:r>
      <w:r w:rsidRPr="00260C07">
        <w:rPr>
          <w:rFonts w:asciiTheme="minorHAnsi" w:hAnsiTheme="minorHAnsi" w:cstheme="minorHAnsi"/>
        </w:rPr>
        <w:t>seguimiento</w:t>
      </w:r>
      <w:r w:rsidRPr="00260C07">
        <w:rPr>
          <w:rFonts w:asciiTheme="minorHAnsi" w:hAnsiTheme="minorHAnsi" w:cstheme="minorHAnsi"/>
          <w:spacing w:val="-8"/>
        </w:rPr>
        <w:t xml:space="preserve"> </w:t>
      </w:r>
      <w:r w:rsidRPr="00260C07">
        <w:rPr>
          <w:rFonts w:asciiTheme="minorHAnsi" w:hAnsiTheme="minorHAnsi" w:cstheme="minorHAnsi"/>
        </w:rPr>
        <w:t>de</w:t>
      </w:r>
      <w:r w:rsidRPr="00260C07">
        <w:rPr>
          <w:rFonts w:asciiTheme="minorHAnsi" w:hAnsiTheme="minorHAnsi" w:cstheme="minorHAnsi"/>
          <w:spacing w:val="-9"/>
        </w:rPr>
        <w:t xml:space="preserve"> </w:t>
      </w:r>
      <w:r w:rsidRPr="00260C07">
        <w:rPr>
          <w:rFonts w:asciiTheme="minorHAnsi" w:hAnsiTheme="minorHAnsi" w:cstheme="minorHAnsi"/>
        </w:rPr>
        <w:t>la</w:t>
      </w:r>
      <w:r w:rsidRPr="00260C07">
        <w:rPr>
          <w:rFonts w:asciiTheme="minorHAnsi" w:hAnsiTheme="minorHAnsi" w:cstheme="minorHAnsi"/>
          <w:spacing w:val="-13"/>
        </w:rPr>
        <w:t xml:space="preserve"> </w:t>
      </w:r>
      <w:r w:rsidRPr="00260C07">
        <w:rPr>
          <w:rFonts w:asciiTheme="minorHAnsi" w:hAnsiTheme="minorHAnsi" w:cstheme="minorHAnsi"/>
        </w:rPr>
        <w:t>calidad</w:t>
      </w:r>
      <w:r w:rsidRPr="00260C07">
        <w:rPr>
          <w:rFonts w:asciiTheme="minorHAnsi" w:hAnsiTheme="minorHAnsi" w:cstheme="minorHAnsi"/>
          <w:spacing w:val="-10"/>
        </w:rPr>
        <w:t xml:space="preserve"> </w:t>
      </w:r>
      <w:r w:rsidRPr="00260C07">
        <w:rPr>
          <w:rFonts w:asciiTheme="minorHAnsi" w:hAnsiTheme="minorHAnsi" w:cstheme="minorHAnsi"/>
        </w:rPr>
        <w:t>y</w:t>
      </w:r>
      <w:r w:rsidRPr="00260C07">
        <w:rPr>
          <w:rFonts w:asciiTheme="minorHAnsi" w:hAnsiTheme="minorHAnsi" w:cstheme="minorHAnsi"/>
          <w:spacing w:val="-9"/>
        </w:rPr>
        <w:t xml:space="preserve"> </w:t>
      </w:r>
      <w:r w:rsidRPr="00260C07">
        <w:rPr>
          <w:rFonts w:asciiTheme="minorHAnsi" w:hAnsiTheme="minorHAnsi" w:cstheme="minorHAnsi"/>
        </w:rPr>
        <w:t>niveles</w:t>
      </w:r>
      <w:r w:rsidRPr="00260C07">
        <w:rPr>
          <w:rFonts w:asciiTheme="minorHAnsi" w:hAnsiTheme="minorHAnsi" w:cstheme="minorHAnsi"/>
          <w:spacing w:val="-10"/>
        </w:rPr>
        <w:t xml:space="preserve"> </w:t>
      </w:r>
      <w:r w:rsidRPr="00260C07">
        <w:rPr>
          <w:rFonts w:asciiTheme="minorHAnsi" w:hAnsiTheme="minorHAnsi" w:cstheme="minorHAnsi"/>
        </w:rPr>
        <w:t>de</w:t>
      </w:r>
      <w:r w:rsidRPr="00260C07">
        <w:rPr>
          <w:rFonts w:asciiTheme="minorHAnsi" w:hAnsiTheme="minorHAnsi" w:cstheme="minorHAnsi"/>
          <w:spacing w:val="-9"/>
        </w:rPr>
        <w:t xml:space="preserve"> </w:t>
      </w:r>
      <w:r w:rsidRPr="00260C07">
        <w:rPr>
          <w:rFonts w:asciiTheme="minorHAnsi" w:hAnsiTheme="minorHAnsi" w:cstheme="minorHAnsi"/>
        </w:rPr>
        <w:t>servicio, con miras a</w:t>
      </w:r>
      <w:r w:rsidRPr="00260C07">
        <w:rPr>
          <w:rFonts w:asciiTheme="minorHAnsi" w:hAnsiTheme="minorHAnsi" w:cstheme="minorHAnsi"/>
          <w:spacing w:val="-2"/>
        </w:rPr>
        <w:t xml:space="preserve"> </w:t>
      </w:r>
      <w:r w:rsidRPr="00260C07">
        <w:rPr>
          <w:rFonts w:asciiTheme="minorHAnsi" w:hAnsiTheme="minorHAnsi" w:cstheme="minorHAnsi"/>
        </w:rPr>
        <w:t xml:space="preserve">permitir el monitoreo, verificación y cumplimiento de las obligaciones contractuales del </w:t>
      </w:r>
      <w:r w:rsidRPr="00260C07">
        <w:rPr>
          <w:rFonts w:asciiTheme="minorHAnsi" w:hAnsiTheme="minorHAnsi" w:cstheme="minorHAnsi"/>
          <w:b/>
        </w:rPr>
        <w:t xml:space="preserve">CONTRATISTA </w:t>
      </w:r>
      <w:r w:rsidRPr="00260C07">
        <w:rPr>
          <w:rFonts w:asciiTheme="minorHAnsi" w:hAnsiTheme="minorHAnsi" w:cstheme="minorHAnsi"/>
        </w:rPr>
        <w:t xml:space="preserve">por parte del </w:t>
      </w:r>
      <w:r w:rsidRPr="00260C07">
        <w:rPr>
          <w:rFonts w:asciiTheme="minorHAnsi" w:hAnsiTheme="minorHAnsi" w:cstheme="minorHAnsi"/>
          <w:b/>
        </w:rPr>
        <w:t>CONTRATANTE</w:t>
      </w:r>
      <w:r w:rsidRPr="00260C07">
        <w:rPr>
          <w:rFonts w:asciiTheme="minorHAnsi" w:hAnsiTheme="minorHAnsi" w:cstheme="minorHAnsi"/>
        </w:rPr>
        <w:t>.</w:t>
      </w:r>
    </w:p>
    <w:p w14:paraId="19CF7085" w14:textId="77777777" w:rsidR="00983757" w:rsidRPr="00260C07" w:rsidRDefault="00000000" w:rsidP="00B45BFB">
      <w:pPr>
        <w:pStyle w:val="Prrafodelista"/>
        <w:numPr>
          <w:ilvl w:val="1"/>
          <w:numId w:val="3"/>
        </w:numPr>
        <w:tabs>
          <w:tab w:val="left" w:pos="999"/>
          <w:tab w:val="left" w:pos="1001"/>
        </w:tabs>
        <w:spacing w:before="61" w:line="276" w:lineRule="auto"/>
        <w:ind w:left="1001" w:right="-3"/>
        <w:jc w:val="both"/>
        <w:rPr>
          <w:rFonts w:asciiTheme="minorHAnsi" w:hAnsiTheme="minorHAnsi" w:cstheme="minorHAnsi"/>
        </w:rPr>
      </w:pPr>
      <w:r w:rsidRPr="00260C07">
        <w:rPr>
          <w:rFonts w:asciiTheme="minorHAnsi" w:hAnsiTheme="minorHAnsi" w:cstheme="minorHAnsi"/>
        </w:rPr>
        <w:t xml:space="preserve">Presentar reportes e informes asociados a la ejecución del objeto contractual conforme a los requerimientos del </w:t>
      </w:r>
      <w:r w:rsidRPr="00260C07">
        <w:rPr>
          <w:rFonts w:asciiTheme="minorHAnsi" w:hAnsiTheme="minorHAnsi" w:cstheme="minorHAnsi"/>
          <w:b/>
        </w:rPr>
        <w:t xml:space="preserve">CONTRATANTE </w:t>
      </w:r>
      <w:r w:rsidRPr="00260C07">
        <w:rPr>
          <w:rFonts w:asciiTheme="minorHAnsi" w:hAnsiTheme="minorHAnsi" w:cstheme="minorHAnsi"/>
        </w:rPr>
        <w:t>o de las autoridades competentes.</w:t>
      </w:r>
    </w:p>
    <w:p w14:paraId="461C5730" w14:textId="77777777" w:rsidR="00983757" w:rsidRPr="00260C07" w:rsidRDefault="00983757" w:rsidP="00B45BFB">
      <w:pPr>
        <w:pStyle w:val="Textoindependiente"/>
        <w:spacing w:before="121" w:line="276" w:lineRule="auto"/>
        <w:ind w:right="-3"/>
        <w:rPr>
          <w:rFonts w:asciiTheme="minorHAnsi" w:hAnsiTheme="minorHAnsi" w:cstheme="minorHAnsi"/>
        </w:rPr>
      </w:pPr>
    </w:p>
    <w:p w14:paraId="4849A11B" w14:textId="77777777" w:rsidR="00983757" w:rsidRPr="00260C07" w:rsidRDefault="00000000" w:rsidP="00B45BFB">
      <w:pPr>
        <w:pStyle w:val="Prrafodelista"/>
        <w:numPr>
          <w:ilvl w:val="0"/>
          <w:numId w:val="3"/>
        </w:numPr>
        <w:tabs>
          <w:tab w:val="left" w:pos="540"/>
        </w:tabs>
        <w:spacing w:line="276" w:lineRule="auto"/>
        <w:ind w:right="-3" w:firstLine="0"/>
        <w:jc w:val="both"/>
        <w:rPr>
          <w:rFonts w:asciiTheme="minorHAnsi" w:hAnsiTheme="minorHAnsi" w:cstheme="minorHAnsi"/>
        </w:rPr>
      </w:pPr>
      <w:r w:rsidRPr="00260C07">
        <w:rPr>
          <w:rFonts w:asciiTheme="minorHAnsi" w:hAnsiTheme="minorHAnsi" w:cstheme="minorHAnsi"/>
        </w:rPr>
        <w:t xml:space="preserve">El suministro de información de naturaleza personal del </w:t>
      </w:r>
      <w:r w:rsidRPr="00260C07">
        <w:rPr>
          <w:rFonts w:asciiTheme="minorHAnsi" w:hAnsiTheme="minorHAnsi" w:cstheme="minorHAnsi"/>
          <w:b/>
        </w:rPr>
        <w:t xml:space="preserve">CONTRATANTE </w:t>
      </w:r>
      <w:r w:rsidRPr="00260C07">
        <w:rPr>
          <w:rFonts w:asciiTheme="minorHAnsi" w:hAnsiTheme="minorHAnsi" w:cstheme="minorHAnsi"/>
        </w:rPr>
        <w:t xml:space="preserve">al </w:t>
      </w:r>
      <w:r w:rsidRPr="00260C07">
        <w:rPr>
          <w:rFonts w:asciiTheme="minorHAnsi" w:hAnsiTheme="minorHAnsi" w:cstheme="minorHAnsi"/>
          <w:b/>
        </w:rPr>
        <w:t>CONTRATISTA</w:t>
      </w:r>
      <w:r w:rsidRPr="00260C07">
        <w:rPr>
          <w:rFonts w:asciiTheme="minorHAnsi" w:hAnsiTheme="minorHAnsi" w:cstheme="minorHAnsi"/>
        </w:rPr>
        <w:t>, no podrá considerarse como cesión o transferencia de información personal en los términos de la ley 1581</w:t>
      </w:r>
      <w:r w:rsidRPr="00260C07">
        <w:rPr>
          <w:rFonts w:asciiTheme="minorHAnsi" w:hAnsiTheme="minorHAnsi" w:cstheme="minorHAnsi"/>
          <w:spacing w:val="26"/>
        </w:rPr>
        <w:t xml:space="preserve"> </w:t>
      </w:r>
      <w:r w:rsidRPr="00260C07">
        <w:rPr>
          <w:rFonts w:asciiTheme="minorHAnsi" w:hAnsiTheme="minorHAnsi" w:cstheme="minorHAnsi"/>
        </w:rPr>
        <w:t>de</w:t>
      </w:r>
      <w:r w:rsidRPr="00260C07">
        <w:rPr>
          <w:rFonts w:asciiTheme="minorHAnsi" w:hAnsiTheme="minorHAnsi" w:cstheme="minorHAnsi"/>
          <w:spacing w:val="26"/>
        </w:rPr>
        <w:t xml:space="preserve"> </w:t>
      </w:r>
      <w:r w:rsidRPr="00260C07">
        <w:rPr>
          <w:rFonts w:asciiTheme="minorHAnsi" w:hAnsiTheme="minorHAnsi" w:cstheme="minorHAnsi"/>
        </w:rPr>
        <w:t>2012:</w:t>
      </w:r>
      <w:r w:rsidRPr="00260C07">
        <w:rPr>
          <w:rFonts w:asciiTheme="minorHAnsi" w:hAnsiTheme="minorHAnsi" w:cstheme="minorHAnsi"/>
          <w:spacing w:val="25"/>
        </w:rPr>
        <w:t xml:space="preserve"> </w:t>
      </w:r>
      <w:r w:rsidRPr="00260C07">
        <w:rPr>
          <w:rFonts w:asciiTheme="minorHAnsi" w:hAnsiTheme="minorHAnsi" w:cstheme="minorHAnsi"/>
        </w:rPr>
        <w:t>Por</w:t>
      </w:r>
      <w:r w:rsidRPr="00260C07">
        <w:rPr>
          <w:rFonts w:asciiTheme="minorHAnsi" w:hAnsiTheme="minorHAnsi" w:cstheme="minorHAnsi"/>
          <w:spacing w:val="25"/>
        </w:rPr>
        <w:t xml:space="preserve"> </w:t>
      </w:r>
      <w:r w:rsidRPr="00260C07">
        <w:rPr>
          <w:rFonts w:asciiTheme="minorHAnsi" w:hAnsiTheme="minorHAnsi" w:cstheme="minorHAnsi"/>
        </w:rPr>
        <w:t>consiguiente,</w:t>
      </w:r>
      <w:r w:rsidRPr="00260C07">
        <w:rPr>
          <w:rFonts w:asciiTheme="minorHAnsi" w:hAnsiTheme="minorHAnsi" w:cstheme="minorHAnsi"/>
          <w:spacing w:val="27"/>
        </w:rPr>
        <w:t xml:space="preserve"> </w:t>
      </w:r>
      <w:r w:rsidRPr="00260C07">
        <w:rPr>
          <w:rFonts w:asciiTheme="minorHAnsi" w:hAnsiTheme="minorHAnsi" w:cstheme="minorHAnsi"/>
        </w:rPr>
        <w:t>el</w:t>
      </w:r>
      <w:r w:rsidRPr="00260C07">
        <w:rPr>
          <w:rFonts w:asciiTheme="minorHAnsi" w:hAnsiTheme="minorHAnsi" w:cstheme="minorHAnsi"/>
          <w:spacing w:val="26"/>
        </w:rPr>
        <w:t xml:space="preserve"> </w:t>
      </w:r>
      <w:r w:rsidRPr="00260C07">
        <w:rPr>
          <w:rFonts w:asciiTheme="minorHAnsi" w:hAnsiTheme="minorHAnsi" w:cstheme="minorHAnsi"/>
          <w:b/>
        </w:rPr>
        <w:t>CONTRATANTE</w:t>
      </w:r>
      <w:r w:rsidRPr="00260C07">
        <w:rPr>
          <w:rFonts w:asciiTheme="minorHAnsi" w:hAnsiTheme="minorHAnsi" w:cstheme="minorHAnsi"/>
          <w:b/>
          <w:spacing w:val="25"/>
        </w:rPr>
        <w:t xml:space="preserve"> </w:t>
      </w:r>
      <w:r w:rsidRPr="00260C07">
        <w:rPr>
          <w:rFonts w:asciiTheme="minorHAnsi" w:hAnsiTheme="minorHAnsi" w:cstheme="minorHAnsi"/>
        </w:rPr>
        <w:t>mantendrá</w:t>
      </w:r>
      <w:r w:rsidRPr="00260C07">
        <w:rPr>
          <w:rFonts w:asciiTheme="minorHAnsi" w:hAnsiTheme="minorHAnsi" w:cstheme="minorHAnsi"/>
          <w:spacing w:val="26"/>
        </w:rPr>
        <w:t xml:space="preserve"> </w:t>
      </w:r>
      <w:r w:rsidRPr="00260C07">
        <w:rPr>
          <w:rFonts w:asciiTheme="minorHAnsi" w:hAnsiTheme="minorHAnsi" w:cstheme="minorHAnsi"/>
        </w:rPr>
        <w:t>su</w:t>
      </w:r>
      <w:r w:rsidRPr="00260C07">
        <w:rPr>
          <w:rFonts w:asciiTheme="minorHAnsi" w:hAnsiTheme="minorHAnsi" w:cstheme="minorHAnsi"/>
          <w:spacing w:val="22"/>
        </w:rPr>
        <w:t xml:space="preserve"> </w:t>
      </w:r>
      <w:r w:rsidRPr="00260C07">
        <w:rPr>
          <w:rFonts w:asciiTheme="minorHAnsi" w:hAnsiTheme="minorHAnsi" w:cstheme="minorHAnsi"/>
        </w:rPr>
        <w:t>condición</w:t>
      </w:r>
      <w:r w:rsidRPr="00260C07">
        <w:rPr>
          <w:rFonts w:asciiTheme="minorHAnsi" w:hAnsiTheme="minorHAnsi" w:cstheme="minorHAnsi"/>
          <w:spacing w:val="27"/>
        </w:rPr>
        <w:t xml:space="preserve"> </w:t>
      </w:r>
      <w:r w:rsidRPr="00260C07">
        <w:rPr>
          <w:rFonts w:asciiTheme="minorHAnsi" w:hAnsiTheme="minorHAnsi" w:cstheme="minorHAnsi"/>
        </w:rPr>
        <w:t>de</w:t>
      </w:r>
      <w:r w:rsidRPr="00260C07">
        <w:rPr>
          <w:rFonts w:asciiTheme="minorHAnsi" w:hAnsiTheme="minorHAnsi" w:cstheme="minorHAnsi"/>
          <w:spacing w:val="26"/>
        </w:rPr>
        <w:t xml:space="preserve"> </w:t>
      </w:r>
      <w:r w:rsidRPr="00260C07">
        <w:rPr>
          <w:rFonts w:asciiTheme="minorHAnsi" w:hAnsiTheme="minorHAnsi" w:cstheme="minorHAnsi"/>
        </w:rPr>
        <w:t>responsable</w:t>
      </w:r>
      <w:r w:rsidRPr="00260C07">
        <w:rPr>
          <w:rFonts w:asciiTheme="minorHAnsi" w:hAnsiTheme="minorHAnsi" w:cstheme="minorHAnsi"/>
          <w:spacing w:val="27"/>
        </w:rPr>
        <w:t xml:space="preserve"> </w:t>
      </w:r>
      <w:r w:rsidRPr="00260C07">
        <w:rPr>
          <w:rFonts w:asciiTheme="minorHAnsi" w:hAnsiTheme="minorHAnsi" w:cstheme="minorHAnsi"/>
          <w:spacing w:val="-5"/>
        </w:rPr>
        <w:t>del</w:t>
      </w:r>
    </w:p>
    <w:p w14:paraId="4BB66C63" w14:textId="77777777" w:rsidR="00983757" w:rsidRPr="00260C07" w:rsidRDefault="00983757" w:rsidP="00B45BFB">
      <w:pPr>
        <w:pStyle w:val="Textoindependiente"/>
        <w:spacing w:line="276" w:lineRule="auto"/>
        <w:ind w:right="-3"/>
        <w:rPr>
          <w:rFonts w:asciiTheme="minorHAnsi" w:hAnsiTheme="minorHAnsi" w:cstheme="minorHAnsi"/>
        </w:rPr>
      </w:pPr>
    </w:p>
    <w:p w14:paraId="49911E89" w14:textId="77777777" w:rsidR="00983757" w:rsidRPr="00260C07" w:rsidRDefault="00000000" w:rsidP="00B45BFB">
      <w:pPr>
        <w:pStyle w:val="Textoindependiente"/>
        <w:spacing w:before="41" w:line="276" w:lineRule="auto"/>
        <w:ind w:left="282" w:right="-3"/>
        <w:jc w:val="both"/>
        <w:rPr>
          <w:rFonts w:asciiTheme="minorHAnsi" w:hAnsiTheme="minorHAnsi" w:cstheme="minorHAnsi"/>
        </w:rPr>
      </w:pPr>
      <w:r w:rsidRPr="00260C07">
        <w:rPr>
          <w:rFonts w:asciiTheme="minorHAnsi" w:hAnsiTheme="minorHAnsi" w:cstheme="minorHAnsi"/>
        </w:rPr>
        <w:t xml:space="preserve">tratamiento mientras que el </w:t>
      </w:r>
      <w:r w:rsidRPr="00260C07">
        <w:rPr>
          <w:rFonts w:asciiTheme="minorHAnsi" w:hAnsiTheme="minorHAnsi" w:cstheme="minorHAnsi"/>
          <w:b/>
        </w:rPr>
        <w:t>CONTRATISTA</w:t>
      </w:r>
      <w:r w:rsidRPr="00260C07">
        <w:rPr>
          <w:rFonts w:asciiTheme="minorHAnsi" w:hAnsiTheme="minorHAnsi" w:cstheme="minorHAnsi"/>
        </w:rPr>
        <w:t xml:space="preserve">, en su rol de encargado del tratamiento procederá a limitar la recolección, uso, almacenamiento, circulación o disposición de la información a las actividades específicamente relacionadas con la ejecución del presente objeto contractual o al desarrollo de las instrucciones específicas del </w:t>
      </w:r>
      <w:r w:rsidRPr="00260C07">
        <w:rPr>
          <w:rFonts w:asciiTheme="minorHAnsi" w:hAnsiTheme="minorHAnsi" w:cstheme="minorHAnsi"/>
          <w:b/>
        </w:rPr>
        <w:t>CONTRATANTE</w:t>
      </w:r>
      <w:r w:rsidRPr="00260C07">
        <w:rPr>
          <w:rFonts w:asciiTheme="minorHAnsi" w:hAnsiTheme="minorHAnsi" w:cstheme="minorHAnsi"/>
        </w:rPr>
        <w:t>.</w:t>
      </w:r>
    </w:p>
    <w:p w14:paraId="5F4D4F06" w14:textId="77777777" w:rsidR="00983757" w:rsidRPr="00260C07" w:rsidRDefault="00983757" w:rsidP="00B45BFB">
      <w:pPr>
        <w:pStyle w:val="Textoindependiente"/>
        <w:spacing w:before="119" w:line="276" w:lineRule="auto"/>
        <w:ind w:right="-3"/>
        <w:rPr>
          <w:rFonts w:asciiTheme="minorHAnsi" w:hAnsiTheme="minorHAnsi" w:cstheme="minorHAnsi"/>
        </w:rPr>
      </w:pPr>
    </w:p>
    <w:p w14:paraId="33DD908B" w14:textId="77777777" w:rsidR="00983757" w:rsidRPr="00260C07" w:rsidRDefault="00000000" w:rsidP="00B45BFB">
      <w:pPr>
        <w:pStyle w:val="Prrafodelista"/>
        <w:numPr>
          <w:ilvl w:val="0"/>
          <w:numId w:val="3"/>
        </w:numPr>
        <w:tabs>
          <w:tab w:val="left" w:pos="488"/>
        </w:tabs>
        <w:spacing w:line="276" w:lineRule="auto"/>
        <w:ind w:right="-3" w:firstLine="0"/>
        <w:jc w:val="both"/>
        <w:rPr>
          <w:rFonts w:asciiTheme="minorHAnsi" w:hAnsiTheme="minorHAnsi" w:cstheme="minorHAnsi"/>
        </w:rPr>
      </w:pPr>
      <w:r w:rsidRPr="00260C07">
        <w:rPr>
          <w:rFonts w:asciiTheme="minorHAnsi" w:hAnsiTheme="minorHAnsi" w:cstheme="minorHAnsi"/>
          <w:b/>
        </w:rPr>
        <w:t>EL</w:t>
      </w:r>
      <w:r w:rsidRPr="00260C07">
        <w:rPr>
          <w:rFonts w:asciiTheme="minorHAnsi" w:hAnsiTheme="minorHAnsi" w:cstheme="minorHAnsi"/>
          <w:b/>
          <w:spacing w:val="-10"/>
        </w:rPr>
        <w:t xml:space="preserve"> </w:t>
      </w:r>
      <w:r w:rsidRPr="00260C07">
        <w:rPr>
          <w:rFonts w:asciiTheme="minorHAnsi" w:hAnsiTheme="minorHAnsi" w:cstheme="minorHAnsi"/>
          <w:b/>
        </w:rPr>
        <w:t>CONTRATISTA</w:t>
      </w:r>
      <w:r w:rsidRPr="00260C07">
        <w:rPr>
          <w:rFonts w:asciiTheme="minorHAnsi" w:hAnsiTheme="minorHAnsi" w:cstheme="minorHAnsi"/>
          <w:b/>
          <w:spacing w:val="-8"/>
        </w:rPr>
        <w:t xml:space="preserve"> </w:t>
      </w:r>
      <w:r w:rsidRPr="00260C07">
        <w:rPr>
          <w:rFonts w:asciiTheme="minorHAnsi" w:hAnsiTheme="minorHAnsi" w:cstheme="minorHAnsi"/>
        </w:rPr>
        <w:t>podrá</w:t>
      </w:r>
      <w:r w:rsidRPr="00260C07">
        <w:rPr>
          <w:rFonts w:asciiTheme="minorHAnsi" w:hAnsiTheme="minorHAnsi" w:cstheme="minorHAnsi"/>
          <w:spacing w:val="-11"/>
        </w:rPr>
        <w:t xml:space="preserve"> </w:t>
      </w:r>
      <w:r w:rsidRPr="00260C07">
        <w:rPr>
          <w:rFonts w:asciiTheme="minorHAnsi" w:hAnsiTheme="minorHAnsi" w:cstheme="minorHAnsi"/>
        </w:rPr>
        <w:t>realizar</w:t>
      </w:r>
      <w:r w:rsidRPr="00260C07">
        <w:rPr>
          <w:rFonts w:asciiTheme="minorHAnsi" w:hAnsiTheme="minorHAnsi" w:cstheme="minorHAnsi"/>
          <w:spacing w:val="-9"/>
        </w:rPr>
        <w:t xml:space="preserve"> </w:t>
      </w:r>
      <w:r w:rsidRPr="00260C07">
        <w:rPr>
          <w:rFonts w:asciiTheme="minorHAnsi" w:hAnsiTheme="minorHAnsi" w:cstheme="minorHAnsi"/>
        </w:rPr>
        <w:t>actividades</w:t>
      </w:r>
      <w:r w:rsidRPr="00260C07">
        <w:rPr>
          <w:rFonts w:asciiTheme="minorHAnsi" w:hAnsiTheme="minorHAnsi" w:cstheme="minorHAnsi"/>
          <w:spacing w:val="-8"/>
        </w:rPr>
        <w:t xml:space="preserve"> </w:t>
      </w:r>
      <w:r w:rsidRPr="00260C07">
        <w:rPr>
          <w:rFonts w:asciiTheme="minorHAnsi" w:hAnsiTheme="minorHAnsi" w:cstheme="minorHAnsi"/>
        </w:rPr>
        <w:t>que</w:t>
      </w:r>
      <w:r w:rsidRPr="00260C07">
        <w:rPr>
          <w:rFonts w:asciiTheme="minorHAnsi" w:hAnsiTheme="minorHAnsi" w:cstheme="minorHAnsi"/>
          <w:spacing w:val="-8"/>
        </w:rPr>
        <w:t xml:space="preserve"> </w:t>
      </w:r>
      <w:r w:rsidRPr="00260C07">
        <w:rPr>
          <w:rFonts w:asciiTheme="minorHAnsi" w:hAnsiTheme="minorHAnsi" w:cstheme="minorHAnsi"/>
        </w:rPr>
        <w:t>involucren</w:t>
      </w:r>
      <w:r w:rsidRPr="00260C07">
        <w:rPr>
          <w:rFonts w:asciiTheme="minorHAnsi" w:hAnsiTheme="minorHAnsi" w:cstheme="minorHAnsi"/>
          <w:spacing w:val="-9"/>
        </w:rPr>
        <w:t xml:space="preserve"> </w:t>
      </w:r>
      <w:r w:rsidRPr="00260C07">
        <w:rPr>
          <w:rFonts w:asciiTheme="minorHAnsi" w:hAnsiTheme="minorHAnsi" w:cstheme="minorHAnsi"/>
        </w:rPr>
        <w:t>tratamiento</w:t>
      </w:r>
      <w:r w:rsidRPr="00260C07">
        <w:rPr>
          <w:rFonts w:asciiTheme="minorHAnsi" w:hAnsiTheme="minorHAnsi" w:cstheme="minorHAnsi"/>
          <w:spacing w:val="-7"/>
        </w:rPr>
        <w:t xml:space="preserve"> </w:t>
      </w:r>
      <w:r w:rsidRPr="00260C07">
        <w:rPr>
          <w:rFonts w:asciiTheme="minorHAnsi" w:hAnsiTheme="minorHAnsi" w:cstheme="minorHAnsi"/>
        </w:rPr>
        <w:t>de</w:t>
      </w:r>
      <w:r w:rsidRPr="00260C07">
        <w:rPr>
          <w:rFonts w:asciiTheme="minorHAnsi" w:hAnsiTheme="minorHAnsi" w:cstheme="minorHAnsi"/>
          <w:spacing w:val="-8"/>
        </w:rPr>
        <w:t xml:space="preserve"> </w:t>
      </w:r>
      <w:r w:rsidRPr="00260C07">
        <w:rPr>
          <w:rFonts w:asciiTheme="minorHAnsi" w:hAnsiTheme="minorHAnsi" w:cstheme="minorHAnsi"/>
        </w:rPr>
        <w:t>información</w:t>
      </w:r>
      <w:r w:rsidRPr="00260C07">
        <w:rPr>
          <w:rFonts w:asciiTheme="minorHAnsi" w:hAnsiTheme="minorHAnsi" w:cstheme="minorHAnsi"/>
          <w:spacing w:val="-9"/>
        </w:rPr>
        <w:t xml:space="preserve"> </w:t>
      </w:r>
      <w:r w:rsidRPr="00260C07">
        <w:rPr>
          <w:rFonts w:asciiTheme="minorHAnsi" w:hAnsiTheme="minorHAnsi" w:cstheme="minorHAnsi"/>
        </w:rPr>
        <w:t xml:space="preserve">personal, para lo cual </w:t>
      </w:r>
      <w:r w:rsidRPr="00260C07">
        <w:rPr>
          <w:rFonts w:asciiTheme="minorHAnsi" w:hAnsiTheme="minorHAnsi" w:cstheme="minorHAnsi"/>
          <w:b/>
        </w:rPr>
        <w:t xml:space="preserve">EL CONTRATISTA </w:t>
      </w:r>
      <w:r w:rsidRPr="00260C07">
        <w:rPr>
          <w:rFonts w:asciiTheme="minorHAnsi" w:hAnsiTheme="minorHAnsi" w:cstheme="minorHAnsi"/>
        </w:rPr>
        <w:t>declara que ha implementado las medidas jurídicas, técnicas y organizacionales que promuevan las adecuadas condiciones de integridad, confidencialidad y disponibilidad</w:t>
      </w:r>
      <w:r w:rsidRPr="00260C07">
        <w:rPr>
          <w:rFonts w:asciiTheme="minorHAnsi" w:hAnsiTheme="minorHAnsi" w:cstheme="minorHAnsi"/>
          <w:spacing w:val="-11"/>
        </w:rPr>
        <w:t xml:space="preserve"> </w:t>
      </w:r>
      <w:r w:rsidRPr="00260C07">
        <w:rPr>
          <w:rFonts w:asciiTheme="minorHAnsi" w:hAnsiTheme="minorHAnsi" w:cstheme="minorHAnsi"/>
        </w:rPr>
        <w:t>de</w:t>
      </w:r>
      <w:r w:rsidRPr="00260C07">
        <w:rPr>
          <w:rFonts w:asciiTheme="minorHAnsi" w:hAnsiTheme="minorHAnsi" w:cstheme="minorHAnsi"/>
          <w:spacing w:val="-9"/>
        </w:rPr>
        <w:t xml:space="preserve"> </w:t>
      </w:r>
      <w:r w:rsidRPr="00260C07">
        <w:rPr>
          <w:rFonts w:asciiTheme="minorHAnsi" w:hAnsiTheme="minorHAnsi" w:cstheme="minorHAnsi"/>
        </w:rPr>
        <w:t>la</w:t>
      </w:r>
      <w:r w:rsidRPr="00260C07">
        <w:rPr>
          <w:rFonts w:asciiTheme="minorHAnsi" w:hAnsiTheme="minorHAnsi" w:cstheme="minorHAnsi"/>
          <w:spacing w:val="-11"/>
        </w:rPr>
        <w:t xml:space="preserve"> </w:t>
      </w:r>
      <w:r w:rsidRPr="00260C07">
        <w:rPr>
          <w:rFonts w:asciiTheme="minorHAnsi" w:hAnsiTheme="minorHAnsi" w:cstheme="minorHAnsi"/>
        </w:rPr>
        <w:t>información</w:t>
      </w:r>
      <w:r w:rsidRPr="00260C07">
        <w:rPr>
          <w:rFonts w:asciiTheme="minorHAnsi" w:hAnsiTheme="minorHAnsi" w:cstheme="minorHAnsi"/>
          <w:spacing w:val="-11"/>
        </w:rPr>
        <w:t xml:space="preserve"> </w:t>
      </w:r>
      <w:r w:rsidRPr="00260C07">
        <w:rPr>
          <w:rFonts w:asciiTheme="minorHAnsi" w:hAnsiTheme="minorHAnsi" w:cstheme="minorHAnsi"/>
        </w:rPr>
        <w:t>personal</w:t>
      </w:r>
      <w:r w:rsidRPr="00260C07">
        <w:rPr>
          <w:rFonts w:asciiTheme="minorHAnsi" w:hAnsiTheme="minorHAnsi" w:cstheme="minorHAnsi"/>
          <w:spacing w:val="-10"/>
        </w:rPr>
        <w:t xml:space="preserve"> </w:t>
      </w:r>
      <w:r w:rsidRPr="00260C07">
        <w:rPr>
          <w:rFonts w:asciiTheme="minorHAnsi" w:hAnsiTheme="minorHAnsi" w:cstheme="minorHAnsi"/>
        </w:rPr>
        <w:t>objeto</w:t>
      </w:r>
      <w:r w:rsidRPr="00260C07">
        <w:rPr>
          <w:rFonts w:asciiTheme="minorHAnsi" w:hAnsiTheme="minorHAnsi" w:cstheme="minorHAnsi"/>
          <w:spacing w:val="-9"/>
        </w:rPr>
        <w:t xml:space="preserve"> </w:t>
      </w:r>
      <w:r w:rsidRPr="00260C07">
        <w:rPr>
          <w:rFonts w:asciiTheme="minorHAnsi" w:hAnsiTheme="minorHAnsi" w:cstheme="minorHAnsi"/>
        </w:rPr>
        <w:t>de</w:t>
      </w:r>
      <w:r w:rsidRPr="00260C07">
        <w:rPr>
          <w:rFonts w:asciiTheme="minorHAnsi" w:hAnsiTheme="minorHAnsi" w:cstheme="minorHAnsi"/>
          <w:spacing w:val="-9"/>
        </w:rPr>
        <w:t xml:space="preserve"> </w:t>
      </w:r>
      <w:r w:rsidRPr="00260C07">
        <w:rPr>
          <w:rFonts w:asciiTheme="minorHAnsi" w:hAnsiTheme="minorHAnsi" w:cstheme="minorHAnsi"/>
        </w:rPr>
        <w:t>tratamiento</w:t>
      </w:r>
      <w:r w:rsidRPr="00260C07">
        <w:rPr>
          <w:rFonts w:asciiTheme="minorHAnsi" w:hAnsiTheme="minorHAnsi" w:cstheme="minorHAnsi"/>
          <w:spacing w:val="-11"/>
        </w:rPr>
        <w:t xml:space="preserve"> </w:t>
      </w:r>
      <w:r w:rsidRPr="00260C07">
        <w:rPr>
          <w:rFonts w:asciiTheme="minorHAnsi" w:hAnsiTheme="minorHAnsi" w:cstheme="minorHAnsi"/>
        </w:rPr>
        <w:t>tanto</w:t>
      </w:r>
      <w:r w:rsidRPr="00260C07">
        <w:rPr>
          <w:rFonts w:asciiTheme="minorHAnsi" w:hAnsiTheme="minorHAnsi" w:cstheme="minorHAnsi"/>
          <w:spacing w:val="-9"/>
        </w:rPr>
        <w:t xml:space="preserve"> </w:t>
      </w:r>
      <w:r w:rsidRPr="00260C07">
        <w:rPr>
          <w:rFonts w:asciiTheme="minorHAnsi" w:hAnsiTheme="minorHAnsi" w:cstheme="minorHAnsi"/>
        </w:rPr>
        <w:t>al</w:t>
      </w:r>
      <w:r w:rsidRPr="00260C07">
        <w:rPr>
          <w:rFonts w:asciiTheme="minorHAnsi" w:hAnsiTheme="minorHAnsi" w:cstheme="minorHAnsi"/>
          <w:spacing w:val="-10"/>
        </w:rPr>
        <w:t xml:space="preserve"> </w:t>
      </w:r>
      <w:r w:rsidRPr="00260C07">
        <w:rPr>
          <w:rFonts w:asciiTheme="minorHAnsi" w:hAnsiTheme="minorHAnsi" w:cstheme="minorHAnsi"/>
        </w:rPr>
        <w:t>interior</w:t>
      </w:r>
      <w:r w:rsidRPr="00260C07">
        <w:rPr>
          <w:rFonts w:asciiTheme="minorHAnsi" w:hAnsiTheme="minorHAnsi" w:cstheme="minorHAnsi"/>
          <w:spacing w:val="-12"/>
        </w:rPr>
        <w:t xml:space="preserve"> </w:t>
      </w:r>
      <w:r w:rsidRPr="00260C07">
        <w:rPr>
          <w:rFonts w:asciiTheme="minorHAnsi" w:hAnsiTheme="minorHAnsi" w:cstheme="minorHAnsi"/>
        </w:rPr>
        <w:t>de</w:t>
      </w:r>
      <w:r w:rsidRPr="00260C07">
        <w:rPr>
          <w:rFonts w:asciiTheme="minorHAnsi" w:hAnsiTheme="minorHAnsi" w:cstheme="minorHAnsi"/>
          <w:spacing w:val="-9"/>
        </w:rPr>
        <w:t xml:space="preserve"> </w:t>
      </w:r>
      <w:r w:rsidRPr="00260C07">
        <w:rPr>
          <w:rFonts w:asciiTheme="minorHAnsi" w:hAnsiTheme="minorHAnsi" w:cstheme="minorHAnsi"/>
        </w:rPr>
        <w:t>su</w:t>
      </w:r>
      <w:r w:rsidRPr="00260C07">
        <w:rPr>
          <w:rFonts w:asciiTheme="minorHAnsi" w:hAnsiTheme="minorHAnsi" w:cstheme="minorHAnsi"/>
          <w:spacing w:val="-11"/>
        </w:rPr>
        <w:t xml:space="preserve"> </w:t>
      </w:r>
      <w:r w:rsidRPr="00260C07">
        <w:rPr>
          <w:rFonts w:asciiTheme="minorHAnsi" w:hAnsiTheme="minorHAnsi" w:cstheme="minorHAnsi"/>
        </w:rPr>
        <w:t>Organización como frente a sus terceros aliados, vinculados o asociado. Estas medidas deberán ser aplicadas incluso</w:t>
      </w:r>
      <w:r w:rsidRPr="00260C07">
        <w:rPr>
          <w:rFonts w:asciiTheme="minorHAnsi" w:hAnsiTheme="minorHAnsi" w:cstheme="minorHAnsi"/>
          <w:spacing w:val="-3"/>
        </w:rPr>
        <w:t xml:space="preserve"> </w:t>
      </w:r>
      <w:r w:rsidRPr="00260C07">
        <w:rPr>
          <w:rFonts w:asciiTheme="minorHAnsi" w:hAnsiTheme="minorHAnsi" w:cstheme="minorHAnsi"/>
        </w:rPr>
        <w:t>en</w:t>
      </w:r>
      <w:r w:rsidRPr="00260C07">
        <w:rPr>
          <w:rFonts w:asciiTheme="minorHAnsi" w:hAnsiTheme="minorHAnsi" w:cstheme="minorHAnsi"/>
          <w:spacing w:val="-2"/>
        </w:rPr>
        <w:t xml:space="preserve"> </w:t>
      </w:r>
      <w:r w:rsidRPr="00260C07">
        <w:rPr>
          <w:rFonts w:asciiTheme="minorHAnsi" w:hAnsiTheme="minorHAnsi" w:cstheme="minorHAnsi"/>
        </w:rPr>
        <w:t>los</w:t>
      </w:r>
      <w:r w:rsidRPr="00260C07">
        <w:rPr>
          <w:rFonts w:asciiTheme="minorHAnsi" w:hAnsiTheme="minorHAnsi" w:cstheme="minorHAnsi"/>
          <w:spacing w:val="-4"/>
        </w:rPr>
        <w:t xml:space="preserve"> </w:t>
      </w:r>
      <w:r w:rsidRPr="00260C07">
        <w:rPr>
          <w:rFonts w:asciiTheme="minorHAnsi" w:hAnsiTheme="minorHAnsi" w:cstheme="minorHAnsi"/>
        </w:rPr>
        <w:t>eventos</w:t>
      </w:r>
      <w:r w:rsidRPr="00260C07">
        <w:rPr>
          <w:rFonts w:asciiTheme="minorHAnsi" w:hAnsiTheme="minorHAnsi" w:cstheme="minorHAnsi"/>
          <w:spacing w:val="-4"/>
        </w:rPr>
        <w:t xml:space="preserve"> </w:t>
      </w:r>
      <w:r w:rsidRPr="00260C07">
        <w:rPr>
          <w:rFonts w:asciiTheme="minorHAnsi" w:hAnsiTheme="minorHAnsi" w:cstheme="minorHAnsi"/>
        </w:rPr>
        <w:t>en</w:t>
      </w:r>
      <w:r w:rsidRPr="00260C07">
        <w:rPr>
          <w:rFonts w:asciiTheme="minorHAnsi" w:hAnsiTheme="minorHAnsi" w:cstheme="minorHAnsi"/>
          <w:spacing w:val="-2"/>
        </w:rPr>
        <w:t xml:space="preserve"> </w:t>
      </w:r>
      <w:r w:rsidRPr="00260C07">
        <w:rPr>
          <w:rFonts w:asciiTheme="minorHAnsi" w:hAnsiTheme="minorHAnsi" w:cstheme="minorHAnsi"/>
        </w:rPr>
        <w:t>que</w:t>
      </w:r>
      <w:r w:rsidRPr="00260C07">
        <w:rPr>
          <w:rFonts w:asciiTheme="minorHAnsi" w:hAnsiTheme="minorHAnsi" w:cstheme="minorHAnsi"/>
          <w:spacing w:val="-2"/>
        </w:rPr>
        <w:t xml:space="preserve"> </w:t>
      </w:r>
      <w:r w:rsidRPr="00260C07">
        <w:rPr>
          <w:rFonts w:asciiTheme="minorHAnsi" w:hAnsiTheme="minorHAnsi" w:cstheme="minorHAnsi"/>
        </w:rPr>
        <w:t>el</w:t>
      </w:r>
      <w:r w:rsidRPr="00260C07">
        <w:rPr>
          <w:rFonts w:asciiTheme="minorHAnsi" w:hAnsiTheme="minorHAnsi" w:cstheme="minorHAnsi"/>
          <w:spacing w:val="-5"/>
        </w:rPr>
        <w:t xml:space="preserve"> </w:t>
      </w:r>
      <w:r w:rsidRPr="00260C07">
        <w:rPr>
          <w:rFonts w:asciiTheme="minorHAnsi" w:hAnsiTheme="minorHAnsi" w:cstheme="minorHAnsi"/>
        </w:rPr>
        <w:t>tratamiento</w:t>
      </w:r>
      <w:r w:rsidRPr="00260C07">
        <w:rPr>
          <w:rFonts w:asciiTheme="minorHAnsi" w:hAnsiTheme="minorHAnsi" w:cstheme="minorHAnsi"/>
          <w:spacing w:val="-4"/>
        </w:rPr>
        <w:t xml:space="preserve"> </w:t>
      </w:r>
      <w:r w:rsidRPr="00260C07">
        <w:rPr>
          <w:rFonts w:asciiTheme="minorHAnsi" w:hAnsiTheme="minorHAnsi" w:cstheme="minorHAnsi"/>
        </w:rPr>
        <w:t>da</w:t>
      </w:r>
      <w:r w:rsidRPr="00260C07">
        <w:rPr>
          <w:rFonts w:asciiTheme="minorHAnsi" w:hAnsiTheme="minorHAnsi" w:cstheme="minorHAnsi"/>
          <w:spacing w:val="-5"/>
        </w:rPr>
        <w:t xml:space="preserve"> </w:t>
      </w:r>
      <w:r w:rsidRPr="00260C07">
        <w:rPr>
          <w:rFonts w:asciiTheme="minorHAnsi" w:hAnsiTheme="minorHAnsi" w:cstheme="minorHAnsi"/>
        </w:rPr>
        <w:t>información</w:t>
      </w:r>
      <w:r w:rsidRPr="00260C07">
        <w:rPr>
          <w:rFonts w:asciiTheme="minorHAnsi" w:hAnsiTheme="minorHAnsi" w:cstheme="minorHAnsi"/>
          <w:spacing w:val="-3"/>
        </w:rPr>
        <w:t xml:space="preserve"> </w:t>
      </w:r>
      <w:r w:rsidRPr="00260C07">
        <w:rPr>
          <w:rFonts w:asciiTheme="minorHAnsi" w:hAnsiTheme="minorHAnsi" w:cstheme="minorHAnsi"/>
        </w:rPr>
        <w:t>personal</w:t>
      </w:r>
      <w:r w:rsidRPr="00260C07">
        <w:rPr>
          <w:rFonts w:asciiTheme="minorHAnsi" w:hAnsiTheme="minorHAnsi" w:cstheme="minorHAnsi"/>
          <w:spacing w:val="-5"/>
        </w:rPr>
        <w:t xml:space="preserve"> </w:t>
      </w:r>
      <w:r w:rsidRPr="00260C07">
        <w:rPr>
          <w:rFonts w:asciiTheme="minorHAnsi" w:hAnsiTheme="minorHAnsi" w:cstheme="minorHAnsi"/>
        </w:rPr>
        <w:t>involucre</w:t>
      </w:r>
      <w:r w:rsidRPr="00260C07">
        <w:rPr>
          <w:rFonts w:asciiTheme="minorHAnsi" w:hAnsiTheme="minorHAnsi" w:cstheme="minorHAnsi"/>
          <w:spacing w:val="-6"/>
        </w:rPr>
        <w:t xml:space="preserve"> </w:t>
      </w:r>
      <w:r w:rsidRPr="00260C07">
        <w:rPr>
          <w:rFonts w:asciiTheme="minorHAnsi" w:hAnsiTheme="minorHAnsi" w:cstheme="minorHAnsi"/>
        </w:rPr>
        <w:t>el</w:t>
      </w:r>
      <w:r w:rsidRPr="00260C07">
        <w:rPr>
          <w:rFonts w:asciiTheme="minorHAnsi" w:hAnsiTheme="minorHAnsi" w:cstheme="minorHAnsi"/>
          <w:spacing w:val="-2"/>
        </w:rPr>
        <w:t xml:space="preserve"> </w:t>
      </w:r>
      <w:r w:rsidRPr="00260C07">
        <w:rPr>
          <w:rFonts w:asciiTheme="minorHAnsi" w:hAnsiTheme="minorHAnsi" w:cstheme="minorHAnsi"/>
        </w:rPr>
        <w:t>eventual</w:t>
      </w:r>
      <w:r w:rsidRPr="00260C07">
        <w:rPr>
          <w:rFonts w:asciiTheme="minorHAnsi" w:hAnsiTheme="minorHAnsi" w:cstheme="minorHAnsi"/>
          <w:spacing w:val="-5"/>
        </w:rPr>
        <w:t xml:space="preserve"> </w:t>
      </w:r>
      <w:r w:rsidRPr="00260C07">
        <w:rPr>
          <w:rFonts w:asciiTheme="minorHAnsi" w:hAnsiTheme="minorHAnsi" w:cstheme="minorHAnsi"/>
        </w:rPr>
        <w:t xml:space="preserve">registro de información personal dispositivos definidos por el </w:t>
      </w:r>
      <w:r w:rsidRPr="00260C07">
        <w:rPr>
          <w:rFonts w:asciiTheme="minorHAnsi" w:hAnsiTheme="minorHAnsi" w:cstheme="minorHAnsi"/>
          <w:b/>
        </w:rPr>
        <w:t>CONTRATANTE</w:t>
      </w:r>
      <w:r w:rsidRPr="00260C07">
        <w:rPr>
          <w:rFonts w:asciiTheme="minorHAnsi" w:hAnsiTheme="minorHAnsi" w:cstheme="minorHAnsi"/>
        </w:rPr>
        <w:t>, así como</w:t>
      </w:r>
      <w:r w:rsidRPr="00260C07">
        <w:rPr>
          <w:rFonts w:asciiTheme="minorHAnsi" w:hAnsiTheme="minorHAnsi" w:cstheme="minorHAnsi"/>
          <w:spacing w:val="-1"/>
        </w:rPr>
        <w:t xml:space="preserve"> </w:t>
      </w:r>
      <w:r w:rsidRPr="00260C07">
        <w:rPr>
          <w:rFonts w:asciiTheme="minorHAnsi" w:hAnsiTheme="minorHAnsi" w:cstheme="minorHAnsi"/>
        </w:rPr>
        <w:t xml:space="preserve">en aquellos directa e indirectamente suministrados por el </w:t>
      </w:r>
      <w:r w:rsidRPr="00260C07">
        <w:rPr>
          <w:rFonts w:asciiTheme="minorHAnsi" w:hAnsiTheme="minorHAnsi" w:cstheme="minorHAnsi"/>
          <w:b/>
        </w:rPr>
        <w:t>CONTRATISTA</w:t>
      </w:r>
      <w:r w:rsidRPr="00260C07">
        <w:rPr>
          <w:rFonts w:asciiTheme="minorHAnsi" w:hAnsiTheme="minorHAnsi" w:cstheme="minorHAnsi"/>
        </w:rPr>
        <w:t>.</w:t>
      </w:r>
    </w:p>
    <w:p w14:paraId="55FEE588" w14:textId="77777777" w:rsidR="00983757" w:rsidRPr="00260C07" w:rsidRDefault="00983757" w:rsidP="00B45BFB">
      <w:pPr>
        <w:pStyle w:val="Textoindependiente"/>
        <w:spacing w:before="120" w:line="276" w:lineRule="auto"/>
        <w:ind w:right="-3"/>
        <w:rPr>
          <w:rFonts w:asciiTheme="minorHAnsi" w:hAnsiTheme="minorHAnsi" w:cstheme="minorHAnsi"/>
        </w:rPr>
      </w:pPr>
    </w:p>
    <w:p w14:paraId="2EB885B9" w14:textId="77777777" w:rsidR="00983757" w:rsidRPr="00260C07" w:rsidRDefault="00000000" w:rsidP="00B45BFB">
      <w:pPr>
        <w:pStyle w:val="Prrafodelista"/>
        <w:numPr>
          <w:ilvl w:val="0"/>
          <w:numId w:val="2"/>
        </w:numPr>
        <w:tabs>
          <w:tab w:val="left" w:pos="619"/>
        </w:tabs>
        <w:spacing w:line="276" w:lineRule="auto"/>
        <w:ind w:right="-3" w:firstLine="0"/>
        <w:jc w:val="both"/>
        <w:rPr>
          <w:rFonts w:asciiTheme="minorHAnsi" w:hAnsiTheme="minorHAnsi" w:cstheme="minorHAnsi"/>
        </w:rPr>
      </w:pPr>
      <w:r w:rsidRPr="00260C07">
        <w:rPr>
          <w:rFonts w:asciiTheme="minorHAnsi" w:hAnsiTheme="minorHAnsi" w:cstheme="minorHAnsi"/>
        </w:rPr>
        <w:t>Al momento de finalizar la relación contractual o cesar las razones por las cuales se registró o almacenó</w:t>
      </w:r>
      <w:r w:rsidRPr="00260C07">
        <w:rPr>
          <w:rFonts w:asciiTheme="minorHAnsi" w:hAnsiTheme="minorHAnsi" w:cstheme="minorHAnsi"/>
          <w:spacing w:val="-5"/>
        </w:rPr>
        <w:t xml:space="preserve"> </w:t>
      </w:r>
      <w:r w:rsidRPr="00260C07">
        <w:rPr>
          <w:rFonts w:asciiTheme="minorHAnsi" w:hAnsiTheme="minorHAnsi" w:cstheme="minorHAnsi"/>
        </w:rPr>
        <w:t>información</w:t>
      </w:r>
      <w:r w:rsidRPr="00260C07">
        <w:rPr>
          <w:rFonts w:asciiTheme="minorHAnsi" w:hAnsiTheme="minorHAnsi" w:cstheme="minorHAnsi"/>
          <w:spacing w:val="-6"/>
        </w:rPr>
        <w:t xml:space="preserve"> </w:t>
      </w:r>
      <w:r w:rsidRPr="00260C07">
        <w:rPr>
          <w:rFonts w:asciiTheme="minorHAnsi" w:hAnsiTheme="minorHAnsi" w:cstheme="minorHAnsi"/>
        </w:rPr>
        <w:t>de</w:t>
      </w:r>
      <w:r w:rsidRPr="00260C07">
        <w:rPr>
          <w:rFonts w:asciiTheme="minorHAnsi" w:hAnsiTheme="minorHAnsi" w:cstheme="minorHAnsi"/>
          <w:spacing w:val="-5"/>
        </w:rPr>
        <w:t xml:space="preserve"> </w:t>
      </w:r>
      <w:r w:rsidRPr="00260C07">
        <w:rPr>
          <w:rFonts w:asciiTheme="minorHAnsi" w:hAnsiTheme="minorHAnsi" w:cstheme="minorHAnsi"/>
        </w:rPr>
        <w:t>naturaleza</w:t>
      </w:r>
      <w:r w:rsidRPr="00260C07">
        <w:rPr>
          <w:rFonts w:asciiTheme="minorHAnsi" w:hAnsiTheme="minorHAnsi" w:cstheme="minorHAnsi"/>
          <w:spacing w:val="-5"/>
        </w:rPr>
        <w:t xml:space="preserve"> </w:t>
      </w:r>
      <w:r w:rsidRPr="00260C07">
        <w:rPr>
          <w:rFonts w:asciiTheme="minorHAnsi" w:hAnsiTheme="minorHAnsi" w:cstheme="minorHAnsi"/>
        </w:rPr>
        <w:t>personal</w:t>
      </w:r>
      <w:r w:rsidRPr="00260C07">
        <w:rPr>
          <w:rFonts w:asciiTheme="minorHAnsi" w:hAnsiTheme="minorHAnsi" w:cstheme="minorHAnsi"/>
          <w:spacing w:val="-6"/>
        </w:rPr>
        <w:t xml:space="preserve"> </w:t>
      </w:r>
      <w:r w:rsidRPr="00260C07">
        <w:rPr>
          <w:rFonts w:asciiTheme="minorHAnsi" w:hAnsiTheme="minorHAnsi" w:cstheme="minorHAnsi"/>
        </w:rPr>
        <w:t>en</w:t>
      </w:r>
      <w:r w:rsidRPr="00260C07">
        <w:rPr>
          <w:rFonts w:asciiTheme="minorHAnsi" w:hAnsiTheme="minorHAnsi" w:cstheme="minorHAnsi"/>
          <w:spacing w:val="-6"/>
        </w:rPr>
        <w:t xml:space="preserve"> </w:t>
      </w:r>
      <w:r w:rsidRPr="00260C07">
        <w:rPr>
          <w:rFonts w:asciiTheme="minorHAnsi" w:hAnsiTheme="minorHAnsi" w:cstheme="minorHAnsi"/>
        </w:rPr>
        <w:t>bases</w:t>
      </w:r>
      <w:r w:rsidRPr="00260C07">
        <w:rPr>
          <w:rFonts w:asciiTheme="minorHAnsi" w:hAnsiTheme="minorHAnsi" w:cstheme="minorHAnsi"/>
          <w:spacing w:val="-5"/>
        </w:rPr>
        <w:t xml:space="preserve"> </w:t>
      </w:r>
      <w:r w:rsidRPr="00260C07">
        <w:rPr>
          <w:rFonts w:asciiTheme="minorHAnsi" w:hAnsiTheme="minorHAnsi" w:cstheme="minorHAnsi"/>
        </w:rPr>
        <w:t>de</w:t>
      </w:r>
      <w:r w:rsidRPr="00260C07">
        <w:rPr>
          <w:rFonts w:asciiTheme="minorHAnsi" w:hAnsiTheme="minorHAnsi" w:cstheme="minorHAnsi"/>
          <w:spacing w:val="-5"/>
        </w:rPr>
        <w:t xml:space="preserve"> </w:t>
      </w:r>
      <w:r w:rsidRPr="00260C07">
        <w:rPr>
          <w:rFonts w:asciiTheme="minorHAnsi" w:hAnsiTheme="minorHAnsi" w:cstheme="minorHAnsi"/>
        </w:rPr>
        <w:t>datos</w:t>
      </w:r>
      <w:r w:rsidRPr="00260C07">
        <w:rPr>
          <w:rFonts w:asciiTheme="minorHAnsi" w:hAnsiTheme="minorHAnsi" w:cstheme="minorHAnsi"/>
          <w:spacing w:val="-5"/>
        </w:rPr>
        <w:t xml:space="preserve"> </w:t>
      </w:r>
      <w:r w:rsidRPr="00260C07">
        <w:rPr>
          <w:rFonts w:asciiTheme="minorHAnsi" w:hAnsiTheme="minorHAnsi" w:cstheme="minorHAnsi"/>
        </w:rPr>
        <w:t>custodiadas</w:t>
      </w:r>
      <w:r w:rsidRPr="00260C07">
        <w:rPr>
          <w:rFonts w:asciiTheme="minorHAnsi" w:hAnsiTheme="minorHAnsi" w:cstheme="minorHAnsi"/>
          <w:spacing w:val="-5"/>
        </w:rPr>
        <w:t xml:space="preserve"> </w:t>
      </w:r>
      <w:r w:rsidRPr="00260C07">
        <w:rPr>
          <w:rFonts w:asciiTheme="minorHAnsi" w:hAnsiTheme="minorHAnsi" w:cstheme="minorHAnsi"/>
        </w:rPr>
        <w:t>por</w:t>
      </w:r>
      <w:r w:rsidRPr="00260C07">
        <w:rPr>
          <w:rFonts w:asciiTheme="minorHAnsi" w:hAnsiTheme="minorHAnsi" w:cstheme="minorHAnsi"/>
          <w:spacing w:val="-5"/>
        </w:rPr>
        <w:t xml:space="preserve"> </w:t>
      </w:r>
      <w:r w:rsidRPr="00260C07">
        <w:rPr>
          <w:rFonts w:asciiTheme="minorHAnsi" w:hAnsiTheme="minorHAnsi" w:cstheme="minorHAnsi"/>
          <w:b/>
        </w:rPr>
        <w:t>EL</w:t>
      </w:r>
      <w:r w:rsidRPr="00260C07">
        <w:rPr>
          <w:rFonts w:asciiTheme="minorHAnsi" w:hAnsiTheme="minorHAnsi" w:cstheme="minorHAnsi"/>
          <w:b/>
          <w:spacing w:val="-4"/>
        </w:rPr>
        <w:t xml:space="preserve"> </w:t>
      </w:r>
      <w:r w:rsidRPr="00260C07">
        <w:rPr>
          <w:rFonts w:asciiTheme="minorHAnsi" w:hAnsiTheme="minorHAnsi" w:cstheme="minorHAnsi"/>
          <w:b/>
        </w:rPr>
        <w:t>CONTRATISTA</w:t>
      </w:r>
      <w:r w:rsidRPr="00260C07">
        <w:rPr>
          <w:rFonts w:asciiTheme="minorHAnsi" w:hAnsiTheme="minorHAnsi" w:cstheme="minorHAnsi"/>
        </w:rPr>
        <w:t xml:space="preserve">, este procederá a su efectiva disposición mediante su devolución al </w:t>
      </w:r>
      <w:r w:rsidRPr="00260C07">
        <w:rPr>
          <w:rFonts w:asciiTheme="minorHAnsi" w:hAnsiTheme="minorHAnsi" w:cstheme="minorHAnsi"/>
          <w:b/>
        </w:rPr>
        <w:t xml:space="preserve">CONTRATANTE </w:t>
      </w:r>
      <w:r w:rsidRPr="00260C07">
        <w:rPr>
          <w:rFonts w:asciiTheme="minorHAnsi" w:hAnsiTheme="minorHAnsi" w:cstheme="minorHAnsi"/>
        </w:rPr>
        <w:t xml:space="preserve">a través del medio físico o digital que defina el </w:t>
      </w:r>
      <w:r w:rsidRPr="00260C07">
        <w:rPr>
          <w:rFonts w:asciiTheme="minorHAnsi" w:hAnsiTheme="minorHAnsi" w:cstheme="minorHAnsi"/>
          <w:b/>
        </w:rPr>
        <w:t>CONTRATANTE</w:t>
      </w:r>
      <w:r w:rsidRPr="00260C07">
        <w:rPr>
          <w:rFonts w:asciiTheme="minorHAnsi" w:hAnsiTheme="minorHAnsi" w:cstheme="minorHAnsi"/>
        </w:rPr>
        <w:t xml:space="preserve">, en su defecto, por instrucción expresa del </w:t>
      </w:r>
      <w:r w:rsidRPr="00260C07">
        <w:rPr>
          <w:rFonts w:asciiTheme="minorHAnsi" w:hAnsiTheme="minorHAnsi" w:cstheme="minorHAnsi"/>
          <w:b/>
        </w:rPr>
        <w:t>CONTRATANTE</w:t>
      </w:r>
      <w:r w:rsidRPr="00260C07">
        <w:rPr>
          <w:rFonts w:asciiTheme="minorHAnsi" w:hAnsiTheme="minorHAnsi" w:cstheme="minorHAnsi"/>
        </w:rPr>
        <w:t xml:space="preserve">, procederá a eliminar cualquier copia o respaldo de la información física o digital utilizando para ello las herramientas técnicamente idóneas para tal fin y declarando por escrito al </w:t>
      </w:r>
      <w:r w:rsidRPr="00260C07">
        <w:rPr>
          <w:rFonts w:asciiTheme="minorHAnsi" w:hAnsiTheme="minorHAnsi" w:cstheme="minorHAnsi"/>
          <w:b/>
        </w:rPr>
        <w:t xml:space="preserve">CONTRATANTE </w:t>
      </w:r>
      <w:r w:rsidRPr="00260C07">
        <w:rPr>
          <w:rFonts w:asciiTheme="minorHAnsi" w:hAnsiTheme="minorHAnsi" w:cstheme="minorHAnsi"/>
        </w:rPr>
        <w:t>la efectiva eliminación de la información.</w:t>
      </w:r>
    </w:p>
    <w:p w14:paraId="77EED296" w14:textId="77777777" w:rsidR="00983757" w:rsidRPr="00260C07" w:rsidRDefault="00983757" w:rsidP="00B45BFB">
      <w:pPr>
        <w:pStyle w:val="Textoindependiente"/>
        <w:spacing w:before="120" w:line="276" w:lineRule="auto"/>
        <w:ind w:right="-3"/>
        <w:rPr>
          <w:rFonts w:asciiTheme="minorHAnsi" w:hAnsiTheme="minorHAnsi" w:cstheme="minorHAnsi"/>
        </w:rPr>
      </w:pPr>
    </w:p>
    <w:p w14:paraId="2011B02B" w14:textId="77777777" w:rsidR="00983757" w:rsidRPr="00260C07" w:rsidRDefault="00000000" w:rsidP="00B45BFB">
      <w:pPr>
        <w:pStyle w:val="Prrafodelista"/>
        <w:numPr>
          <w:ilvl w:val="0"/>
          <w:numId w:val="2"/>
        </w:numPr>
        <w:tabs>
          <w:tab w:val="left" w:pos="551"/>
        </w:tabs>
        <w:spacing w:line="276" w:lineRule="auto"/>
        <w:ind w:right="-3" w:firstLine="0"/>
        <w:jc w:val="both"/>
        <w:rPr>
          <w:rFonts w:asciiTheme="minorHAnsi" w:hAnsiTheme="minorHAnsi" w:cstheme="minorHAnsi"/>
        </w:rPr>
      </w:pPr>
      <w:r w:rsidRPr="00260C07">
        <w:rPr>
          <w:rFonts w:asciiTheme="minorHAnsi" w:hAnsiTheme="minorHAnsi" w:cstheme="minorHAnsi"/>
          <w:b/>
        </w:rPr>
        <w:lastRenderedPageBreak/>
        <w:t xml:space="preserve">EL CONTRATANTE </w:t>
      </w:r>
      <w:r w:rsidRPr="00260C07">
        <w:rPr>
          <w:rFonts w:asciiTheme="minorHAnsi" w:hAnsiTheme="minorHAnsi" w:cstheme="minorHAnsi"/>
        </w:rPr>
        <w:t>en su condición de responsable de las bases de datos personales que se llegaren a gestionar</w:t>
      </w:r>
      <w:r w:rsidRPr="00260C07">
        <w:rPr>
          <w:rFonts w:asciiTheme="minorHAnsi" w:hAnsiTheme="minorHAnsi" w:cstheme="minorHAnsi"/>
          <w:spacing w:val="-2"/>
        </w:rPr>
        <w:t xml:space="preserve"> </w:t>
      </w:r>
      <w:r w:rsidRPr="00260C07">
        <w:rPr>
          <w:rFonts w:asciiTheme="minorHAnsi" w:hAnsiTheme="minorHAnsi" w:cstheme="minorHAnsi"/>
        </w:rPr>
        <w:t>con</w:t>
      </w:r>
      <w:r w:rsidRPr="00260C07">
        <w:rPr>
          <w:rFonts w:asciiTheme="minorHAnsi" w:hAnsiTheme="minorHAnsi" w:cstheme="minorHAnsi"/>
          <w:spacing w:val="-3"/>
        </w:rPr>
        <w:t xml:space="preserve"> </w:t>
      </w:r>
      <w:r w:rsidRPr="00260C07">
        <w:rPr>
          <w:rFonts w:asciiTheme="minorHAnsi" w:hAnsiTheme="minorHAnsi" w:cstheme="minorHAnsi"/>
        </w:rPr>
        <w:t>ocasión a la</w:t>
      </w:r>
      <w:r w:rsidRPr="00260C07">
        <w:rPr>
          <w:rFonts w:asciiTheme="minorHAnsi" w:hAnsiTheme="minorHAnsi" w:cstheme="minorHAnsi"/>
          <w:spacing w:val="-2"/>
        </w:rPr>
        <w:t xml:space="preserve"> </w:t>
      </w:r>
      <w:r w:rsidRPr="00260C07">
        <w:rPr>
          <w:rFonts w:asciiTheme="minorHAnsi" w:hAnsiTheme="minorHAnsi" w:cstheme="minorHAnsi"/>
        </w:rPr>
        <w:t>ejecución del</w:t>
      </w:r>
      <w:r w:rsidRPr="00260C07">
        <w:rPr>
          <w:rFonts w:asciiTheme="minorHAnsi" w:hAnsiTheme="minorHAnsi" w:cstheme="minorHAnsi"/>
          <w:spacing w:val="-2"/>
        </w:rPr>
        <w:t xml:space="preserve"> </w:t>
      </w:r>
      <w:r w:rsidRPr="00260C07">
        <w:rPr>
          <w:rFonts w:asciiTheme="minorHAnsi" w:hAnsiTheme="minorHAnsi" w:cstheme="minorHAnsi"/>
        </w:rPr>
        <w:t>presente CONTRATO, cumplirá</w:t>
      </w:r>
      <w:r w:rsidRPr="00260C07">
        <w:rPr>
          <w:rFonts w:asciiTheme="minorHAnsi" w:hAnsiTheme="minorHAnsi" w:cstheme="minorHAnsi"/>
          <w:spacing w:val="-3"/>
        </w:rPr>
        <w:t xml:space="preserve"> </w:t>
      </w:r>
      <w:r w:rsidRPr="00260C07">
        <w:rPr>
          <w:rFonts w:asciiTheme="minorHAnsi" w:hAnsiTheme="minorHAnsi" w:cstheme="minorHAnsi"/>
        </w:rPr>
        <w:t>con la</w:t>
      </w:r>
      <w:r w:rsidRPr="00260C07">
        <w:rPr>
          <w:rFonts w:asciiTheme="minorHAnsi" w:hAnsiTheme="minorHAnsi" w:cstheme="minorHAnsi"/>
          <w:spacing w:val="-2"/>
        </w:rPr>
        <w:t xml:space="preserve"> </w:t>
      </w:r>
      <w:r w:rsidRPr="00260C07">
        <w:rPr>
          <w:rFonts w:asciiTheme="minorHAnsi" w:hAnsiTheme="minorHAnsi" w:cstheme="minorHAnsi"/>
        </w:rPr>
        <w:t>obligación de la realización del Registro Nacional de Bases de Datos ante la Superintendencia de Industria y Comercio</w:t>
      </w:r>
      <w:r w:rsidRPr="00260C07">
        <w:rPr>
          <w:rFonts w:asciiTheme="minorHAnsi" w:hAnsiTheme="minorHAnsi" w:cstheme="minorHAnsi"/>
          <w:spacing w:val="-6"/>
        </w:rPr>
        <w:t xml:space="preserve"> </w:t>
      </w:r>
      <w:r w:rsidRPr="00260C07">
        <w:rPr>
          <w:rFonts w:asciiTheme="minorHAnsi" w:hAnsiTheme="minorHAnsi" w:cstheme="minorHAnsi"/>
        </w:rPr>
        <w:t>dentro</w:t>
      </w:r>
      <w:r w:rsidRPr="00260C07">
        <w:rPr>
          <w:rFonts w:asciiTheme="minorHAnsi" w:hAnsiTheme="minorHAnsi" w:cstheme="minorHAnsi"/>
          <w:spacing w:val="-6"/>
        </w:rPr>
        <w:t xml:space="preserve"> </w:t>
      </w:r>
      <w:r w:rsidRPr="00260C07">
        <w:rPr>
          <w:rFonts w:asciiTheme="minorHAnsi" w:hAnsiTheme="minorHAnsi" w:cstheme="minorHAnsi"/>
        </w:rPr>
        <w:t>de</w:t>
      </w:r>
      <w:r w:rsidRPr="00260C07">
        <w:rPr>
          <w:rFonts w:asciiTheme="minorHAnsi" w:hAnsiTheme="minorHAnsi" w:cstheme="minorHAnsi"/>
          <w:spacing w:val="-7"/>
        </w:rPr>
        <w:t xml:space="preserve"> </w:t>
      </w:r>
      <w:r w:rsidRPr="00260C07">
        <w:rPr>
          <w:rFonts w:asciiTheme="minorHAnsi" w:hAnsiTheme="minorHAnsi" w:cstheme="minorHAnsi"/>
        </w:rPr>
        <w:t>los</w:t>
      </w:r>
      <w:r w:rsidRPr="00260C07">
        <w:rPr>
          <w:rFonts w:asciiTheme="minorHAnsi" w:hAnsiTheme="minorHAnsi" w:cstheme="minorHAnsi"/>
          <w:spacing w:val="-8"/>
        </w:rPr>
        <w:t xml:space="preserve"> </w:t>
      </w:r>
      <w:r w:rsidRPr="00260C07">
        <w:rPr>
          <w:rFonts w:asciiTheme="minorHAnsi" w:hAnsiTheme="minorHAnsi" w:cstheme="minorHAnsi"/>
        </w:rPr>
        <w:t>términos</w:t>
      </w:r>
      <w:r w:rsidRPr="00260C07">
        <w:rPr>
          <w:rFonts w:asciiTheme="minorHAnsi" w:hAnsiTheme="minorHAnsi" w:cstheme="minorHAnsi"/>
          <w:spacing w:val="-6"/>
        </w:rPr>
        <w:t xml:space="preserve"> </w:t>
      </w:r>
      <w:r w:rsidRPr="00260C07">
        <w:rPr>
          <w:rFonts w:asciiTheme="minorHAnsi" w:hAnsiTheme="minorHAnsi" w:cstheme="minorHAnsi"/>
        </w:rPr>
        <w:t>previstos</w:t>
      </w:r>
      <w:r w:rsidRPr="00260C07">
        <w:rPr>
          <w:rFonts w:asciiTheme="minorHAnsi" w:hAnsiTheme="minorHAnsi" w:cstheme="minorHAnsi"/>
          <w:spacing w:val="-10"/>
        </w:rPr>
        <w:t xml:space="preserve"> </w:t>
      </w:r>
      <w:r w:rsidRPr="00260C07">
        <w:rPr>
          <w:rFonts w:asciiTheme="minorHAnsi" w:hAnsiTheme="minorHAnsi" w:cstheme="minorHAnsi"/>
        </w:rPr>
        <w:t>en</w:t>
      </w:r>
      <w:r w:rsidRPr="00260C07">
        <w:rPr>
          <w:rFonts w:asciiTheme="minorHAnsi" w:hAnsiTheme="minorHAnsi" w:cstheme="minorHAnsi"/>
          <w:spacing w:val="-8"/>
        </w:rPr>
        <w:t xml:space="preserve"> </w:t>
      </w:r>
      <w:r w:rsidRPr="00260C07">
        <w:rPr>
          <w:rFonts w:asciiTheme="minorHAnsi" w:hAnsiTheme="minorHAnsi" w:cstheme="minorHAnsi"/>
        </w:rPr>
        <w:t>la</w:t>
      </w:r>
      <w:r w:rsidRPr="00260C07">
        <w:rPr>
          <w:rFonts w:asciiTheme="minorHAnsi" w:hAnsiTheme="minorHAnsi" w:cstheme="minorHAnsi"/>
          <w:spacing w:val="-8"/>
        </w:rPr>
        <w:t xml:space="preserve"> </w:t>
      </w:r>
      <w:r w:rsidRPr="00260C07">
        <w:rPr>
          <w:rFonts w:asciiTheme="minorHAnsi" w:hAnsiTheme="minorHAnsi" w:cstheme="minorHAnsi"/>
        </w:rPr>
        <w:t>legislación</w:t>
      </w:r>
      <w:r w:rsidRPr="00260C07">
        <w:rPr>
          <w:rFonts w:asciiTheme="minorHAnsi" w:hAnsiTheme="minorHAnsi" w:cstheme="minorHAnsi"/>
          <w:spacing w:val="-8"/>
        </w:rPr>
        <w:t xml:space="preserve"> </w:t>
      </w:r>
      <w:r w:rsidRPr="00260C07">
        <w:rPr>
          <w:rFonts w:asciiTheme="minorHAnsi" w:hAnsiTheme="minorHAnsi" w:cstheme="minorHAnsi"/>
        </w:rPr>
        <w:t>aplicable.</w:t>
      </w:r>
      <w:r w:rsidRPr="00260C07">
        <w:rPr>
          <w:rFonts w:asciiTheme="minorHAnsi" w:hAnsiTheme="minorHAnsi" w:cstheme="minorHAnsi"/>
          <w:spacing w:val="-6"/>
        </w:rPr>
        <w:t xml:space="preserve"> </w:t>
      </w:r>
      <w:r w:rsidRPr="00260C07">
        <w:rPr>
          <w:rFonts w:asciiTheme="minorHAnsi" w:hAnsiTheme="minorHAnsi" w:cstheme="minorHAnsi"/>
          <w:b/>
        </w:rPr>
        <w:t>EL</w:t>
      </w:r>
      <w:r w:rsidRPr="00260C07">
        <w:rPr>
          <w:rFonts w:asciiTheme="minorHAnsi" w:hAnsiTheme="minorHAnsi" w:cstheme="minorHAnsi"/>
          <w:b/>
          <w:spacing w:val="-7"/>
        </w:rPr>
        <w:t xml:space="preserve"> </w:t>
      </w:r>
      <w:r w:rsidRPr="00260C07">
        <w:rPr>
          <w:rFonts w:asciiTheme="minorHAnsi" w:hAnsiTheme="minorHAnsi" w:cstheme="minorHAnsi"/>
          <w:b/>
        </w:rPr>
        <w:t>CONTRATISTA</w:t>
      </w:r>
      <w:r w:rsidRPr="00260C07">
        <w:rPr>
          <w:rFonts w:asciiTheme="minorHAnsi" w:hAnsiTheme="minorHAnsi" w:cstheme="minorHAnsi"/>
          <w:b/>
          <w:spacing w:val="-5"/>
        </w:rPr>
        <w:t xml:space="preserve"> </w:t>
      </w:r>
      <w:r w:rsidRPr="00260C07">
        <w:rPr>
          <w:rFonts w:asciiTheme="minorHAnsi" w:hAnsiTheme="minorHAnsi" w:cstheme="minorHAnsi"/>
        </w:rPr>
        <w:t>por</w:t>
      </w:r>
      <w:r w:rsidRPr="00260C07">
        <w:rPr>
          <w:rFonts w:asciiTheme="minorHAnsi" w:hAnsiTheme="minorHAnsi" w:cstheme="minorHAnsi"/>
          <w:spacing w:val="-10"/>
        </w:rPr>
        <w:t xml:space="preserve"> </w:t>
      </w:r>
      <w:r w:rsidRPr="00260C07">
        <w:rPr>
          <w:rFonts w:asciiTheme="minorHAnsi" w:hAnsiTheme="minorHAnsi" w:cstheme="minorHAnsi"/>
        </w:rPr>
        <w:t>su</w:t>
      </w:r>
      <w:r w:rsidRPr="00260C07">
        <w:rPr>
          <w:rFonts w:asciiTheme="minorHAnsi" w:hAnsiTheme="minorHAnsi" w:cstheme="minorHAnsi"/>
          <w:spacing w:val="-8"/>
        </w:rPr>
        <w:t xml:space="preserve"> </w:t>
      </w:r>
      <w:r w:rsidRPr="00260C07">
        <w:rPr>
          <w:rFonts w:asciiTheme="minorHAnsi" w:hAnsiTheme="minorHAnsi" w:cstheme="minorHAnsi"/>
        </w:rPr>
        <w:t>parte se</w:t>
      </w:r>
      <w:r w:rsidRPr="00260C07">
        <w:rPr>
          <w:rFonts w:asciiTheme="minorHAnsi" w:hAnsiTheme="minorHAnsi" w:cstheme="minorHAnsi"/>
          <w:spacing w:val="-13"/>
        </w:rPr>
        <w:t xml:space="preserve"> </w:t>
      </w:r>
      <w:r w:rsidRPr="00260C07">
        <w:rPr>
          <w:rFonts w:asciiTheme="minorHAnsi" w:hAnsiTheme="minorHAnsi" w:cstheme="minorHAnsi"/>
        </w:rPr>
        <w:t>compromete</w:t>
      </w:r>
      <w:r w:rsidRPr="00260C07">
        <w:rPr>
          <w:rFonts w:asciiTheme="minorHAnsi" w:hAnsiTheme="minorHAnsi" w:cstheme="minorHAnsi"/>
          <w:spacing w:val="-12"/>
        </w:rPr>
        <w:t xml:space="preserve"> </w:t>
      </w:r>
      <w:r w:rsidRPr="00260C07">
        <w:rPr>
          <w:rFonts w:asciiTheme="minorHAnsi" w:hAnsiTheme="minorHAnsi" w:cstheme="minorHAnsi"/>
        </w:rPr>
        <w:t>a</w:t>
      </w:r>
      <w:r w:rsidRPr="00260C07">
        <w:rPr>
          <w:rFonts w:asciiTheme="minorHAnsi" w:hAnsiTheme="minorHAnsi" w:cstheme="minorHAnsi"/>
          <w:spacing w:val="-12"/>
        </w:rPr>
        <w:t xml:space="preserve"> </w:t>
      </w:r>
      <w:r w:rsidRPr="00260C07">
        <w:rPr>
          <w:rFonts w:asciiTheme="minorHAnsi" w:hAnsiTheme="minorHAnsi" w:cstheme="minorHAnsi"/>
        </w:rPr>
        <w:t>suministrar</w:t>
      </w:r>
      <w:r w:rsidRPr="00260C07">
        <w:rPr>
          <w:rFonts w:asciiTheme="minorHAnsi" w:hAnsiTheme="minorHAnsi" w:cstheme="minorHAnsi"/>
          <w:spacing w:val="-12"/>
        </w:rPr>
        <w:t xml:space="preserve"> </w:t>
      </w:r>
      <w:r w:rsidRPr="00260C07">
        <w:rPr>
          <w:rFonts w:asciiTheme="minorHAnsi" w:hAnsiTheme="minorHAnsi" w:cstheme="minorHAnsi"/>
        </w:rPr>
        <w:t>al</w:t>
      </w:r>
      <w:r w:rsidRPr="00260C07">
        <w:rPr>
          <w:rFonts w:asciiTheme="minorHAnsi" w:hAnsiTheme="minorHAnsi" w:cstheme="minorHAnsi"/>
          <w:spacing w:val="-12"/>
        </w:rPr>
        <w:t xml:space="preserve"> </w:t>
      </w:r>
      <w:r w:rsidRPr="00260C07">
        <w:rPr>
          <w:rFonts w:asciiTheme="minorHAnsi" w:hAnsiTheme="minorHAnsi" w:cstheme="minorHAnsi"/>
          <w:b/>
        </w:rPr>
        <w:t>CONTRATANTE</w:t>
      </w:r>
      <w:r w:rsidRPr="00260C07">
        <w:rPr>
          <w:rFonts w:asciiTheme="minorHAnsi" w:hAnsiTheme="minorHAnsi" w:cstheme="minorHAnsi"/>
          <w:b/>
          <w:spacing w:val="-11"/>
        </w:rPr>
        <w:t xml:space="preserve"> </w:t>
      </w:r>
      <w:r w:rsidRPr="00260C07">
        <w:rPr>
          <w:rFonts w:asciiTheme="minorHAnsi" w:hAnsiTheme="minorHAnsi" w:cstheme="minorHAnsi"/>
        </w:rPr>
        <w:t>la</w:t>
      </w:r>
      <w:r w:rsidRPr="00260C07">
        <w:rPr>
          <w:rFonts w:asciiTheme="minorHAnsi" w:hAnsiTheme="minorHAnsi" w:cstheme="minorHAnsi"/>
          <w:spacing w:val="-12"/>
        </w:rPr>
        <w:t xml:space="preserve"> </w:t>
      </w:r>
      <w:r w:rsidRPr="00260C07">
        <w:rPr>
          <w:rFonts w:asciiTheme="minorHAnsi" w:hAnsiTheme="minorHAnsi" w:cstheme="minorHAnsi"/>
        </w:rPr>
        <w:t>información</w:t>
      </w:r>
      <w:r w:rsidRPr="00260C07">
        <w:rPr>
          <w:rFonts w:asciiTheme="minorHAnsi" w:hAnsiTheme="minorHAnsi" w:cstheme="minorHAnsi"/>
          <w:spacing w:val="-13"/>
        </w:rPr>
        <w:t xml:space="preserve"> </w:t>
      </w:r>
      <w:r w:rsidRPr="00260C07">
        <w:rPr>
          <w:rFonts w:asciiTheme="minorHAnsi" w:hAnsiTheme="minorHAnsi" w:cstheme="minorHAnsi"/>
        </w:rPr>
        <w:t>requerida</w:t>
      </w:r>
      <w:r w:rsidRPr="00260C07">
        <w:rPr>
          <w:rFonts w:asciiTheme="minorHAnsi" w:hAnsiTheme="minorHAnsi" w:cstheme="minorHAnsi"/>
          <w:spacing w:val="-12"/>
        </w:rPr>
        <w:t xml:space="preserve"> </w:t>
      </w:r>
      <w:r w:rsidRPr="00260C07">
        <w:rPr>
          <w:rFonts w:asciiTheme="minorHAnsi" w:hAnsiTheme="minorHAnsi" w:cstheme="minorHAnsi"/>
        </w:rPr>
        <w:t>para</w:t>
      </w:r>
      <w:r w:rsidRPr="00260C07">
        <w:rPr>
          <w:rFonts w:asciiTheme="minorHAnsi" w:hAnsiTheme="minorHAnsi" w:cstheme="minorHAnsi"/>
          <w:spacing w:val="-13"/>
        </w:rPr>
        <w:t xml:space="preserve"> </w:t>
      </w:r>
      <w:r w:rsidRPr="00260C07">
        <w:rPr>
          <w:rFonts w:asciiTheme="minorHAnsi" w:hAnsiTheme="minorHAnsi" w:cstheme="minorHAnsi"/>
        </w:rPr>
        <w:t>la</w:t>
      </w:r>
      <w:r w:rsidRPr="00260C07">
        <w:rPr>
          <w:rFonts w:asciiTheme="minorHAnsi" w:hAnsiTheme="minorHAnsi" w:cstheme="minorHAnsi"/>
          <w:spacing w:val="-12"/>
        </w:rPr>
        <w:t xml:space="preserve"> </w:t>
      </w:r>
      <w:r w:rsidRPr="00260C07">
        <w:rPr>
          <w:rFonts w:asciiTheme="minorHAnsi" w:hAnsiTheme="minorHAnsi" w:cstheme="minorHAnsi"/>
        </w:rPr>
        <w:t>efectiva</w:t>
      </w:r>
      <w:r w:rsidRPr="00260C07">
        <w:rPr>
          <w:rFonts w:asciiTheme="minorHAnsi" w:hAnsiTheme="minorHAnsi" w:cstheme="minorHAnsi"/>
          <w:spacing w:val="-12"/>
        </w:rPr>
        <w:t xml:space="preserve"> </w:t>
      </w:r>
      <w:r w:rsidRPr="00260C07">
        <w:rPr>
          <w:rFonts w:asciiTheme="minorHAnsi" w:hAnsiTheme="minorHAnsi" w:cstheme="minorHAnsi"/>
        </w:rPr>
        <w:t>realización de</w:t>
      </w:r>
      <w:r w:rsidRPr="00260C07">
        <w:rPr>
          <w:rFonts w:asciiTheme="minorHAnsi" w:hAnsiTheme="minorHAnsi" w:cstheme="minorHAnsi"/>
          <w:spacing w:val="-7"/>
        </w:rPr>
        <w:t xml:space="preserve"> </w:t>
      </w:r>
      <w:r w:rsidRPr="00260C07">
        <w:rPr>
          <w:rFonts w:asciiTheme="minorHAnsi" w:hAnsiTheme="minorHAnsi" w:cstheme="minorHAnsi"/>
        </w:rPr>
        <w:t>este</w:t>
      </w:r>
      <w:r w:rsidRPr="00260C07">
        <w:rPr>
          <w:rFonts w:asciiTheme="minorHAnsi" w:hAnsiTheme="minorHAnsi" w:cstheme="minorHAnsi"/>
          <w:spacing w:val="-9"/>
        </w:rPr>
        <w:t xml:space="preserve"> </w:t>
      </w:r>
      <w:r w:rsidRPr="00260C07">
        <w:rPr>
          <w:rFonts w:asciiTheme="minorHAnsi" w:hAnsiTheme="minorHAnsi" w:cstheme="minorHAnsi"/>
        </w:rPr>
        <w:t>registro,</w:t>
      </w:r>
      <w:r w:rsidRPr="00260C07">
        <w:rPr>
          <w:rFonts w:asciiTheme="minorHAnsi" w:hAnsiTheme="minorHAnsi" w:cstheme="minorHAnsi"/>
          <w:spacing w:val="-12"/>
        </w:rPr>
        <w:t xml:space="preserve"> </w:t>
      </w:r>
      <w:r w:rsidRPr="00260C07">
        <w:rPr>
          <w:rFonts w:asciiTheme="minorHAnsi" w:hAnsiTheme="minorHAnsi" w:cstheme="minorHAnsi"/>
        </w:rPr>
        <w:t>especialmente</w:t>
      </w:r>
      <w:r w:rsidRPr="00260C07">
        <w:rPr>
          <w:rFonts w:asciiTheme="minorHAnsi" w:hAnsiTheme="minorHAnsi" w:cstheme="minorHAnsi"/>
          <w:spacing w:val="-9"/>
        </w:rPr>
        <w:t xml:space="preserve"> </w:t>
      </w:r>
      <w:r w:rsidRPr="00260C07">
        <w:rPr>
          <w:rFonts w:asciiTheme="minorHAnsi" w:hAnsiTheme="minorHAnsi" w:cstheme="minorHAnsi"/>
        </w:rPr>
        <w:t>frente</w:t>
      </w:r>
      <w:r w:rsidRPr="00260C07">
        <w:rPr>
          <w:rFonts w:asciiTheme="minorHAnsi" w:hAnsiTheme="minorHAnsi" w:cstheme="minorHAnsi"/>
          <w:spacing w:val="-7"/>
        </w:rPr>
        <w:t xml:space="preserve"> </w:t>
      </w:r>
      <w:r w:rsidRPr="00260C07">
        <w:rPr>
          <w:rFonts w:asciiTheme="minorHAnsi" w:hAnsiTheme="minorHAnsi" w:cstheme="minorHAnsi"/>
        </w:rPr>
        <w:t>a</w:t>
      </w:r>
      <w:r w:rsidRPr="00260C07">
        <w:rPr>
          <w:rFonts w:asciiTheme="minorHAnsi" w:hAnsiTheme="minorHAnsi" w:cstheme="minorHAnsi"/>
          <w:spacing w:val="-10"/>
        </w:rPr>
        <w:t xml:space="preserve"> </w:t>
      </w:r>
      <w:r w:rsidRPr="00260C07">
        <w:rPr>
          <w:rFonts w:asciiTheme="minorHAnsi" w:hAnsiTheme="minorHAnsi" w:cstheme="minorHAnsi"/>
        </w:rPr>
        <w:t>las</w:t>
      </w:r>
      <w:r w:rsidRPr="00260C07">
        <w:rPr>
          <w:rFonts w:asciiTheme="minorHAnsi" w:hAnsiTheme="minorHAnsi" w:cstheme="minorHAnsi"/>
          <w:spacing w:val="-13"/>
        </w:rPr>
        <w:t xml:space="preserve"> </w:t>
      </w:r>
      <w:r w:rsidRPr="00260C07">
        <w:rPr>
          <w:rFonts w:asciiTheme="minorHAnsi" w:hAnsiTheme="minorHAnsi" w:cstheme="minorHAnsi"/>
        </w:rPr>
        <w:t>medidas</w:t>
      </w:r>
      <w:r w:rsidRPr="00260C07">
        <w:rPr>
          <w:rFonts w:asciiTheme="minorHAnsi" w:hAnsiTheme="minorHAnsi" w:cstheme="minorHAnsi"/>
          <w:spacing w:val="-9"/>
        </w:rPr>
        <w:t xml:space="preserve"> </w:t>
      </w:r>
      <w:r w:rsidRPr="00260C07">
        <w:rPr>
          <w:rFonts w:asciiTheme="minorHAnsi" w:hAnsiTheme="minorHAnsi" w:cstheme="minorHAnsi"/>
        </w:rPr>
        <w:t>de</w:t>
      </w:r>
      <w:r w:rsidRPr="00260C07">
        <w:rPr>
          <w:rFonts w:asciiTheme="minorHAnsi" w:hAnsiTheme="minorHAnsi" w:cstheme="minorHAnsi"/>
          <w:spacing w:val="-7"/>
        </w:rPr>
        <w:t xml:space="preserve"> </w:t>
      </w:r>
      <w:r w:rsidRPr="00260C07">
        <w:rPr>
          <w:rFonts w:asciiTheme="minorHAnsi" w:hAnsiTheme="minorHAnsi" w:cstheme="minorHAnsi"/>
        </w:rPr>
        <w:t>seguridad</w:t>
      </w:r>
      <w:r w:rsidRPr="00260C07">
        <w:rPr>
          <w:rFonts w:asciiTheme="minorHAnsi" w:hAnsiTheme="minorHAnsi" w:cstheme="minorHAnsi"/>
          <w:spacing w:val="-8"/>
        </w:rPr>
        <w:t xml:space="preserve"> </w:t>
      </w:r>
      <w:r w:rsidRPr="00260C07">
        <w:rPr>
          <w:rFonts w:asciiTheme="minorHAnsi" w:hAnsiTheme="minorHAnsi" w:cstheme="minorHAnsi"/>
        </w:rPr>
        <w:t>de</w:t>
      </w:r>
      <w:r w:rsidRPr="00260C07">
        <w:rPr>
          <w:rFonts w:asciiTheme="minorHAnsi" w:hAnsiTheme="minorHAnsi" w:cstheme="minorHAnsi"/>
          <w:spacing w:val="-9"/>
        </w:rPr>
        <w:t xml:space="preserve"> </w:t>
      </w:r>
      <w:r w:rsidRPr="00260C07">
        <w:rPr>
          <w:rFonts w:asciiTheme="minorHAnsi" w:hAnsiTheme="minorHAnsi" w:cstheme="minorHAnsi"/>
        </w:rPr>
        <w:t>la</w:t>
      </w:r>
      <w:r w:rsidRPr="00260C07">
        <w:rPr>
          <w:rFonts w:asciiTheme="minorHAnsi" w:hAnsiTheme="minorHAnsi" w:cstheme="minorHAnsi"/>
          <w:spacing w:val="-10"/>
        </w:rPr>
        <w:t xml:space="preserve"> </w:t>
      </w:r>
      <w:r w:rsidRPr="00260C07">
        <w:rPr>
          <w:rFonts w:asciiTheme="minorHAnsi" w:hAnsiTheme="minorHAnsi" w:cstheme="minorHAnsi"/>
        </w:rPr>
        <w:t>información</w:t>
      </w:r>
      <w:r w:rsidRPr="00260C07">
        <w:rPr>
          <w:rFonts w:asciiTheme="minorHAnsi" w:hAnsiTheme="minorHAnsi" w:cstheme="minorHAnsi"/>
          <w:spacing w:val="-8"/>
        </w:rPr>
        <w:t xml:space="preserve"> </w:t>
      </w:r>
      <w:r w:rsidRPr="00260C07">
        <w:rPr>
          <w:rFonts w:asciiTheme="minorHAnsi" w:hAnsiTheme="minorHAnsi" w:cstheme="minorHAnsi"/>
        </w:rPr>
        <w:t xml:space="preserve">implementadas por el </w:t>
      </w:r>
      <w:r w:rsidRPr="00260C07">
        <w:rPr>
          <w:rFonts w:asciiTheme="minorHAnsi" w:hAnsiTheme="minorHAnsi" w:cstheme="minorHAnsi"/>
          <w:b/>
        </w:rPr>
        <w:t xml:space="preserve">CONTRATISTA </w:t>
      </w:r>
      <w:r w:rsidRPr="00260C07">
        <w:rPr>
          <w:rFonts w:asciiTheme="minorHAnsi" w:hAnsiTheme="minorHAnsi" w:cstheme="minorHAnsi"/>
        </w:rPr>
        <w:t>y su política de tratamiento de datos personales.</w:t>
      </w:r>
    </w:p>
    <w:p w14:paraId="61A015D8" w14:textId="77777777" w:rsidR="00983757" w:rsidRPr="00260C07" w:rsidRDefault="00983757" w:rsidP="00B45BFB">
      <w:pPr>
        <w:pStyle w:val="Textoindependiente"/>
        <w:spacing w:before="122" w:line="276" w:lineRule="auto"/>
        <w:ind w:right="-3"/>
        <w:rPr>
          <w:rFonts w:asciiTheme="minorHAnsi" w:hAnsiTheme="minorHAnsi" w:cstheme="minorHAnsi"/>
        </w:rPr>
      </w:pPr>
    </w:p>
    <w:p w14:paraId="5572F076" w14:textId="77777777" w:rsidR="00983757" w:rsidRPr="00260C07" w:rsidRDefault="00000000" w:rsidP="00B45BFB">
      <w:pPr>
        <w:pStyle w:val="Prrafodelista"/>
        <w:numPr>
          <w:ilvl w:val="0"/>
          <w:numId w:val="2"/>
        </w:numPr>
        <w:tabs>
          <w:tab w:val="left" w:pos="662"/>
        </w:tabs>
        <w:spacing w:line="276" w:lineRule="auto"/>
        <w:ind w:right="-3" w:firstLine="0"/>
        <w:jc w:val="both"/>
        <w:rPr>
          <w:rFonts w:asciiTheme="minorHAnsi" w:hAnsiTheme="minorHAnsi" w:cstheme="minorHAnsi"/>
        </w:rPr>
      </w:pPr>
      <w:r w:rsidRPr="00260C07">
        <w:rPr>
          <w:rFonts w:asciiTheme="minorHAnsi" w:hAnsiTheme="minorHAnsi" w:cstheme="minorHAnsi"/>
        </w:rPr>
        <w:t>Para todos los efectos previstos en la ley, las Partes declaran que han habilitado y mantienen operando los siguientes canales para la atención y ejercicio de los derechos de los titulares de información personal cuyos datos sean objeto de tratamiento con ocasión de la ejecución del presente contrato:</w:t>
      </w:r>
    </w:p>
    <w:p w14:paraId="357FB569" w14:textId="77777777" w:rsidR="00983757" w:rsidRPr="00260C07" w:rsidRDefault="00000000" w:rsidP="00B45BFB">
      <w:pPr>
        <w:pStyle w:val="Ttulo1"/>
        <w:spacing w:before="59" w:line="276" w:lineRule="auto"/>
        <w:ind w:left="990" w:right="-3"/>
        <w:jc w:val="left"/>
        <w:rPr>
          <w:rFonts w:asciiTheme="minorHAnsi" w:hAnsiTheme="minorHAnsi" w:cstheme="minorHAnsi"/>
          <w:u w:val="none"/>
        </w:rPr>
      </w:pPr>
      <w:r w:rsidRPr="00260C07">
        <w:rPr>
          <w:rFonts w:asciiTheme="minorHAnsi" w:hAnsiTheme="minorHAnsi" w:cstheme="minorHAnsi"/>
          <w:spacing w:val="-2"/>
          <w:u w:val="none"/>
        </w:rPr>
        <w:t>CONTRATISTA:</w:t>
      </w:r>
    </w:p>
    <w:p w14:paraId="7F5F4F1D" w14:textId="77777777" w:rsidR="00983757" w:rsidRPr="00260C07" w:rsidRDefault="00000000" w:rsidP="00B45BFB">
      <w:pPr>
        <w:pStyle w:val="Textoindependiente"/>
        <w:tabs>
          <w:tab w:val="left" w:pos="2396"/>
          <w:tab w:val="left" w:pos="4969"/>
          <w:tab w:val="left" w:pos="5070"/>
        </w:tabs>
        <w:spacing w:before="61" w:line="276" w:lineRule="auto"/>
        <w:ind w:left="990" w:right="-3"/>
        <w:rPr>
          <w:rFonts w:asciiTheme="minorHAnsi" w:hAnsiTheme="minorHAnsi" w:cstheme="minorHAnsi"/>
        </w:rPr>
      </w:pPr>
      <w:r w:rsidRPr="00260C07">
        <w:rPr>
          <w:rFonts w:asciiTheme="minorHAnsi" w:hAnsiTheme="minorHAnsi" w:cstheme="minorHAnsi"/>
          <w:spacing w:val="-2"/>
        </w:rPr>
        <w:t>Dirección</w:t>
      </w:r>
      <w:r w:rsidRPr="00260C07">
        <w:rPr>
          <w:rFonts w:asciiTheme="minorHAnsi" w:hAnsiTheme="minorHAnsi" w:cstheme="minorHAnsi"/>
        </w:rPr>
        <w:tab/>
      </w:r>
      <w:r w:rsidRPr="00260C07">
        <w:rPr>
          <w:rFonts w:asciiTheme="minorHAnsi" w:hAnsiTheme="minorHAnsi" w:cstheme="minorHAnsi"/>
          <w:spacing w:val="-40"/>
        </w:rPr>
        <w:t xml:space="preserve"> </w:t>
      </w:r>
      <w:r w:rsidRPr="00260C07">
        <w:rPr>
          <w:rFonts w:asciiTheme="minorHAnsi" w:hAnsiTheme="minorHAnsi" w:cstheme="minorHAnsi"/>
          <w:u w:val="single"/>
        </w:rPr>
        <w:tab/>
      </w:r>
      <w:r w:rsidRPr="00260C07">
        <w:rPr>
          <w:rFonts w:asciiTheme="minorHAnsi" w:hAnsiTheme="minorHAnsi" w:cstheme="minorHAnsi"/>
          <w:u w:val="single"/>
        </w:rPr>
        <w:tab/>
      </w:r>
      <w:r w:rsidRPr="00260C07">
        <w:rPr>
          <w:rFonts w:asciiTheme="minorHAnsi" w:hAnsiTheme="minorHAnsi" w:cstheme="minorHAnsi"/>
        </w:rPr>
        <w:t xml:space="preserve"> </w:t>
      </w:r>
      <w:r w:rsidRPr="00260C07">
        <w:rPr>
          <w:rFonts w:asciiTheme="minorHAnsi" w:hAnsiTheme="minorHAnsi" w:cstheme="minorHAnsi"/>
          <w:spacing w:val="-2"/>
        </w:rPr>
        <w:t>Teléfono</w:t>
      </w:r>
      <w:r w:rsidRPr="00260C07">
        <w:rPr>
          <w:rFonts w:asciiTheme="minorHAnsi" w:hAnsiTheme="minorHAnsi" w:cstheme="minorHAnsi"/>
        </w:rPr>
        <w:tab/>
      </w:r>
      <w:r w:rsidRPr="00260C07">
        <w:rPr>
          <w:rFonts w:asciiTheme="minorHAnsi" w:hAnsiTheme="minorHAnsi" w:cstheme="minorHAnsi"/>
          <w:spacing w:val="-40"/>
        </w:rPr>
        <w:t xml:space="preserve"> </w:t>
      </w:r>
      <w:r w:rsidRPr="00260C07">
        <w:rPr>
          <w:rFonts w:asciiTheme="minorHAnsi" w:hAnsiTheme="minorHAnsi" w:cstheme="minorHAnsi"/>
          <w:u w:val="single"/>
        </w:rPr>
        <w:tab/>
      </w:r>
      <w:r w:rsidRPr="00260C07">
        <w:rPr>
          <w:rFonts w:asciiTheme="minorHAnsi" w:hAnsiTheme="minorHAnsi" w:cstheme="minorHAnsi"/>
        </w:rPr>
        <w:t xml:space="preserve"> </w:t>
      </w:r>
      <w:r w:rsidRPr="00260C07">
        <w:rPr>
          <w:rFonts w:asciiTheme="minorHAnsi" w:hAnsiTheme="minorHAnsi" w:cstheme="minorHAnsi"/>
          <w:spacing w:val="-2"/>
        </w:rPr>
        <w:t>e-mail</w:t>
      </w:r>
      <w:r w:rsidRPr="00260C07">
        <w:rPr>
          <w:rFonts w:asciiTheme="minorHAnsi" w:hAnsiTheme="minorHAnsi" w:cstheme="minorHAnsi"/>
        </w:rPr>
        <w:tab/>
      </w:r>
      <w:hyperlink r:id="rId7">
        <w:r w:rsidRPr="00260C07">
          <w:rPr>
            <w:rFonts w:asciiTheme="minorHAnsi" w:hAnsiTheme="minorHAnsi" w:cstheme="minorHAnsi"/>
            <w:u w:val="single"/>
          </w:rPr>
          <w:tab/>
        </w:r>
        <w:r w:rsidRPr="00260C07">
          <w:rPr>
            <w:rFonts w:asciiTheme="minorHAnsi" w:hAnsiTheme="minorHAnsi" w:cstheme="minorHAnsi"/>
            <w:u w:val="single"/>
          </w:rPr>
          <w:tab/>
        </w:r>
      </w:hyperlink>
    </w:p>
    <w:p w14:paraId="066B00CD" w14:textId="77777777" w:rsidR="00983757" w:rsidRPr="00260C07" w:rsidRDefault="00983757" w:rsidP="00B45BFB">
      <w:pPr>
        <w:pStyle w:val="Textoindependiente"/>
        <w:spacing w:line="276" w:lineRule="auto"/>
        <w:ind w:right="-3"/>
        <w:rPr>
          <w:rFonts w:asciiTheme="minorHAnsi" w:hAnsiTheme="minorHAnsi" w:cstheme="minorHAnsi"/>
        </w:rPr>
      </w:pPr>
    </w:p>
    <w:p w14:paraId="520A764A" w14:textId="77777777" w:rsidR="00983757" w:rsidRPr="00260C07" w:rsidRDefault="00000000" w:rsidP="00B45BFB">
      <w:pPr>
        <w:pStyle w:val="Ttulo1"/>
        <w:spacing w:before="1" w:line="276" w:lineRule="auto"/>
        <w:ind w:left="990" w:right="-3"/>
        <w:jc w:val="left"/>
        <w:rPr>
          <w:rFonts w:asciiTheme="minorHAnsi" w:hAnsiTheme="minorHAnsi" w:cstheme="minorHAnsi"/>
          <w:u w:val="none"/>
        </w:rPr>
      </w:pPr>
      <w:r w:rsidRPr="00260C07">
        <w:rPr>
          <w:rFonts w:asciiTheme="minorHAnsi" w:hAnsiTheme="minorHAnsi" w:cstheme="minorHAnsi"/>
          <w:spacing w:val="-2"/>
          <w:u w:val="none"/>
        </w:rPr>
        <w:t>CONTRATANTE:</w:t>
      </w:r>
    </w:p>
    <w:p w14:paraId="7668C919" w14:textId="77777777" w:rsidR="00983757" w:rsidRPr="00260C07" w:rsidRDefault="00000000" w:rsidP="00B45BFB">
      <w:pPr>
        <w:pStyle w:val="Textoindependiente"/>
        <w:tabs>
          <w:tab w:val="left" w:pos="2437"/>
        </w:tabs>
        <w:spacing w:before="60" w:line="276" w:lineRule="auto"/>
        <w:ind w:left="990" w:right="-3"/>
        <w:rPr>
          <w:rFonts w:asciiTheme="minorHAnsi" w:hAnsiTheme="minorHAnsi" w:cstheme="minorHAnsi"/>
        </w:rPr>
      </w:pPr>
      <w:r w:rsidRPr="00260C07">
        <w:rPr>
          <w:rFonts w:asciiTheme="minorHAnsi" w:hAnsiTheme="minorHAnsi" w:cstheme="minorHAnsi"/>
          <w:spacing w:val="-2"/>
        </w:rPr>
        <w:t>Dirección:</w:t>
      </w:r>
      <w:r w:rsidRPr="00260C07">
        <w:rPr>
          <w:rFonts w:asciiTheme="minorHAnsi" w:hAnsiTheme="minorHAnsi" w:cstheme="minorHAnsi"/>
        </w:rPr>
        <w:tab/>
      </w:r>
      <w:r w:rsidR="00FF3150" w:rsidRPr="00260C07">
        <w:rPr>
          <w:rFonts w:asciiTheme="minorHAnsi" w:hAnsiTheme="minorHAnsi" w:cstheme="minorHAnsi"/>
        </w:rPr>
        <w:t>__________________________</w:t>
      </w:r>
    </w:p>
    <w:p w14:paraId="30A2D342" w14:textId="77777777" w:rsidR="00983757" w:rsidRPr="00260C07" w:rsidRDefault="00000000" w:rsidP="00B45BFB">
      <w:pPr>
        <w:pStyle w:val="Textoindependiente"/>
        <w:tabs>
          <w:tab w:val="left" w:pos="2389"/>
        </w:tabs>
        <w:spacing w:before="41" w:line="276" w:lineRule="auto"/>
        <w:ind w:left="990" w:right="-3"/>
        <w:rPr>
          <w:rFonts w:asciiTheme="minorHAnsi" w:hAnsiTheme="minorHAnsi" w:cstheme="minorHAnsi"/>
        </w:rPr>
      </w:pPr>
      <w:r w:rsidRPr="00260C07">
        <w:rPr>
          <w:rFonts w:asciiTheme="minorHAnsi" w:hAnsiTheme="minorHAnsi" w:cstheme="minorHAnsi"/>
          <w:spacing w:val="-2"/>
        </w:rPr>
        <w:t>Teléfono:</w:t>
      </w:r>
      <w:r w:rsidRPr="00260C07">
        <w:rPr>
          <w:rFonts w:asciiTheme="minorHAnsi" w:hAnsiTheme="minorHAnsi" w:cstheme="minorHAnsi"/>
        </w:rPr>
        <w:tab/>
      </w:r>
      <w:r w:rsidR="00FF3150" w:rsidRPr="00260C07">
        <w:rPr>
          <w:rFonts w:asciiTheme="minorHAnsi" w:hAnsiTheme="minorHAnsi" w:cstheme="minorHAnsi"/>
        </w:rPr>
        <w:t>_____________________________</w:t>
      </w:r>
    </w:p>
    <w:p w14:paraId="718F4C16" w14:textId="77777777" w:rsidR="00983757" w:rsidRPr="00260C07" w:rsidRDefault="00000000" w:rsidP="00B45BFB">
      <w:pPr>
        <w:pStyle w:val="Textoindependiente"/>
        <w:tabs>
          <w:tab w:val="left" w:pos="2404"/>
        </w:tabs>
        <w:spacing w:before="60" w:line="276" w:lineRule="auto"/>
        <w:ind w:left="990" w:right="-3"/>
        <w:rPr>
          <w:rFonts w:asciiTheme="minorHAnsi" w:hAnsiTheme="minorHAnsi" w:cstheme="minorHAnsi"/>
        </w:rPr>
      </w:pPr>
      <w:r w:rsidRPr="00260C07">
        <w:rPr>
          <w:rFonts w:asciiTheme="minorHAnsi" w:hAnsiTheme="minorHAnsi" w:cstheme="minorHAnsi"/>
          <w:spacing w:val="-2"/>
        </w:rPr>
        <w:t>e-mail:</w:t>
      </w:r>
      <w:r w:rsidRPr="00260C07">
        <w:rPr>
          <w:rFonts w:asciiTheme="minorHAnsi" w:hAnsiTheme="minorHAnsi" w:cstheme="minorHAnsi"/>
        </w:rPr>
        <w:tab/>
      </w:r>
      <w:hyperlink r:id="rId8">
        <w:r w:rsidR="00FF3150" w:rsidRPr="00260C07">
          <w:rPr>
            <w:rFonts w:asciiTheme="minorHAnsi" w:hAnsiTheme="minorHAnsi" w:cstheme="minorHAnsi"/>
            <w:spacing w:val="-2"/>
          </w:rPr>
          <w:t>______________________________</w:t>
        </w:r>
      </w:hyperlink>
    </w:p>
    <w:p w14:paraId="2166E247" w14:textId="77777777" w:rsidR="00983757" w:rsidRPr="00260C07" w:rsidRDefault="00983757" w:rsidP="00B45BFB">
      <w:pPr>
        <w:pStyle w:val="Textoindependiente"/>
        <w:spacing w:before="118" w:line="276" w:lineRule="auto"/>
        <w:ind w:right="-3"/>
        <w:rPr>
          <w:rFonts w:asciiTheme="minorHAnsi" w:hAnsiTheme="minorHAnsi" w:cstheme="minorHAnsi"/>
        </w:rPr>
      </w:pPr>
    </w:p>
    <w:p w14:paraId="0303820F" w14:textId="77777777" w:rsidR="00983757" w:rsidRPr="00260C07" w:rsidRDefault="00000000" w:rsidP="00B45BFB">
      <w:pPr>
        <w:pStyle w:val="Prrafodelista"/>
        <w:numPr>
          <w:ilvl w:val="0"/>
          <w:numId w:val="2"/>
        </w:numPr>
        <w:tabs>
          <w:tab w:val="left" w:pos="520"/>
        </w:tabs>
        <w:spacing w:line="276" w:lineRule="auto"/>
        <w:ind w:right="-3" w:firstLine="0"/>
        <w:jc w:val="both"/>
        <w:rPr>
          <w:rFonts w:asciiTheme="minorHAnsi" w:hAnsiTheme="minorHAnsi" w:cstheme="minorHAnsi"/>
        </w:rPr>
      </w:pPr>
      <w:r w:rsidRPr="00260C07">
        <w:rPr>
          <w:rFonts w:asciiTheme="minorHAnsi" w:hAnsiTheme="minorHAnsi" w:cstheme="minorHAnsi"/>
        </w:rPr>
        <w:t xml:space="preserve">En el evento en que </w:t>
      </w:r>
      <w:r w:rsidRPr="00260C07">
        <w:rPr>
          <w:rFonts w:asciiTheme="minorHAnsi" w:hAnsiTheme="minorHAnsi" w:cstheme="minorHAnsi"/>
          <w:b/>
        </w:rPr>
        <w:t xml:space="preserve">EL CONTRATISTA </w:t>
      </w:r>
      <w:r w:rsidRPr="00260C07">
        <w:rPr>
          <w:rFonts w:asciiTheme="minorHAnsi" w:hAnsiTheme="minorHAnsi" w:cstheme="minorHAnsi"/>
        </w:rPr>
        <w:t>llegare a recibir alguna consulta o reclamo en materia de protección</w:t>
      </w:r>
      <w:r w:rsidRPr="00260C07">
        <w:rPr>
          <w:rFonts w:asciiTheme="minorHAnsi" w:hAnsiTheme="minorHAnsi" w:cstheme="minorHAnsi"/>
          <w:spacing w:val="-10"/>
        </w:rPr>
        <w:t xml:space="preserve"> </w:t>
      </w:r>
      <w:r w:rsidRPr="00260C07">
        <w:rPr>
          <w:rFonts w:asciiTheme="minorHAnsi" w:hAnsiTheme="minorHAnsi" w:cstheme="minorHAnsi"/>
        </w:rPr>
        <w:t>de</w:t>
      </w:r>
      <w:r w:rsidRPr="00260C07">
        <w:rPr>
          <w:rFonts w:asciiTheme="minorHAnsi" w:hAnsiTheme="minorHAnsi" w:cstheme="minorHAnsi"/>
          <w:spacing w:val="-8"/>
        </w:rPr>
        <w:t xml:space="preserve"> </w:t>
      </w:r>
      <w:r w:rsidRPr="00260C07">
        <w:rPr>
          <w:rFonts w:asciiTheme="minorHAnsi" w:hAnsiTheme="minorHAnsi" w:cstheme="minorHAnsi"/>
        </w:rPr>
        <w:t>datos</w:t>
      </w:r>
      <w:r w:rsidRPr="00260C07">
        <w:rPr>
          <w:rFonts w:asciiTheme="minorHAnsi" w:hAnsiTheme="minorHAnsi" w:cstheme="minorHAnsi"/>
          <w:spacing w:val="-9"/>
        </w:rPr>
        <w:t xml:space="preserve"> </w:t>
      </w:r>
      <w:r w:rsidRPr="00260C07">
        <w:rPr>
          <w:rFonts w:asciiTheme="minorHAnsi" w:hAnsiTheme="minorHAnsi" w:cstheme="minorHAnsi"/>
        </w:rPr>
        <w:t>personales</w:t>
      </w:r>
      <w:r w:rsidRPr="00260C07">
        <w:rPr>
          <w:rFonts w:asciiTheme="minorHAnsi" w:hAnsiTheme="minorHAnsi" w:cstheme="minorHAnsi"/>
          <w:spacing w:val="-9"/>
        </w:rPr>
        <w:t xml:space="preserve"> </w:t>
      </w:r>
      <w:r w:rsidRPr="00260C07">
        <w:rPr>
          <w:rFonts w:asciiTheme="minorHAnsi" w:hAnsiTheme="minorHAnsi" w:cstheme="minorHAnsi"/>
        </w:rPr>
        <w:t>por</w:t>
      </w:r>
      <w:r w:rsidRPr="00260C07">
        <w:rPr>
          <w:rFonts w:asciiTheme="minorHAnsi" w:hAnsiTheme="minorHAnsi" w:cstheme="minorHAnsi"/>
          <w:spacing w:val="-9"/>
        </w:rPr>
        <w:t xml:space="preserve"> </w:t>
      </w:r>
      <w:r w:rsidRPr="00260C07">
        <w:rPr>
          <w:rFonts w:asciiTheme="minorHAnsi" w:hAnsiTheme="minorHAnsi" w:cstheme="minorHAnsi"/>
        </w:rPr>
        <w:t>parte</w:t>
      </w:r>
      <w:r w:rsidRPr="00260C07">
        <w:rPr>
          <w:rFonts w:asciiTheme="minorHAnsi" w:hAnsiTheme="minorHAnsi" w:cstheme="minorHAnsi"/>
          <w:spacing w:val="-8"/>
        </w:rPr>
        <w:t xml:space="preserve"> </w:t>
      </w:r>
      <w:r w:rsidRPr="00260C07">
        <w:rPr>
          <w:rFonts w:asciiTheme="minorHAnsi" w:hAnsiTheme="minorHAnsi" w:cstheme="minorHAnsi"/>
        </w:rPr>
        <w:t>de</w:t>
      </w:r>
      <w:r w:rsidRPr="00260C07">
        <w:rPr>
          <w:rFonts w:asciiTheme="minorHAnsi" w:hAnsiTheme="minorHAnsi" w:cstheme="minorHAnsi"/>
          <w:spacing w:val="-8"/>
        </w:rPr>
        <w:t xml:space="preserve"> </w:t>
      </w:r>
      <w:r w:rsidRPr="00260C07">
        <w:rPr>
          <w:rFonts w:asciiTheme="minorHAnsi" w:hAnsiTheme="minorHAnsi" w:cstheme="minorHAnsi"/>
        </w:rPr>
        <w:t>algún</w:t>
      </w:r>
      <w:r w:rsidRPr="00260C07">
        <w:rPr>
          <w:rFonts w:asciiTheme="minorHAnsi" w:hAnsiTheme="minorHAnsi" w:cstheme="minorHAnsi"/>
          <w:spacing w:val="-10"/>
        </w:rPr>
        <w:t xml:space="preserve"> </w:t>
      </w:r>
      <w:r w:rsidRPr="00260C07">
        <w:rPr>
          <w:rFonts w:asciiTheme="minorHAnsi" w:hAnsiTheme="minorHAnsi" w:cstheme="minorHAnsi"/>
        </w:rPr>
        <w:t>titular</w:t>
      </w:r>
      <w:r w:rsidRPr="00260C07">
        <w:rPr>
          <w:rFonts w:asciiTheme="minorHAnsi" w:hAnsiTheme="minorHAnsi" w:cstheme="minorHAnsi"/>
          <w:spacing w:val="-9"/>
        </w:rPr>
        <w:t xml:space="preserve"> </w:t>
      </w:r>
      <w:r w:rsidRPr="00260C07">
        <w:rPr>
          <w:rFonts w:asciiTheme="minorHAnsi" w:hAnsiTheme="minorHAnsi" w:cstheme="minorHAnsi"/>
        </w:rPr>
        <w:t>de</w:t>
      </w:r>
      <w:r w:rsidRPr="00260C07">
        <w:rPr>
          <w:rFonts w:asciiTheme="minorHAnsi" w:hAnsiTheme="minorHAnsi" w:cstheme="minorHAnsi"/>
          <w:spacing w:val="-8"/>
        </w:rPr>
        <w:t xml:space="preserve"> </w:t>
      </w:r>
      <w:r w:rsidRPr="00260C07">
        <w:rPr>
          <w:rFonts w:asciiTheme="minorHAnsi" w:hAnsiTheme="minorHAnsi" w:cstheme="minorHAnsi"/>
        </w:rPr>
        <w:t>información</w:t>
      </w:r>
      <w:r w:rsidRPr="00260C07">
        <w:rPr>
          <w:rFonts w:asciiTheme="minorHAnsi" w:hAnsiTheme="minorHAnsi" w:cstheme="minorHAnsi"/>
          <w:spacing w:val="-10"/>
        </w:rPr>
        <w:t xml:space="preserve"> </w:t>
      </w:r>
      <w:r w:rsidRPr="00260C07">
        <w:rPr>
          <w:rFonts w:asciiTheme="minorHAnsi" w:hAnsiTheme="minorHAnsi" w:cstheme="minorHAnsi"/>
        </w:rPr>
        <w:t>asociado</w:t>
      </w:r>
      <w:r w:rsidRPr="00260C07">
        <w:rPr>
          <w:rFonts w:asciiTheme="minorHAnsi" w:hAnsiTheme="minorHAnsi" w:cstheme="minorHAnsi"/>
          <w:spacing w:val="-10"/>
        </w:rPr>
        <w:t xml:space="preserve"> </w:t>
      </w:r>
      <w:r w:rsidRPr="00260C07">
        <w:rPr>
          <w:rFonts w:asciiTheme="minorHAnsi" w:hAnsiTheme="minorHAnsi" w:cstheme="minorHAnsi"/>
        </w:rPr>
        <w:t>a</w:t>
      </w:r>
      <w:r w:rsidRPr="00260C07">
        <w:rPr>
          <w:rFonts w:asciiTheme="minorHAnsi" w:hAnsiTheme="minorHAnsi" w:cstheme="minorHAnsi"/>
          <w:spacing w:val="-9"/>
        </w:rPr>
        <w:t xml:space="preserve"> </w:t>
      </w:r>
      <w:r w:rsidRPr="00260C07">
        <w:rPr>
          <w:rFonts w:asciiTheme="minorHAnsi" w:hAnsiTheme="minorHAnsi" w:cstheme="minorHAnsi"/>
        </w:rPr>
        <w:t>la</w:t>
      </w:r>
      <w:r w:rsidRPr="00260C07">
        <w:rPr>
          <w:rFonts w:asciiTheme="minorHAnsi" w:hAnsiTheme="minorHAnsi" w:cstheme="minorHAnsi"/>
          <w:spacing w:val="-10"/>
        </w:rPr>
        <w:t xml:space="preserve"> </w:t>
      </w:r>
      <w:r w:rsidRPr="00260C07">
        <w:rPr>
          <w:rFonts w:asciiTheme="minorHAnsi" w:hAnsiTheme="minorHAnsi" w:cstheme="minorHAnsi"/>
        </w:rPr>
        <w:t>ejecución</w:t>
      </w:r>
      <w:r w:rsidRPr="00260C07">
        <w:rPr>
          <w:rFonts w:asciiTheme="minorHAnsi" w:hAnsiTheme="minorHAnsi" w:cstheme="minorHAnsi"/>
          <w:spacing w:val="-10"/>
        </w:rPr>
        <w:t xml:space="preserve"> </w:t>
      </w:r>
      <w:r w:rsidRPr="00260C07">
        <w:rPr>
          <w:rFonts w:asciiTheme="minorHAnsi" w:hAnsiTheme="minorHAnsi" w:cstheme="minorHAnsi"/>
        </w:rPr>
        <w:t xml:space="preserve">del presente contrato, deberá dar conocimiento al </w:t>
      </w:r>
      <w:r w:rsidRPr="00260C07">
        <w:rPr>
          <w:rFonts w:asciiTheme="minorHAnsi" w:hAnsiTheme="minorHAnsi" w:cstheme="minorHAnsi"/>
          <w:b/>
        </w:rPr>
        <w:t xml:space="preserve">CONTRATANTE </w:t>
      </w:r>
      <w:r w:rsidRPr="00260C07">
        <w:rPr>
          <w:rFonts w:asciiTheme="minorHAnsi" w:hAnsiTheme="minorHAnsi" w:cstheme="minorHAnsi"/>
        </w:rPr>
        <w:t xml:space="preserve">dentro de los dos (2) días hábiles siguientes a la recepción de la consulta o reclamo. Esta información será remitida a cualquiera de los canales establecidos por </w:t>
      </w:r>
      <w:r w:rsidRPr="00260C07">
        <w:rPr>
          <w:rFonts w:asciiTheme="minorHAnsi" w:hAnsiTheme="minorHAnsi" w:cstheme="minorHAnsi"/>
          <w:b/>
        </w:rPr>
        <w:t xml:space="preserve">EL CONTRATANTE </w:t>
      </w:r>
      <w:r w:rsidRPr="00260C07">
        <w:rPr>
          <w:rFonts w:asciiTheme="minorHAnsi" w:hAnsiTheme="minorHAnsi" w:cstheme="minorHAnsi"/>
        </w:rPr>
        <w:t>en el presente literal.</w:t>
      </w:r>
    </w:p>
    <w:p w14:paraId="38A118C5" w14:textId="77777777" w:rsidR="00983757" w:rsidRPr="00260C07" w:rsidRDefault="00983757" w:rsidP="00B45BFB">
      <w:pPr>
        <w:pStyle w:val="Textoindependiente"/>
        <w:spacing w:before="122" w:line="276" w:lineRule="auto"/>
        <w:ind w:right="-3"/>
        <w:rPr>
          <w:rFonts w:asciiTheme="minorHAnsi" w:hAnsiTheme="minorHAnsi" w:cstheme="minorHAnsi"/>
        </w:rPr>
      </w:pPr>
    </w:p>
    <w:p w14:paraId="17401490" w14:textId="77777777" w:rsidR="00983757" w:rsidRPr="00260C07" w:rsidRDefault="00000000" w:rsidP="00B45BFB">
      <w:pPr>
        <w:pStyle w:val="Prrafodelista"/>
        <w:numPr>
          <w:ilvl w:val="0"/>
          <w:numId w:val="2"/>
        </w:numPr>
        <w:tabs>
          <w:tab w:val="left" w:pos="556"/>
        </w:tabs>
        <w:spacing w:line="276" w:lineRule="auto"/>
        <w:ind w:right="-3" w:firstLine="0"/>
        <w:jc w:val="both"/>
        <w:rPr>
          <w:rFonts w:asciiTheme="minorHAnsi" w:hAnsiTheme="minorHAnsi" w:cstheme="minorHAnsi"/>
        </w:rPr>
      </w:pPr>
      <w:r w:rsidRPr="00260C07">
        <w:rPr>
          <w:rFonts w:asciiTheme="minorHAnsi" w:hAnsiTheme="minorHAnsi" w:cstheme="minorHAnsi"/>
        </w:rPr>
        <w:t xml:space="preserve">En el evento en que </w:t>
      </w:r>
      <w:r w:rsidRPr="00260C07">
        <w:rPr>
          <w:rFonts w:asciiTheme="minorHAnsi" w:hAnsiTheme="minorHAnsi" w:cstheme="minorHAnsi"/>
          <w:b/>
        </w:rPr>
        <w:t xml:space="preserve">EL CONTRATISTA </w:t>
      </w:r>
      <w:r w:rsidRPr="00260C07">
        <w:rPr>
          <w:rFonts w:asciiTheme="minorHAnsi" w:hAnsiTheme="minorHAnsi" w:cstheme="minorHAnsi"/>
        </w:rPr>
        <w:t xml:space="preserve">llegare a sufrir o conocer de algún incidente que comprometa la disponibilidad, integridad y confidencialidad de la información personal objeto de tratamiento con ocasión del presente CONTRATO, procederá a notificarle al </w:t>
      </w:r>
      <w:r w:rsidRPr="00260C07">
        <w:rPr>
          <w:rFonts w:asciiTheme="minorHAnsi" w:hAnsiTheme="minorHAnsi" w:cstheme="minorHAnsi"/>
          <w:b/>
        </w:rPr>
        <w:t xml:space="preserve">CONTRATANTE </w:t>
      </w:r>
      <w:r w:rsidRPr="00260C07">
        <w:rPr>
          <w:rFonts w:asciiTheme="minorHAnsi" w:hAnsiTheme="minorHAnsi" w:cstheme="minorHAnsi"/>
        </w:rPr>
        <w:t xml:space="preserve">del incidente por cualquiera de los canales de atención descritos en el presente CONTRATO dentro de las cuarenta y ocho (48) horas siguientes a la ocurrencia del hecho o al conocimiento de este. </w:t>
      </w:r>
      <w:r w:rsidRPr="00260C07">
        <w:rPr>
          <w:rFonts w:asciiTheme="minorHAnsi" w:hAnsiTheme="minorHAnsi" w:cstheme="minorHAnsi"/>
          <w:b/>
        </w:rPr>
        <w:t xml:space="preserve">El CONTRATANTE </w:t>
      </w:r>
      <w:r w:rsidRPr="00260C07">
        <w:rPr>
          <w:rFonts w:asciiTheme="minorHAnsi" w:hAnsiTheme="minorHAnsi" w:cstheme="minorHAnsi"/>
        </w:rPr>
        <w:t>se compromete a realizar el respectivo reporte del incidente de seguridad ante la Superintendencia de Industria y Comercio dentro del término máximo previsto por el sistema del Registro Nacional de Bases de Datos.</w:t>
      </w:r>
    </w:p>
    <w:p w14:paraId="10619E60" w14:textId="77777777" w:rsidR="00983757" w:rsidRPr="00260C07" w:rsidRDefault="00983757" w:rsidP="00B45BFB">
      <w:pPr>
        <w:pStyle w:val="Textoindependiente"/>
        <w:spacing w:before="120" w:line="276" w:lineRule="auto"/>
        <w:ind w:right="-3"/>
        <w:rPr>
          <w:rFonts w:asciiTheme="minorHAnsi" w:hAnsiTheme="minorHAnsi" w:cstheme="minorHAnsi"/>
        </w:rPr>
      </w:pPr>
    </w:p>
    <w:p w14:paraId="0C0575FC" w14:textId="77777777" w:rsidR="00983757" w:rsidRPr="00260C07" w:rsidRDefault="00000000" w:rsidP="00B45BFB">
      <w:pPr>
        <w:pStyle w:val="Prrafodelista"/>
        <w:numPr>
          <w:ilvl w:val="0"/>
          <w:numId w:val="2"/>
        </w:numPr>
        <w:tabs>
          <w:tab w:val="left" w:pos="487"/>
        </w:tabs>
        <w:spacing w:line="276" w:lineRule="auto"/>
        <w:ind w:right="-3" w:firstLine="0"/>
        <w:jc w:val="both"/>
        <w:rPr>
          <w:rFonts w:asciiTheme="minorHAnsi" w:hAnsiTheme="minorHAnsi" w:cstheme="minorHAnsi"/>
        </w:rPr>
      </w:pPr>
      <w:r w:rsidRPr="00260C07">
        <w:rPr>
          <w:rFonts w:asciiTheme="minorHAnsi" w:hAnsiTheme="minorHAnsi" w:cstheme="minorHAnsi"/>
          <w:b/>
        </w:rPr>
        <w:t xml:space="preserve">El CONTRATISTA </w:t>
      </w:r>
      <w:r w:rsidRPr="00260C07">
        <w:rPr>
          <w:rFonts w:asciiTheme="minorHAnsi" w:hAnsiTheme="minorHAnsi" w:cstheme="minorHAnsi"/>
        </w:rPr>
        <w:t xml:space="preserve">en su condición de encargado del tratamiento de información personal del </w:t>
      </w:r>
      <w:r w:rsidRPr="00260C07">
        <w:rPr>
          <w:rFonts w:asciiTheme="minorHAnsi" w:hAnsiTheme="minorHAnsi" w:cstheme="minorHAnsi"/>
          <w:b/>
        </w:rPr>
        <w:t>CONTRATANTE</w:t>
      </w:r>
      <w:r w:rsidRPr="00260C07">
        <w:rPr>
          <w:rFonts w:asciiTheme="minorHAnsi" w:hAnsiTheme="minorHAnsi" w:cstheme="minorHAnsi"/>
        </w:rPr>
        <w:t>,</w:t>
      </w:r>
      <w:r w:rsidRPr="00260C07">
        <w:rPr>
          <w:rFonts w:asciiTheme="minorHAnsi" w:hAnsiTheme="minorHAnsi" w:cstheme="minorHAnsi"/>
          <w:spacing w:val="-4"/>
        </w:rPr>
        <w:t xml:space="preserve"> </w:t>
      </w:r>
      <w:r w:rsidRPr="00260C07">
        <w:rPr>
          <w:rFonts w:asciiTheme="minorHAnsi" w:hAnsiTheme="minorHAnsi" w:cstheme="minorHAnsi"/>
        </w:rPr>
        <w:t>manifiesta</w:t>
      </w:r>
      <w:r w:rsidRPr="00260C07">
        <w:rPr>
          <w:rFonts w:asciiTheme="minorHAnsi" w:hAnsiTheme="minorHAnsi" w:cstheme="minorHAnsi"/>
          <w:spacing w:val="-5"/>
        </w:rPr>
        <w:t xml:space="preserve"> </w:t>
      </w:r>
      <w:r w:rsidRPr="00260C07">
        <w:rPr>
          <w:rFonts w:asciiTheme="minorHAnsi" w:hAnsiTheme="minorHAnsi" w:cstheme="minorHAnsi"/>
        </w:rPr>
        <w:t>que</w:t>
      </w:r>
      <w:r w:rsidRPr="00260C07">
        <w:rPr>
          <w:rFonts w:asciiTheme="minorHAnsi" w:hAnsiTheme="minorHAnsi" w:cstheme="minorHAnsi"/>
          <w:spacing w:val="-2"/>
        </w:rPr>
        <w:t xml:space="preserve"> </w:t>
      </w:r>
      <w:r w:rsidRPr="00260C07">
        <w:rPr>
          <w:rFonts w:asciiTheme="minorHAnsi" w:hAnsiTheme="minorHAnsi" w:cstheme="minorHAnsi"/>
        </w:rPr>
        <w:t>conoce</w:t>
      </w:r>
      <w:r w:rsidRPr="00260C07">
        <w:rPr>
          <w:rFonts w:asciiTheme="minorHAnsi" w:hAnsiTheme="minorHAnsi" w:cstheme="minorHAnsi"/>
          <w:spacing w:val="-4"/>
        </w:rPr>
        <w:t xml:space="preserve"> </w:t>
      </w:r>
      <w:r w:rsidRPr="00260C07">
        <w:rPr>
          <w:rFonts w:asciiTheme="minorHAnsi" w:hAnsiTheme="minorHAnsi" w:cstheme="minorHAnsi"/>
        </w:rPr>
        <w:t>y</w:t>
      </w:r>
      <w:r w:rsidRPr="00260C07">
        <w:rPr>
          <w:rFonts w:asciiTheme="minorHAnsi" w:hAnsiTheme="minorHAnsi" w:cstheme="minorHAnsi"/>
          <w:spacing w:val="-2"/>
        </w:rPr>
        <w:t xml:space="preserve"> </w:t>
      </w:r>
      <w:r w:rsidRPr="00260C07">
        <w:rPr>
          <w:rFonts w:asciiTheme="minorHAnsi" w:hAnsiTheme="minorHAnsi" w:cstheme="minorHAnsi"/>
        </w:rPr>
        <w:t>acata</w:t>
      </w:r>
      <w:r w:rsidRPr="00260C07">
        <w:rPr>
          <w:rFonts w:asciiTheme="minorHAnsi" w:hAnsiTheme="minorHAnsi" w:cstheme="minorHAnsi"/>
          <w:spacing w:val="-2"/>
        </w:rPr>
        <w:t xml:space="preserve"> </w:t>
      </w:r>
      <w:r w:rsidRPr="00260C07">
        <w:rPr>
          <w:rFonts w:asciiTheme="minorHAnsi" w:hAnsiTheme="minorHAnsi" w:cstheme="minorHAnsi"/>
        </w:rPr>
        <w:t>en</w:t>
      </w:r>
      <w:r w:rsidRPr="00260C07">
        <w:rPr>
          <w:rFonts w:asciiTheme="minorHAnsi" w:hAnsiTheme="minorHAnsi" w:cstheme="minorHAnsi"/>
          <w:spacing w:val="-3"/>
        </w:rPr>
        <w:t xml:space="preserve"> </w:t>
      </w:r>
      <w:r w:rsidRPr="00260C07">
        <w:rPr>
          <w:rFonts w:asciiTheme="minorHAnsi" w:hAnsiTheme="minorHAnsi" w:cstheme="minorHAnsi"/>
        </w:rPr>
        <w:t>su</w:t>
      </w:r>
      <w:r w:rsidRPr="00260C07">
        <w:rPr>
          <w:rFonts w:asciiTheme="minorHAnsi" w:hAnsiTheme="minorHAnsi" w:cstheme="minorHAnsi"/>
          <w:spacing w:val="-2"/>
        </w:rPr>
        <w:t xml:space="preserve"> </w:t>
      </w:r>
      <w:r w:rsidRPr="00260C07">
        <w:rPr>
          <w:rFonts w:asciiTheme="minorHAnsi" w:hAnsiTheme="minorHAnsi" w:cstheme="minorHAnsi"/>
        </w:rPr>
        <w:t>integridad</w:t>
      </w:r>
      <w:r w:rsidRPr="00260C07">
        <w:rPr>
          <w:rFonts w:asciiTheme="minorHAnsi" w:hAnsiTheme="minorHAnsi" w:cstheme="minorHAnsi"/>
          <w:spacing w:val="-3"/>
        </w:rPr>
        <w:t xml:space="preserve"> </w:t>
      </w:r>
      <w:r w:rsidRPr="00260C07">
        <w:rPr>
          <w:rFonts w:asciiTheme="minorHAnsi" w:hAnsiTheme="minorHAnsi" w:cstheme="minorHAnsi"/>
        </w:rPr>
        <w:t>las</w:t>
      </w:r>
      <w:r w:rsidRPr="00260C07">
        <w:rPr>
          <w:rFonts w:asciiTheme="minorHAnsi" w:hAnsiTheme="minorHAnsi" w:cstheme="minorHAnsi"/>
          <w:spacing w:val="-2"/>
        </w:rPr>
        <w:t xml:space="preserve"> </w:t>
      </w:r>
      <w:r w:rsidRPr="00260C07">
        <w:rPr>
          <w:rFonts w:asciiTheme="minorHAnsi" w:hAnsiTheme="minorHAnsi" w:cstheme="minorHAnsi"/>
        </w:rPr>
        <w:t>políticas</w:t>
      </w:r>
      <w:r w:rsidRPr="00260C07">
        <w:rPr>
          <w:rFonts w:asciiTheme="minorHAnsi" w:hAnsiTheme="minorHAnsi" w:cstheme="minorHAnsi"/>
          <w:spacing w:val="-2"/>
        </w:rPr>
        <w:t xml:space="preserve"> </w:t>
      </w:r>
      <w:r w:rsidRPr="00260C07">
        <w:rPr>
          <w:rFonts w:asciiTheme="minorHAnsi" w:hAnsiTheme="minorHAnsi" w:cstheme="minorHAnsi"/>
        </w:rPr>
        <w:t>internas</w:t>
      </w:r>
      <w:r w:rsidRPr="00260C07">
        <w:rPr>
          <w:rFonts w:asciiTheme="minorHAnsi" w:hAnsiTheme="minorHAnsi" w:cstheme="minorHAnsi"/>
          <w:spacing w:val="-2"/>
        </w:rPr>
        <w:t xml:space="preserve"> </w:t>
      </w:r>
      <w:r w:rsidRPr="00260C07">
        <w:rPr>
          <w:rFonts w:asciiTheme="minorHAnsi" w:hAnsiTheme="minorHAnsi" w:cstheme="minorHAnsi"/>
        </w:rPr>
        <w:t>de</w:t>
      </w:r>
      <w:r w:rsidRPr="00260C07">
        <w:rPr>
          <w:rFonts w:asciiTheme="minorHAnsi" w:hAnsiTheme="minorHAnsi" w:cstheme="minorHAnsi"/>
          <w:spacing w:val="-2"/>
        </w:rPr>
        <w:t xml:space="preserve"> </w:t>
      </w:r>
      <w:r w:rsidRPr="00260C07">
        <w:rPr>
          <w:rFonts w:asciiTheme="minorHAnsi" w:hAnsiTheme="minorHAnsi" w:cstheme="minorHAnsi"/>
        </w:rPr>
        <w:t xml:space="preserve">protección de datos personales del </w:t>
      </w:r>
      <w:r w:rsidRPr="00260C07">
        <w:rPr>
          <w:rFonts w:asciiTheme="minorHAnsi" w:hAnsiTheme="minorHAnsi" w:cstheme="minorHAnsi"/>
          <w:b/>
        </w:rPr>
        <w:t>CONTRATANTE</w:t>
      </w:r>
      <w:r w:rsidRPr="00260C07">
        <w:rPr>
          <w:rFonts w:asciiTheme="minorHAnsi" w:hAnsiTheme="minorHAnsi" w:cstheme="minorHAnsi"/>
        </w:rPr>
        <w:t xml:space="preserve">, así como las condiciones, limitaciones y finalidades asociadas al tratamiento de información personal que se requiera para la ejecución del presente </w:t>
      </w:r>
      <w:r w:rsidRPr="00260C07">
        <w:rPr>
          <w:rFonts w:asciiTheme="minorHAnsi" w:hAnsiTheme="minorHAnsi" w:cstheme="minorHAnsi"/>
          <w:spacing w:val="-2"/>
        </w:rPr>
        <w:t>CONTRATO.</w:t>
      </w:r>
    </w:p>
    <w:p w14:paraId="488C055C" w14:textId="77777777" w:rsidR="00983757" w:rsidRPr="00260C07" w:rsidRDefault="00983757" w:rsidP="00B45BFB">
      <w:pPr>
        <w:pStyle w:val="Textoindependiente"/>
        <w:spacing w:before="120" w:line="276" w:lineRule="auto"/>
        <w:ind w:right="-3"/>
        <w:rPr>
          <w:rFonts w:asciiTheme="minorHAnsi" w:hAnsiTheme="minorHAnsi" w:cstheme="minorHAnsi"/>
        </w:rPr>
      </w:pPr>
    </w:p>
    <w:p w14:paraId="3EB678D5" w14:textId="77777777" w:rsidR="00983757" w:rsidRPr="00260C07" w:rsidRDefault="00000000" w:rsidP="00B45BFB">
      <w:pPr>
        <w:pStyle w:val="Prrafodelista"/>
        <w:numPr>
          <w:ilvl w:val="0"/>
          <w:numId w:val="2"/>
        </w:numPr>
        <w:tabs>
          <w:tab w:val="left" w:pos="554"/>
        </w:tabs>
        <w:spacing w:line="276" w:lineRule="auto"/>
        <w:ind w:right="-3" w:firstLine="0"/>
        <w:jc w:val="both"/>
        <w:rPr>
          <w:rFonts w:asciiTheme="minorHAnsi" w:hAnsiTheme="minorHAnsi" w:cstheme="minorHAnsi"/>
        </w:rPr>
      </w:pPr>
      <w:r w:rsidRPr="00260C07">
        <w:rPr>
          <w:rFonts w:asciiTheme="minorHAnsi" w:hAnsiTheme="minorHAnsi" w:cstheme="minorHAnsi"/>
          <w:b/>
        </w:rPr>
        <w:t xml:space="preserve">El CONTRATANTE </w:t>
      </w:r>
      <w:r w:rsidRPr="00260C07">
        <w:rPr>
          <w:rFonts w:asciiTheme="minorHAnsi" w:hAnsiTheme="minorHAnsi" w:cstheme="minorHAnsi"/>
        </w:rPr>
        <w:t xml:space="preserve">se reserva la facultad de supervisar y requerir información adicional al </w:t>
      </w:r>
      <w:r w:rsidRPr="00260C07">
        <w:rPr>
          <w:rFonts w:asciiTheme="minorHAnsi" w:hAnsiTheme="minorHAnsi" w:cstheme="minorHAnsi"/>
          <w:b/>
        </w:rPr>
        <w:t>CONTRATISTA</w:t>
      </w:r>
      <w:r w:rsidRPr="00260C07">
        <w:rPr>
          <w:rFonts w:asciiTheme="minorHAnsi" w:hAnsiTheme="minorHAnsi" w:cstheme="minorHAnsi"/>
          <w:b/>
          <w:spacing w:val="-6"/>
        </w:rPr>
        <w:t xml:space="preserve"> </w:t>
      </w:r>
      <w:r w:rsidRPr="00260C07">
        <w:rPr>
          <w:rFonts w:asciiTheme="minorHAnsi" w:hAnsiTheme="minorHAnsi" w:cstheme="minorHAnsi"/>
        </w:rPr>
        <w:t>para</w:t>
      </w:r>
      <w:r w:rsidRPr="00260C07">
        <w:rPr>
          <w:rFonts w:asciiTheme="minorHAnsi" w:hAnsiTheme="minorHAnsi" w:cstheme="minorHAnsi"/>
          <w:spacing w:val="-10"/>
        </w:rPr>
        <w:t xml:space="preserve"> </w:t>
      </w:r>
      <w:r w:rsidRPr="00260C07">
        <w:rPr>
          <w:rFonts w:asciiTheme="minorHAnsi" w:hAnsiTheme="minorHAnsi" w:cstheme="minorHAnsi"/>
        </w:rPr>
        <w:t>efectos</w:t>
      </w:r>
      <w:r w:rsidRPr="00260C07">
        <w:rPr>
          <w:rFonts w:asciiTheme="minorHAnsi" w:hAnsiTheme="minorHAnsi" w:cstheme="minorHAnsi"/>
          <w:spacing w:val="-9"/>
        </w:rPr>
        <w:t xml:space="preserve"> </w:t>
      </w:r>
      <w:r w:rsidRPr="00260C07">
        <w:rPr>
          <w:rFonts w:asciiTheme="minorHAnsi" w:hAnsiTheme="minorHAnsi" w:cstheme="minorHAnsi"/>
        </w:rPr>
        <w:t>de</w:t>
      </w:r>
      <w:r w:rsidRPr="00260C07">
        <w:rPr>
          <w:rFonts w:asciiTheme="minorHAnsi" w:hAnsiTheme="minorHAnsi" w:cstheme="minorHAnsi"/>
          <w:spacing w:val="-6"/>
        </w:rPr>
        <w:t xml:space="preserve"> </w:t>
      </w:r>
      <w:r w:rsidRPr="00260C07">
        <w:rPr>
          <w:rFonts w:asciiTheme="minorHAnsi" w:hAnsiTheme="minorHAnsi" w:cstheme="minorHAnsi"/>
        </w:rPr>
        <w:t>corroborar</w:t>
      </w:r>
      <w:r w:rsidRPr="00260C07">
        <w:rPr>
          <w:rFonts w:asciiTheme="minorHAnsi" w:hAnsiTheme="minorHAnsi" w:cstheme="minorHAnsi"/>
          <w:spacing w:val="-10"/>
        </w:rPr>
        <w:t xml:space="preserve"> </w:t>
      </w:r>
      <w:r w:rsidRPr="00260C07">
        <w:rPr>
          <w:rFonts w:asciiTheme="minorHAnsi" w:hAnsiTheme="minorHAnsi" w:cstheme="minorHAnsi"/>
        </w:rPr>
        <w:t>el</w:t>
      </w:r>
      <w:r w:rsidRPr="00260C07">
        <w:rPr>
          <w:rFonts w:asciiTheme="minorHAnsi" w:hAnsiTheme="minorHAnsi" w:cstheme="minorHAnsi"/>
          <w:spacing w:val="-6"/>
        </w:rPr>
        <w:t xml:space="preserve"> </w:t>
      </w:r>
      <w:r w:rsidRPr="00260C07">
        <w:rPr>
          <w:rFonts w:asciiTheme="minorHAnsi" w:hAnsiTheme="minorHAnsi" w:cstheme="minorHAnsi"/>
        </w:rPr>
        <w:t>cabal</w:t>
      </w:r>
      <w:r w:rsidRPr="00260C07">
        <w:rPr>
          <w:rFonts w:asciiTheme="minorHAnsi" w:hAnsiTheme="minorHAnsi" w:cstheme="minorHAnsi"/>
          <w:spacing w:val="-7"/>
        </w:rPr>
        <w:t xml:space="preserve"> </w:t>
      </w:r>
      <w:r w:rsidRPr="00260C07">
        <w:rPr>
          <w:rFonts w:asciiTheme="minorHAnsi" w:hAnsiTheme="minorHAnsi" w:cstheme="minorHAnsi"/>
        </w:rPr>
        <w:t>cumplimiento</w:t>
      </w:r>
      <w:r w:rsidRPr="00260C07">
        <w:rPr>
          <w:rFonts w:asciiTheme="minorHAnsi" w:hAnsiTheme="minorHAnsi" w:cstheme="minorHAnsi"/>
          <w:spacing w:val="-6"/>
        </w:rPr>
        <w:t xml:space="preserve"> </w:t>
      </w:r>
      <w:r w:rsidRPr="00260C07">
        <w:rPr>
          <w:rFonts w:asciiTheme="minorHAnsi" w:hAnsiTheme="minorHAnsi" w:cstheme="minorHAnsi"/>
        </w:rPr>
        <w:t>de</w:t>
      </w:r>
      <w:r w:rsidRPr="00260C07">
        <w:rPr>
          <w:rFonts w:asciiTheme="minorHAnsi" w:hAnsiTheme="minorHAnsi" w:cstheme="minorHAnsi"/>
          <w:spacing w:val="-6"/>
        </w:rPr>
        <w:t xml:space="preserve"> </w:t>
      </w:r>
      <w:r w:rsidRPr="00260C07">
        <w:rPr>
          <w:rFonts w:asciiTheme="minorHAnsi" w:hAnsiTheme="minorHAnsi" w:cstheme="minorHAnsi"/>
        </w:rPr>
        <w:t>las</w:t>
      </w:r>
      <w:r w:rsidRPr="00260C07">
        <w:rPr>
          <w:rFonts w:asciiTheme="minorHAnsi" w:hAnsiTheme="minorHAnsi" w:cstheme="minorHAnsi"/>
          <w:spacing w:val="-7"/>
        </w:rPr>
        <w:t xml:space="preserve"> </w:t>
      </w:r>
      <w:r w:rsidRPr="00260C07">
        <w:rPr>
          <w:rFonts w:asciiTheme="minorHAnsi" w:hAnsiTheme="minorHAnsi" w:cstheme="minorHAnsi"/>
        </w:rPr>
        <w:t>normas</w:t>
      </w:r>
      <w:r w:rsidRPr="00260C07">
        <w:rPr>
          <w:rFonts w:asciiTheme="minorHAnsi" w:hAnsiTheme="minorHAnsi" w:cstheme="minorHAnsi"/>
          <w:spacing w:val="-7"/>
        </w:rPr>
        <w:t xml:space="preserve"> </w:t>
      </w:r>
      <w:r w:rsidRPr="00260C07">
        <w:rPr>
          <w:rFonts w:asciiTheme="minorHAnsi" w:hAnsiTheme="minorHAnsi" w:cstheme="minorHAnsi"/>
        </w:rPr>
        <w:t>sobre</w:t>
      </w:r>
      <w:r w:rsidRPr="00260C07">
        <w:rPr>
          <w:rFonts w:asciiTheme="minorHAnsi" w:hAnsiTheme="minorHAnsi" w:cstheme="minorHAnsi"/>
          <w:spacing w:val="-6"/>
        </w:rPr>
        <w:t xml:space="preserve"> </w:t>
      </w:r>
      <w:r w:rsidRPr="00260C07">
        <w:rPr>
          <w:rFonts w:asciiTheme="minorHAnsi" w:hAnsiTheme="minorHAnsi" w:cstheme="minorHAnsi"/>
        </w:rPr>
        <w:t>protección</w:t>
      </w:r>
      <w:r w:rsidRPr="00260C07">
        <w:rPr>
          <w:rFonts w:asciiTheme="minorHAnsi" w:hAnsiTheme="minorHAnsi" w:cstheme="minorHAnsi"/>
          <w:spacing w:val="-7"/>
        </w:rPr>
        <w:t xml:space="preserve"> </w:t>
      </w:r>
      <w:r w:rsidRPr="00260C07">
        <w:rPr>
          <w:rFonts w:asciiTheme="minorHAnsi" w:hAnsiTheme="minorHAnsi" w:cstheme="minorHAnsi"/>
        </w:rPr>
        <w:t>de datos personales en su operación.</w:t>
      </w:r>
      <w:r w:rsidRPr="00260C07">
        <w:rPr>
          <w:rFonts w:asciiTheme="minorHAnsi" w:hAnsiTheme="minorHAnsi" w:cstheme="minorHAnsi"/>
          <w:spacing w:val="40"/>
        </w:rPr>
        <w:t xml:space="preserve"> </w:t>
      </w:r>
      <w:r w:rsidRPr="00260C07">
        <w:rPr>
          <w:rFonts w:asciiTheme="minorHAnsi" w:hAnsiTheme="minorHAnsi" w:cstheme="minorHAnsi"/>
        </w:rPr>
        <w:t xml:space="preserve">Por su parte el </w:t>
      </w:r>
      <w:r w:rsidRPr="00260C07">
        <w:rPr>
          <w:rFonts w:asciiTheme="minorHAnsi" w:hAnsiTheme="minorHAnsi" w:cstheme="minorHAnsi"/>
          <w:b/>
        </w:rPr>
        <w:t xml:space="preserve">CONTRATISTA </w:t>
      </w:r>
      <w:r w:rsidRPr="00260C07">
        <w:rPr>
          <w:rFonts w:asciiTheme="minorHAnsi" w:hAnsiTheme="minorHAnsi" w:cstheme="minorHAnsi"/>
        </w:rPr>
        <w:t xml:space="preserve">se obliga a atender los requerimientos y suministrar la información </w:t>
      </w:r>
      <w:r w:rsidRPr="00260C07">
        <w:rPr>
          <w:rFonts w:asciiTheme="minorHAnsi" w:hAnsiTheme="minorHAnsi" w:cstheme="minorHAnsi"/>
        </w:rPr>
        <w:lastRenderedPageBreak/>
        <w:t xml:space="preserve">solicitada por el </w:t>
      </w:r>
      <w:r w:rsidRPr="00260C07">
        <w:rPr>
          <w:rFonts w:asciiTheme="minorHAnsi" w:hAnsiTheme="minorHAnsi" w:cstheme="minorHAnsi"/>
          <w:b/>
        </w:rPr>
        <w:t>CONTRATANTE</w:t>
      </w:r>
      <w:r w:rsidRPr="00260C07">
        <w:rPr>
          <w:rFonts w:asciiTheme="minorHAnsi" w:hAnsiTheme="minorHAnsi" w:cstheme="minorHAnsi"/>
        </w:rPr>
        <w:t>.</w:t>
      </w:r>
    </w:p>
    <w:p w14:paraId="7946581F" w14:textId="77777777" w:rsidR="00983757" w:rsidRPr="00260C07" w:rsidRDefault="00983757" w:rsidP="00B45BFB">
      <w:pPr>
        <w:pStyle w:val="Textoindependiente"/>
        <w:spacing w:before="121" w:line="276" w:lineRule="auto"/>
        <w:ind w:right="-3"/>
        <w:rPr>
          <w:rFonts w:asciiTheme="minorHAnsi" w:hAnsiTheme="minorHAnsi" w:cstheme="minorHAnsi"/>
        </w:rPr>
      </w:pPr>
    </w:p>
    <w:p w14:paraId="1AAF87D0" w14:textId="77777777" w:rsidR="00983757" w:rsidRPr="00260C07" w:rsidRDefault="00000000"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rPr>
        <w:t>Así mismo, los derechos de imagen y de utilización de obras preexistentes protegidas por la Propiedad</w:t>
      </w:r>
      <w:r w:rsidRPr="00260C07">
        <w:rPr>
          <w:rFonts w:asciiTheme="minorHAnsi" w:hAnsiTheme="minorHAnsi" w:cstheme="minorHAnsi"/>
          <w:spacing w:val="-12"/>
        </w:rPr>
        <w:t xml:space="preserve"> </w:t>
      </w:r>
      <w:r w:rsidRPr="00260C07">
        <w:rPr>
          <w:rFonts w:asciiTheme="minorHAnsi" w:hAnsiTheme="minorHAnsi" w:cstheme="minorHAnsi"/>
        </w:rPr>
        <w:t>Intelectual</w:t>
      </w:r>
      <w:r w:rsidRPr="00260C07">
        <w:rPr>
          <w:rFonts w:asciiTheme="minorHAnsi" w:hAnsiTheme="minorHAnsi" w:cstheme="minorHAnsi"/>
          <w:spacing w:val="-13"/>
        </w:rPr>
        <w:t xml:space="preserve"> </w:t>
      </w:r>
      <w:r w:rsidRPr="00260C07">
        <w:rPr>
          <w:rFonts w:asciiTheme="minorHAnsi" w:hAnsiTheme="minorHAnsi" w:cstheme="minorHAnsi"/>
        </w:rPr>
        <w:t>o</w:t>
      </w:r>
      <w:r w:rsidRPr="00260C07">
        <w:rPr>
          <w:rFonts w:asciiTheme="minorHAnsi" w:hAnsiTheme="minorHAnsi" w:cstheme="minorHAnsi"/>
          <w:spacing w:val="-11"/>
        </w:rPr>
        <w:t xml:space="preserve"> </w:t>
      </w:r>
      <w:r w:rsidRPr="00260C07">
        <w:rPr>
          <w:rFonts w:asciiTheme="minorHAnsi" w:hAnsiTheme="minorHAnsi" w:cstheme="minorHAnsi"/>
        </w:rPr>
        <w:t>Industrial,</w:t>
      </w:r>
      <w:r w:rsidRPr="00260C07">
        <w:rPr>
          <w:rFonts w:asciiTheme="minorHAnsi" w:hAnsiTheme="minorHAnsi" w:cstheme="minorHAnsi"/>
          <w:spacing w:val="-10"/>
        </w:rPr>
        <w:t xml:space="preserve"> </w:t>
      </w:r>
      <w:r w:rsidRPr="00260C07">
        <w:rPr>
          <w:rFonts w:asciiTheme="minorHAnsi" w:hAnsiTheme="minorHAnsi" w:cstheme="minorHAnsi"/>
        </w:rPr>
        <w:t>se</w:t>
      </w:r>
      <w:r w:rsidRPr="00260C07">
        <w:rPr>
          <w:rFonts w:asciiTheme="minorHAnsi" w:hAnsiTheme="minorHAnsi" w:cstheme="minorHAnsi"/>
          <w:spacing w:val="-9"/>
        </w:rPr>
        <w:t xml:space="preserve"> </w:t>
      </w:r>
      <w:r w:rsidRPr="00260C07">
        <w:rPr>
          <w:rFonts w:asciiTheme="minorHAnsi" w:hAnsiTheme="minorHAnsi" w:cstheme="minorHAnsi"/>
        </w:rPr>
        <w:t>negociarán</w:t>
      </w:r>
      <w:r w:rsidRPr="00260C07">
        <w:rPr>
          <w:rFonts w:asciiTheme="minorHAnsi" w:hAnsiTheme="minorHAnsi" w:cstheme="minorHAnsi"/>
          <w:spacing w:val="-13"/>
        </w:rPr>
        <w:t xml:space="preserve"> </w:t>
      </w:r>
      <w:r w:rsidRPr="00260C07">
        <w:rPr>
          <w:rFonts w:asciiTheme="minorHAnsi" w:hAnsiTheme="minorHAnsi" w:cstheme="minorHAnsi"/>
        </w:rPr>
        <w:t>expresamente</w:t>
      </w:r>
      <w:r w:rsidRPr="00260C07">
        <w:rPr>
          <w:rFonts w:asciiTheme="minorHAnsi" w:hAnsiTheme="minorHAnsi" w:cstheme="minorHAnsi"/>
          <w:spacing w:val="-11"/>
        </w:rPr>
        <w:t xml:space="preserve"> </w:t>
      </w:r>
      <w:r w:rsidRPr="00260C07">
        <w:rPr>
          <w:rFonts w:asciiTheme="minorHAnsi" w:hAnsiTheme="minorHAnsi" w:cstheme="minorHAnsi"/>
        </w:rPr>
        <w:t>por</w:t>
      </w:r>
      <w:r w:rsidRPr="00260C07">
        <w:rPr>
          <w:rFonts w:asciiTheme="minorHAnsi" w:hAnsiTheme="minorHAnsi" w:cstheme="minorHAnsi"/>
          <w:spacing w:val="-13"/>
        </w:rPr>
        <w:t xml:space="preserve"> </w:t>
      </w:r>
      <w:r w:rsidRPr="00260C07">
        <w:rPr>
          <w:rFonts w:asciiTheme="minorHAnsi" w:hAnsiTheme="minorHAnsi" w:cstheme="minorHAnsi"/>
        </w:rPr>
        <w:t>cuenta</w:t>
      </w:r>
      <w:r w:rsidRPr="00260C07">
        <w:rPr>
          <w:rFonts w:asciiTheme="minorHAnsi" w:hAnsiTheme="minorHAnsi" w:cstheme="minorHAnsi"/>
          <w:spacing w:val="-12"/>
        </w:rPr>
        <w:t xml:space="preserve"> </w:t>
      </w:r>
      <w:r w:rsidRPr="00260C07">
        <w:rPr>
          <w:rFonts w:asciiTheme="minorHAnsi" w:hAnsiTheme="minorHAnsi" w:cstheme="minorHAnsi"/>
        </w:rPr>
        <w:t>del</w:t>
      </w:r>
      <w:r w:rsidRPr="00260C07">
        <w:rPr>
          <w:rFonts w:asciiTheme="minorHAnsi" w:hAnsiTheme="minorHAnsi" w:cstheme="minorHAnsi"/>
          <w:spacing w:val="-10"/>
        </w:rPr>
        <w:t xml:space="preserve"> </w:t>
      </w:r>
      <w:r w:rsidRPr="00260C07">
        <w:rPr>
          <w:rFonts w:asciiTheme="minorHAnsi" w:hAnsiTheme="minorHAnsi" w:cstheme="minorHAnsi"/>
          <w:b/>
        </w:rPr>
        <w:t>CONTRATANTE</w:t>
      </w:r>
      <w:r w:rsidRPr="00260C07">
        <w:rPr>
          <w:rFonts w:asciiTheme="minorHAnsi" w:hAnsiTheme="minorHAnsi" w:cstheme="minorHAnsi"/>
          <w:b/>
          <w:spacing w:val="-11"/>
        </w:rPr>
        <w:t xml:space="preserve"> </w:t>
      </w:r>
      <w:r w:rsidRPr="00260C07">
        <w:rPr>
          <w:rFonts w:asciiTheme="minorHAnsi" w:hAnsiTheme="minorHAnsi" w:cstheme="minorHAnsi"/>
        </w:rPr>
        <w:t>y</w:t>
      </w:r>
      <w:r w:rsidRPr="00260C07">
        <w:rPr>
          <w:rFonts w:asciiTheme="minorHAnsi" w:hAnsiTheme="minorHAnsi" w:cstheme="minorHAnsi"/>
          <w:spacing w:val="-11"/>
        </w:rPr>
        <w:t xml:space="preserve"> </w:t>
      </w:r>
      <w:r w:rsidRPr="00260C07">
        <w:rPr>
          <w:rFonts w:asciiTheme="minorHAnsi" w:hAnsiTheme="minorHAnsi" w:cstheme="minorHAnsi"/>
        </w:rPr>
        <w:t xml:space="preserve">por el </w:t>
      </w:r>
      <w:r w:rsidRPr="00260C07">
        <w:rPr>
          <w:rFonts w:asciiTheme="minorHAnsi" w:hAnsiTheme="minorHAnsi" w:cstheme="minorHAnsi"/>
          <w:b/>
        </w:rPr>
        <w:t xml:space="preserve">CONTRATISTA </w:t>
      </w:r>
      <w:r w:rsidRPr="00260C07">
        <w:rPr>
          <w:rFonts w:asciiTheme="minorHAnsi" w:hAnsiTheme="minorHAnsi" w:cstheme="minorHAnsi"/>
        </w:rPr>
        <w:t xml:space="preserve">en cada caso, informando previamente al </w:t>
      </w:r>
      <w:r w:rsidRPr="00260C07">
        <w:rPr>
          <w:rFonts w:asciiTheme="minorHAnsi" w:hAnsiTheme="minorHAnsi" w:cstheme="minorHAnsi"/>
          <w:b/>
        </w:rPr>
        <w:t xml:space="preserve">CONTRATANTE </w:t>
      </w:r>
      <w:r w:rsidRPr="00260C07">
        <w:rPr>
          <w:rFonts w:asciiTheme="minorHAnsi" w:hAnsiTheme="minorHAnsi" w:cstheme="minorHAnsi"/>
        </w:rPr>
        <w:t>de su importe económico</w:t>
      </w:r>
      <w:r w:rsidRPr="00260C07">
        <w:rPr>
          <w:rFonts w:asciiTheme="minorHAnsi" w:hAnsiTheme="minorHAnsi" w:cstheme="minorHAnsi"/>
          <w:spacing w:val="-6"/>
        </w:rPr>
        <w:t xml:space="preserve"> </w:t>
      </w:r>
      <w:r w:rsidRPr="00260C07">
        <w:rPr>
          <w:rFonts w:asciiTheme="minorHAnsi" w:hAnsiTheme="minorHAnsi" w:cstheme="minorHAnsi"/>
        </w:rPr>
        <w:t>y</w:t>
      </w:r>
      <w:r w:rsidRPr="00260C07">
        <w:rPr>
          <w:rFonts w:asciiTheme="minorHAnsi" w:hAnsiTheme="minorHAnsi" w:cstheme="minorHAnsi"/>
          <w:spacing w:val="-6"/>
        </w:rPr>
        <w:t xml:space="preserve"> </w:t>
      </w:r>
      <w:r w:rsidRPr="00260C07">
        <w:rPr>
          <w:rFonts w:asciiTheme="minorHAnsi" w:hAnsiTheme="minorHAnsi" w:cstheme="minorHAnsi"/>
        </w:rPr>
        <w:t>condiciones,</w:t>
      </w:r>
      <w:r w:rsidRPr="00260C07">
        <w:rPr>
          <w:rFonts w:asciiTheme="minorHAnsi" w:hAnsiTheme="minorHAnsi" w:cstheme="minorHAnsi"/>
          <w:spacing w:val="-4"/>
        </w:rPr>
        <w:t xml:space="preserve"> </w:t>
      </w:r>
      <w:r w:rsidRPr="00260C07">
        <w:rPr>
          <w:rFonts w:asciiTheme="minorHAnsi" w:hAnsiTheme="minorHAnsi" w:cstheme="minorHAnsi"/>
        </w:rPr>
        <w:t>con</w:t>
      </w:r>
      <w:r w:rsidRPr="00260C07">
        <w:rPr>
          <w:rFonts w:asciiTheme="minorHAnsi" w:hAnsiTheme="minorHAnsi" w:cstheme="minorHAnsi"/>
          <w:spacing w:val="-5"/>
        </w:rPr>
        <w:t xml:space="preserve"> </w:t>
      </w:r>
      <w:r w:rsidRPr="00260C07">
        <w:rPr>
          <w:rFonts w:asciiTheme="minorHAnsi" w:hAnsiTheme="minorHAnsi" w:cstheme="minorHAnsi"/>
        </w:rPr>
        <w:t>el</w:t>
      </w:r>
      <w:r w:rsidRPr="00260C07">
        <w:rPr>
          <w:rFonts w:asciiTheme="minorHAnsi" w:hAnsiTheme="minorHAnsi" w:cstheme="minorHAnsi"/>
          <w:spacing w:val="-7"/>
        </w:rPr>
        <w:t xml:space="preserve"> </w:t>
      </w:r>
      <w:r w:rsidRPr="00260C07">
        <w:rPr>
          <w:rFonts w:asciiTheme="minorHAnsi" w:hAnsiTheme="minorHAnsi" w:cstheme="minorHAnsi"/>
        </w:rPr>
        <w:t>fin</w:t>
      </w:r>
      <w:r w:rsidRPr="00260C07">
        <w:rPr>
          <w:rFonts w:asciiTheme="minorHAnsi" w:hAnsiTheme="minorHAnsi" w:cstheme="minorHAnsi"/>
          <w:spacing w:val="-6"/>
        </w:rPr>
        <w:t xml:space="preserve"> </w:t>
      </w:r>
      <w:r w:rsidRPr="00260C07">
        <w:rPr>
          <w:rFonts w:asciiTheme="minorHAnsi" w:hAnsiTheme="minorHAnsi" w:cstheme="minorHAnsi"/>
        </w:rPr>
        <w:t>de</w:t>
      </w:r>
      <w:r w:rsidRPr="00260C07">
        <w:rPr>
          <w:rFonts w:asciiTheme="minorHAnsi" w:hAnsiTheme="minorHAnsi" w:cstheme="minorHAnsi"/>
          <w:spacing w:val="-6"/>
        </w:rPr>
        <w:t xml:space="preserve"> </w:t>
      </w:r>
      <w:r w:rsidRPr="00260C07">
        <w:rPr>
          <w:rFonts w:asciiTheme="minorHAnsi" w:hAnsiTheme="minorHAnsi" w:cstheme="minorHAnsi"/>
        </w:rPr>
        <w:t>que</w:t>
      </w:r>
      <w:r w:rsidRPr="00260C07">
        <w:rPr>
          <w:rFonts w:asciiTheme="minorHAnsi" w:hAnsiTheme="minorHAnsi" w:cstheme="minorHAnsi"/>
          <w:spacing w:val="-4"/>
        </w:rPr>
        <w:t xml:space="preserve"> </w:t>
      </w:r>
      <w:r w:rsidRPr="00260C07">
        <w:rPr>
          <w:rFonts w:asciiTheme="minorHAnsi" w:hAnsiTheme="minorHAnsi" w:cstheme="minorHAnsi"/>
        </w:rPr>
        <w:t>este</w:t>
      </w:r>
      <w:r w:rsidRPr="00260C07">
        <w:rPr>
          <w:rFonts w:asciiTheme="minorHAnsi" w:hAnsiTheme="minorHAnsi" w:cstheme="minorHAnsi"/>
          <w:spacing w:val="-6"/>
        </w:rPr>
        <w:t xml:space="preserve"> </w:t>
      </w:r>
      <w:r w:rsidRPr="00260C07">
        <w:rPr>
          <w:rFonts w:asciiTheme="minorHAnsi" w:hAnsiTheme="minorHAnsi" w:cstheme="minorHAnsi"/>
        </w:rPr>
        <w:t>último</w:t>
      </w:r>
      <w:r w:rsidRPr="00260C07">
        <w:rPr>
          <w:rFonts w:asciiTheme="minorHAnsi" w:hAnsiTheme="minorHAnsi" w:cstheme="minorHAnsi"/>
          <w:spacing w:val="-5"/>
        </w:rPr>
        <w:t xml:space="preserve"> </w:t>
      </w:r>
      <w:r w:rsidRPr="00260C07">
        <w:rPr>
          <w:rFonts w:asciiTheme="minorHAnsi" w:hAnsiTheme="minorHAnsi" w:cstheme="minorHAnsi"/>
        </w:rPr>
        <w:t>pueda</w:t>
      </w:r>
      <w:r w:rsidRPr="00260C07">
        <w:rPr>
          <w:rFonts w:asciiTheme="minorHAnsi" w:hAnsiTheme="minorHAnsi" w:cstheme="minorHAnsi"/>
          <w:spacing w:val="-5"/>
        </w:rPr>
        <w:t xml:space="preserve"> </w:t>
      </w:r>
      <w:r w:rsidRPr="00260C07">
        <w:rPr>
          <w:rFonts w:asciiTheme="minorHAnsi" w:hAnsiTheme="minorHAnsi" w:cstheme="minorHAnsi"/>
        </w:rPr>
        <w:t>decidir</w:t>
      </w:r>
      <w:r w:rsidRPr="00260C07">
        <w:rPr>
          <w:rFonts w:asciiTheme="minorHAnsi" w:hAnsiTheme="minorHAnsi" w:cstheme="minorHAnsi"/>
          <w:spacing w:val="-7"/>
        </w:rPr>
        <w:t xml:space="preserve"> </w:t>
      </w:r>
      <w:r w:rsidRPr="00260C07">
        <w:rPr>
          <w:rFonts w:asciiTheme="minorHAnsi" w:hAnsiTheme="minorHAnsi" w:cstheme="minorHAnsi"/>
        </w:rPr>
        <w:t>si</w:t>
      </w:r>
      <w:r w:rsidRPr="00260C07">
        <w:rPr>
          <w:rFonts w:asciiTheme="minorHAnsi" w:hAnsiTheme="minorHAnsi" w:cstheme="minorHAnsi"/>
          <w:spacing w:val="-4"/>
        </w:rPr>
        <w:t xml:space="preserve"> </w:t>
      </w:r>
      <w:r w:rsidRPr="00260C07">
        <w:rPr>
          <w:rFonts w:asciiTheme="minorHAnsi" w:hAnsiTheme="minorHAnsi" w:cstheme="minorHAnsi"/>
        </w:rPr>
        <w:t>adquirirlos</w:t>
      </w:r>
      <w:r w:rsidRPr="00260C07">
        <w:rPr>
          <w:rFonts w:asciiTheme="minorHAnsi" w:hAnsiTheme="minorHAnsi" w:cstheme="minorHAnsi"/>
          <w:spacing w:val="-4"/>
        </w:rPr>
        <w:t xml:space="preserve"> </w:t>
      </w:r>
      <w:r w:rsidRPr="00260C07">
        <w:rPr>
          <w:rFonts w:asciiTheme="minorHAnsi" w:hAnsiTheme="minorHAnsi" w:cstheme="minorHAnsi"/>
        </w:rPr>
        <w:t>y,</w:t>
      </w:r>
      <w:r w:rsidRPr="00260C07">
        <w:rPr>
          <w:rFonts w:asciiTheme="minorHAnsi" w:hAnsiTheme="minorHAnsi" w:cstheme="minorHAnsi"/>
          <w:spacing w:val="-7"/>
        </w:rPr>
        <w:t xml:space="preserve"> </w:t>
      </w:r>
      <w:r w:rsidRPr="00260C07">
        <w:rPr>
          <w:rFonts w:asciiTheme="minorHAnsi" w:hAnsiTheme="minorHAnsi" w:cstheme="minorHAnsi"/>
        </w:rPr>
        <w:t>en</w:t>
      </w:r>
      <w:r w:rsidRPr="00260C07">
        <w:rPr>
          <w:rFonts w:asciiTheme="minorHAnsi" w:hAnsiTheme="minorHAnsi" w:cstheme="minorHAnsi"/>
          <w:spacing w:val="-5"/>
        </w:rPr>
        <w:t xml:space="preserve"> </w:t>
      </w:r>
      <w:r w:rsidRPr="00260C07">
        <w:rPr>
          <w:rFonts w:asciiTheme="minorHAnsi" w:hAnsiTheme="minorHAnsi" w:cstheme="minorHAnsi"/>
        </w:rPr>
        <w:t>su</w:t>
      </w:r>
      <w:r w:rsidRPr="00260C07">
        <w:rPr>
          <w:rFonts w:asciiTheme="minorHAnsi" w:hAnsiTheme="minorHAnsi" w:cstheme="minorHAnsi"/>
          <w:spacing w:val="-7"/>
        </w:rPr>
        <w:t xml:space="preserve"> </w:t>
      </w:r>
      <w:r w:rsidRPr="00260C07">
        <w:rPr>
          <w:rFonts w:asciiTheme="minorHAnsi" w:hAnsiTheme="minorHAnsi" w:cstheme="minorHAnsi"/>
        </w:rPr>
        <w:t>caso,</w:t>
      </w:r>
      <w:r w:rsidRPr="00260C07">
        <w:rPr>
          <w:rFonts w:asciiTheme="minorHAnsi" w:hAnsiTheme="minorHAnsi" w:cstheme="minorHAnsi"/>
          <w:spacing w:val="-4"/>
        </w:rPr>
        <w:t xml:space="preserve"> </w:t>
      </w:r>
      <w:r w:rsidRPr="00260C07">
        <w:rPr>
          <w:rFonts w:asciiTheme="minorHAnsi" w:hAnsiTheme="minorHAnsi" w:cstheme="minorHAnsi"/>
        </w:rPr>
        <w:t>las condiciones de explotación.</w:t>
      </w:r>
    </w:p>
    <w:p w14:paraId="5AF9F56D" w14:textId="77777777" w:rsidR="00983757" w:rsidRPr="00260C07" w:rsidRDefault="00983757" w:rsidP="00B45BFB">
      <w:pPr>
        <w:pStyle w:val="Textoindependiente"/>
        <w:spacing w:before="119" w:line="276" w:lineRule="auto"/>
        <w:ind w:right="-3"/>
        <w:rPr>
          <w:rFonts w:asciiTheme="minorHAnsi" w:hAnsiTheme="minorHAnsi" w:cstheme="minorHAnsi"/>
        </w:rPr>
      </w:pPr>
    </w:p>
    <w:p w14:paraId="42493FA6" w14:textId="77777777" w:rsidR="00983757" w:rsidRPr="00260C07" w:rsidRDefault="00000000" w:rsidP="00B45BFB">
      <w:pPr>
        <w:pStyle w:val="Textoindependiente"/>
        <w:spacing w:before="1" w:line="276" w:lineRule="auto"/>
        <w:ind w:left="282" w:right="-3"/>
        <w:jc w:val="both"/>
        <w:rPr>
          <w:rFonts w:asciiTheme="minorHAnsi" w:hAnsiTheme="minorHAnsi" w:cstheme="minorHAnsi"/>
        </w:rPr>
      </w:pPr>
      <w:r w:rsidRPr="00260C07">
        <w:rPr>
          <w:rFonts w:asciiTheme="minorHAnsi" w:hAnsiTheme="minorHAnsi" w:cstheme="minorHAnsi"/>
          <w:b/>
        </w:rPr>
        <w:t xml:space="preserve">PARÁGRAFO PRIMERO: </w:t>
      </w:r>
      <w:r w:rsidRPr="00260C07">
        <w:rPr>
          <w:rFonts w:asciiTheme="minorHAnsi" w:hAnsiTheme="minorHAnsi" w:cstheme="minorHAnsi"/>
        </w:rPr>
        <w:t>EL CONTRATISTA mantendrá indemne a EL CONTRATANTE y al FIDEICOMITENTE, contra</w:t>
      </w:r>
      <w:r w:rsidRPr="00260C07">
        <w:rPr>
          <w:rFonts w:asciiTheme="minorHAnsi" w:hAnsiTheme="minorHAnsi" w:cstheme="minorHAnsi"/>
          <w:spacing w:val="-1"/>
        </w:rPr>
        <w:t xml:space="preserve"> </w:t>
      </w:r>
      <w:r w:rsidRPr="00260C07">
        <w:rPr>
          <w:rFonts w:asciiTheme="minorHAnsi" w:hAnsiTheme="minorHAnsi" w:cstheme="minorHAnsi"/>
        </w:rPr>
        <w:t>toda reclamación, demanda</w:t>
      </w:r>
      <w:r w:rsidRPr="00260C07">
        <w:rPr>
          <w:rFonts w:asciiTheme="minorHAnsi" w:hAnsiTheme="minorHAnsi" w:cstheme="minorHAnsi"/>
          <w:spacing w:val="-1"/>
        </w:rPr>
        <w:t xml:space="preserve"> </w:t>
      </w:r>
      <w:r w:rsidRPr="00260C07">
        <w:rPr>
          <w:rFonts w:asciiTheme="minorHAnsi" w:hAnsiTheme="minorHAnsi" w:cstheme="minorHAnsi"/>
        </w:rPr>
        <w:t>o acción legal que pueda ser interpuesta</w:t>
      </w:r>
      <w:r w:rsidRPr="00260C07">
        <w:rPr>
          <w:rFonts w:asciiTheme="minorHAnsi" w:hAnsiTheme="minorHAnsi" w:cstheme="minorHAnsi"/>
          <w:spacing w:val="-1"/>
        </w:rPr>
        <w:t xml:space="preserve"> </w:t>
      </w:r>
      <w:r w:rsidRPr="00260C07">
        <w:rPr>
          <w:rFonts w:asciiTheme="minorHAnsi" w:hAnsiTheme="minorHAnsi" w:cstheme="minorHAnsi"/>
        </w:rPr>
        <w:t>por terceros contra EL CONTRATANTE y al FIDEICOMITENTE, por el uso de los datos personales contenidos</w:t>
      </w:r>
      <w:r w:rsidRPr="00260C07">
        <w:rPr>
          <w:rFonts w:asciiTheme="minorHAnsi" w:hAnsiTheme="minorHAnsi" w:cstheme="minorHAnsi"/>
          <w:spacing w:val="-5"/>
        </w:rPr>
        <w:t xml:space="preserve"> </w:t>
      </w:r>
      <w:r w:rsidRPr="00260C07">
        <w:rPr>
          <w:rFonts w:asciiTheme="minorHAnsi" w:hAnsiTheme="minorHAnsi" w:cstheme="minorHAnsi"/>
        </w:rPr>
        <w:t>en</w:t>
      </w:r>
      <w:r w:rsidRPr="00260C07">
        <w:rPr>
          <w:rFonts w:asciiTheme="minorHAnsi" w:hAnsiTheme="minorHAnsi" w:cstheme="minorHAnsi"/>
          <w:spacing w:val="-6"/>
        </w:rPr>
        <w:t xml:space="preserve"> </w:t>
      </w:r>
      <w:r w:rsidRPr="00260C07">
        <w:rPr>
          <w:rFonts w:asciiTheme="minorHAnsi" w:hAnsiTheme="minorHAnsi" w:cstheme="minorHAnsi"/>
        </w:rPr>
        <w:t>la</w:t>
      </w:r>
      <w:r w:rsidRPr="00260C07">
        <w:rPr>
          <w:rFonts w:asciiTheme="minorHAnsi" w:hAnsiTheme="minorHAnsi" w:cstheme="minorHAnsi"/>
          <w:spacing w:val="-8"/>
        </w:rPr>
        <w:t xml:space="preserve"> </w:t>
      </w:r>
      <w:r w:rsidRPr="00260C07">
        <w:rPr>
          <w:rFonts w:asciiTheme="minorHAnsi" w:hAnsiTheme="minorHAnsi" w:cstheme="minorHAnsi"/>
        </w:rPr>
        <w:t>base</w:t>
      </w:r>
      <w:r w:rsidRPr="00260C07">
        <w:rPr>
          <w:rFonts w:asciiTheme="minorHAnsi" w:hAnsiTheme="minorHAnsi" w:cstheme="minorHAnsi"/>
          <w:spacing w:val="-5"/>
        </w:rPr>
        <w:t xml:space="preserve"> </w:t>
      </w:r>
      <w:r w:rsidRPr="00260C07">
        <w:rPr>
          <w:rFonts w:asciiTheme="minorHAnsi" w:hAnsiTheme="minorHAnsi" w:cstheme="minorHAnsi"/>
        </w:rPr>
        <w:t>de</w:t>
      </w:r>
      <w:r w:rsidRPr="00260C07">
        <w:rPr>
          <w:rFonts w:asciiTheme="minorHAnsi" w:hAnsiTheme="minorHAnsi" w:cstheme="minorHAnsi"/>
          <w:spacing w:val="-5"/>
        </w:rPr>
        <w:t xml:space="preserve"> </w:t>
      </w:r>
      <w:r w:rsidRPr="00260C07">
        <w:rPr>
          <w:rFonts w:asciiTheme="minorHAnsi" w:hAnsiTheme="minorHAnsi" w:cstheme="minorHAnsi"/>
        </w:rPr>
        <w:t>datos</w:t>
      </w:r>
      <w:r w:rsidRPr="00260C07">
        <w:rPr>
          <w:rFonts w:asciiTheme="minorHAnsi" w:hAnsiTheme="minorHAnsi" w:cstheme="minorHAnsi"/>
          <w:spacing w:val="-5"/>
        </w:rPr>
        <w:t xml:space="preserve"> </w:t>
      </w:r>
      <w:r w:rsidRPr="00260C07">
        <w:rPr>
          <w:rFonts w:asciiTheme="minorHAnsi" w:hAnsiTheme="minorHAnsi" w:cstheme="minorHAnsi"/>
        </w:rPr>
        <w:t>por</w:t>
      </w:r>
      <w:r w:rsidRPr="00260C07">
        <w:rPr>
          <w:rFonts w:asciiTheme="minorHAnsi" w:hAnsiTheme="minorHAnsi" w:cstheme="minorHAnsi"/>
          <w:spacing w:val="-8"/>
        </w:rPr>
        <w:t xml:space="preserve"> </w:t>
      </w:r>
      <w:r w:rsidRPr="00260C07">
        <w:rPr>
          <w:rFonts w:asciiTheme="minorHAnsi" w:hAnsiTheme="minorHAnsi" w:cstheme="minorHAnsi"/>
        </w:rPr>
        <w:t>motivos</w:t>
      </w:r>
      <w:r w:rsidRPr="00260C07">
        <w:rPr>
          <w:rFonts w:asciiTheme="minorHAnsi" w:hAnsiTheme="minorHAnsi" w:cstheme="minorHAnsi"/>
          <w:spacing w:val="-5"/>
        </w:rPr>
        <w:t xml:space="preserve"> </w:t>
      </w:r>
      <w:r w:rsidRPr="00260C07">
        <w:rPr>
          <w:rFonts w:asciiTheme="minorHAnsi" w:hAnsiTheme="minorHAnsi" w:cstheme="minorHAnsi"/>
        </w:rPr>
        <w:t>imputables</w:t>
      </w:r>
      <w:r w:rsidRPr="00260C07">
        <w:rPr>
          <w:rFonts w:asciiTheme="minorHAnsi" w:hAnsiTheme="minorHAnsi" w:cstheme="minorHAnsi"/>
          <w:spacing w:val="-5"/>
        </w:rPr>
        <w:t xml:space="preserve"> </w:t>
      </w:r>
      <w:r w:rsidRPr="00260C07">
        <w:rPr>
          <w:rFonts w:asciiTheme="minorHAnsi" w:hAnsiTheme="minorHAnsi" w:cstheme="minorHAnsi"/>
        </w:rPr>
        <w:t>a</w:t>
      </w:r>
      <w:r w:rsidRPr="00260C07">
        <w:rPr>
          <w:rFonts w:asciiTheme="minorHAnsi" w:hAnsiTheme="minorHAnsi" w:cstheme="minorHAnsi"/>
          <w:spacing w:val="-5"/>
        </w:rPr>
        <w:t xml:space="preserve"> </w:t>
      </w:r>
      <w:r w:rsidRPr="00260C07">
        <w:rPr>
          <w:rFonts w:asciiTheme="minorHAnsi" w:hAnsiTheme="minorHAnsi" w:cstheme="minorHAnsi"/>
        </w:rPr>
        <w:t>EL</w:t>
      </w:r>
      <w:r w:rsidRPr="00260C07">
        <w:rPr>
          <w:rFonts w:asciiTheme="minorHAnsi" w:hAnsiTheme="minorHAnsi" w:cstheme="minorHAnsi"/>
          <w:spacing w:val="-5"/>
        </w:rPr>
        <w:t xml:space="preserve"> </w:t>
      </w:r>
      <w:r w:rsidRPr="00260C07">
        <w:rPr>
          <w:rFonts w:asciiTheme="minorHAnsi" w:hAnsiTheme="minorHAnsi" w:cstheme="minorHAnsi"/>
        </w:rPr>
        <w:t>CONTRATISTA,</w:t>
      </w:r>
      <w:r w:rsidRPr="00260C07">
        <w:rPr>
          <w:rFonts w:asciiTheme="minorHAnsi" w:hAnsiTheme="minorHAnsi" w:cstheme="minorHAnsi"/>
          <w:spacing w:val="-5"/>
        </w:rPr>
        <w:t xml:space="preserve"> </w:t>
      </w:r>
      <w:r w:rsidRPr="00260C07">
        <w:rPr>
          <w:rFonts w:asciiTheme="minorHAnsi" w:hAnsiTheme="minorHAnsi" w:cstheme="minorHAnsi"/>
        </w:rPr>
        <w:t>incluidos</w:t>
      </w:r>
      <w:r w:rsidRPr="00260C07">
        <w:rPr>
          <w:rFonts w:asciiTheme="minorHAnsi" w:hAnsiTheme="minorHAnsi" w:cstheme="minorHAnsi"/>
          <w:spacing w:val="-5"/>
        </w:rPr>
        <w:t xml:space="preserve"> </w:t>
      </w:r>
      <w:r w:rsidRPr="00260C07">
        <w:rPr>
          <w:rFonts w:asciiTheme="minorHAnsi" w:hAnsiTheme="minorHAnsi" w:cstheme="minorHAnsi"/>
        </w:rPr>
        <w:t>los</w:t>
      </w:r>
      <w:r w:rsidRPr="00260C07">
        <w:rPr>
          <w:rFonts w:asciiTheme="minorHAnsi" w:hAnsiTheme="minorHAnsi" w:cstheme="minorHAnsi"/>
          <w:spacing w:val="-5"/>
        </w:rPr>
        <w:t xml:space="preserve"> </w:t>
      </w:r>
      <w:r w:rsidRPr="00260C07">
        <w:rPr>
          <w:rFonts w:asciiTheme="minorHAnsi" w:hAnsiTheme="minorHAnsi" w:cstheme="minorHAnsi"/>
        </w:rPr>
        <w:t>honorarios de</w:t>
      </w:r>
      <w:r w:rsidRPr="00260C07">
        <w:rPr>
          <w:rFonts w:asciiTheme="minorHAnsi" w:hAnsiTheme="minorHAnsi" w:cstheme="minorHAnsi"/>
          <w:spacing w:val="-8"/>
        </w:rPr>
        <w:t xml:space="preserve"> </w:t>
      </w:r>
      <w:r w:rsidRPr="00260C07">
        <w:rPr>
          <w:rFonts w:asciiTheme="minorHAnsi" w:hAnsiTheme="minorHAnsi" w:cstheme="minorHAnsi"/>
        </w:rPr>
        <w:t>abogados,</w:t>
      </w:r>
      <w:r w:rsidRPr="00260C07">
        <w:rPr>
          <w:rFonts w:asciiTheme="minorHAnsi" w:hAnsiTheme="minorHAnsi" w:cstheme="minorHAnsi"/>
          <w:spacing w:val="-5"/>
        </w:rPr>
        <w:t xml:space="preserve"> </w:t>
      </w:r>
      <w:r w:rsidRPr="00260C07">
        <w:rPr>
          <w:rFonts w:asciiTheme="minorHAnsi" w:hAnsiTheme="minorHAnsi" w:cstheme="minorHAnsi"/>
        </w:rPr>
        <w:t>gasto</w:t>
      </w:r>
      <w:r w:rsidRPr="00260C07">
        <w:rPr>
          <w:rFonts w:asciiTheme="minorHAnsi" w:hAnsiTheme="minorHAnsi" w:cstheme="minorHAnsi"/>
          <w:spacing w:val="-4"/>
        </w:rPr>
        <w:t xml:space="preserve"> </w:t>
      </w:r>
      <w:r w:rsidRPr="00260C07">
        <w:rPr>
          <w:rFonts w:asciiTheme="minorHAnsi" w:hAnsiTheme="minorHAnsi" w:cstheme="minorHAnsi"/>
        </w:rPr>
        <w:t>del</w:t>
      </w:r>
      <w:r w:rsidRPr="00260C07">
        <w:rPr>
          <w:rFonts w:asciiTheme="minorHAnsi" w:hAnsiTheme="minorHAnsi" w:cstheme="minorHAnsi"/>
          <w:spacing w:val="-6"/>
        </w:rPr>
        <w:t xml:space="preserve"> </w:t>
      </w:r>
      <w:r w:rsidRPr="00260C07">
        <w:rPr>
          <w:rFonts w:asciiTheme="minorHAnsi" w:hAnsiTheme="minorHAnsi" w:cstheme="minorHAnsi"/>
        </w:rPr>
        <w:t>proceso</w:t>
      </w:r>
      <w:r w:rsidRPr="00260C07">
        <w:rPr>
          <w:rFonts w:asciiTheme="minorHAnsi" w:hAnsiTheme="minorHAnsi" w:cstheme="minorHAnsi"/>
          <w:spacing w:val="-6"/>
        </w:rPr>
        <w:t xml:space="preserve"> </w:t>
      </w:r>
      <w:r w:rsidRPr="00260C07">
        <w:rPr>
          <w:rFonts w:asciiTheme="minorHAnsi" w:hAnsiTheme="minorHAnsi" w:cstheme="minorHAnsi"/>
        </w:rPr>
        <w:t>y</w:t>
      </w:r>
      <w:r w:rsidRPr="00260C07">
        <w:rPr>
          <w:rFonts w:asciiTheme="minorHAnsi" w:hAnsiTheme="minorHAnsi" w:cstheme="minorHAnsi"/>
          <w:spacing w:val="-5"/>
        </w:rPr>
        <w:t xml:space="preserve"> </w:t>
      </w:r>
      <w:r w:rsidRPr="00260C07">
        <w:rPr>
          <w:rFonts w:asciiTheme="minorHAnsi" w:hAnsiTheme="minorHAnsi" w:cstheme="minorHAnsi"/>
        </w:rPr>
        <w:t>cualquier</w:t>
      </w:r>
      <w:r w:rsidRPr="00260C07">
        <w:rPr>
          <w:rFonts w:asciiTheme="minorHAnsi" w:hAnsiTheme="minorHAnsi" w:cstheme="minorHAnsi"/>
          <w:spacing w:val="-5"/>
        </w:rPr>
        <w:t xml:space="preserve"> </w:t>
      </w:r>
      <w:r w:rsidRPr="00260C07">
        <w:rPr>
          <w:rFonts w:asciiTheme="minorHAnsi" w:hAnsiTheme="minorHAnsi" w:cstheme="minorHAnsi"/>
        </w:rPr>
        <w:t>eventual</w:t>
      </w:r>
      <w:r w:rsidRPr="00260C07">
        <w:rPr>
          <w:rFonts w:asciiTheme="minorHAnsi" w:hAnsiTheme="minorHAnsi" w:cstheme="minorHAnsi"/>
          <w:spacing w:val="-7"/>
        </w:rPr>
        <w:t xml:space="preserve"> </w:t>
      </w:r>
      <w:r w:rsidRPr="00260C07">
        <w:rPr>
          <w:rFonts w:asciiTheme="minorHAnsi" w:hAnsiTheme="minorHAnsi" w:cstheme="minorHAnsi"/>
        </w:rPr>
        <w:t>condena</w:t>
      </w:r>
      <w:r w:rsidRPr="00260C07">
        <w:rPr>
          <w:rFonts w:asciiTheme="minorHAnsi" w:hAnsiTheme="minorHAnsi" w:cstheme="minorHAnsi"/>
          <w:spacing w:val="-6"/>
        </w:rPr>
        <w:t xml:space="preserve"> </w:t>
      </w:r>
      <w:r w:rsidRPr="00260C07">
        <w:rPr>
          <w:rFonts w:asciiTheme="minorHAnsi" w:hAnsiTheme="minorHAnsi" w:cstheme="minorHAnsi"/>
        </w:rPr>
        <w:t>que</w:t>
      </w:r>
      <w:r w:rsidRPr="00260C07">
        <w:rPr>
          <w:rFonts w:asciiTheme="minorHAnsi" w:hAnsiTheme="minorHAnsi" w:cstheme="minorHAnsi"/>
          <w:spacing w:val="-5"/>
        </w:rPr>
        <w:t xml:space="preserve"> </w:t>
      </w:r>
      <w:r w:rsidRPr="00260C07">
        <w:rPr>
          <w:rFonts w:asciiTheme="minorHAnsi" w:hAnsiTheme="minorHAnsi" w:cstheme="minorHAnsi"/>
        </w:rPr>
        <w:t>se</w:t>
      </w:r>
      <w:r w:rsidRPr="00260C07">
        <w:rPr>
          <w:rFonts w:asciiTheme="minorHAnsi" w:hAnsiTheme="minorHAnsi" w:cstheme="minorHAnsi"/>
          <w:spacing w:val="-5"/>
        </w:rPr>
        <w:t xml:space="preserve"> </w:t>
      </w:r>
      <w:r w:rsidRPr="00260C07">
        <w:rPr>
          <w:rFonts w:asciiTheme="minorHAnsi" w:hAnsiTheme="minorHAnsi" w:cstheme="minorHAnsi"/>
        </w:rPr>
        <w:t>llegue</w:t>
      </w:r>
      <w:r w:rsidRPr="00260C07">
        <w:rPr>
          <w:rFonts w:asciiTheme="minorHAnsi" w:hAnsiTheme="minorHAnsi" w:cstheme="minorHAnsi"/>
          <w:spacing w:val="-6"/>
        </w:rPr>
        <w:t xml:space="preserve"> </w:t>
      </w:r>
      <w:r w:rsidRPr="00260C07">
        <w:rPr>
          <w:rFonts w:asciiTheme="minorHAnsi" w:hAnsiTheme="minorHAnsi" w:cstheme="minorHAnsi"/>
        </w:rPr>
        <w:t>a</w:t>
      </w:r>
      <w:r w:rsidRPr="00260C07">
        <w:rPr>
          <w:rFonts w:asciiTheme="minorHAnsi" w:hAnsiTheme="minorHAnsi" w:cstheme="minorHAnsi"/>
          <w:spacing w:val="-5"/>
        </w:rPr>
        <w:t xml:space="preserve"> </w:t>
      </w:r>
      <w:r w:rsidRPr="00260C07">
        <w:rPr>
          <w:rFonts w:asciiTheme="minorHAnsi" w:hAnsiTheme="minorHAnsi" w:cstheme="minorHAnsi"/>
        </w:rPr>
        <w:t>producir</w:t>
      </w:r>
      <w:r w:rsidRPr="00260C07">
        <w:rPr>
          <w:rFonts w:asciiTheme="minorHAnsi" w:hAnsiTheme="minorHAnsi" w:cstheme="minorHAnsi"/>
          <w:spacing w:val="-6"/>
        </w:rPr>
        <w:t xml:space="preserve"> </w:t>
      </w:r>
      <w:r w:rsidRPr="00260C07">
        <w:rPr>
          <w:rFonts w:asciiTheme="minorHAnsi" w:hAnsiTheme="minorHAnsi" w:cstheme="minorHAnsi"/>
        </w:rPr>
        <w:t>en</w:t>
      </w:r>
      <w:r w:rsidRPr="00260C07">
        <w:rPr>
          <w:rFonts w:asciiTheme="minorHAnsi" w:hAnsiTheme="minorHAnsi" w:cstheme="minorHAnsi"/>
          <w:spacing w:val="-6"/>
        </w:rPr>
        <w:t xml:space="preserve"> </w:t>
      </w:r>
      <w:r w:rsidRPr="00260C07">
        <w:rPr>
          <w:rFonts w:asciiTheme="minorHAnsi" w:hAnsiTheme="minorHAnsi" w:cstheme="minorHAnsi"/>
        </w:rPr>
        <w:t>contra</w:t>
      </w:r>
      <w:r w:rsidRPr="00260C07">
        <w:rPr>
          <w:rFonts w:asciiTheme="minorHAnsi" w:hAnsiTheme="minorHAnsi" w:cstheme="minorHAnsi"/>
          <w:spacing w:val="-5"/>
        </w:rPr>
        <w:t xml:space="preserve"> de</w:t>
      </w:r>
    </w:p>
    <w:p w14:paraId="0F1B901C" w14:textId="77777777" w:rsidR="00983757" w:rsidRPr="00260C07" w:rsidRDefault="00983757" w:rsidP="00B45BFB">
      <w:pPr>
        <w:pStyle w:val="Textoindependiente"/>
        <w:spacing w:line="276" w:lineRule="auto"/>
        <w:ind w:right="-3"/>
        <w:rPr>
          <w:rFonts w:asciiTheme="minorHAnsi" w:hAnsiTheme="minorHAnsi" w:cstheme="minorHAnsi"/>
        </w:rPr>
      </w:pPr>
    </w:p>
    <w:p w14:paraId="178AF3D3" w14:textId="77777777" w:rsidR="00983757" w:rsidRPr="00260C07" w:rsidRDefault="00000000" w:rsidP="00B45BFB">
      <w:pPr>
        <w:pStyle w:val="Textoindependiente"/>
        <w:spacing w:before="41" w:line="276" w:lineRule="auto"/>
        <w:ind w:left="282" w:right="-3"/>
        <w:rPr>
          <w:rFonts w:asciiTheme="minorHAnsi" w:hAnsiTheme="minorHAnsi" w:cstheme="minorHAnsi"/>
        </w:rPr>
      </w:pPr>
      <w:r w:rsidRPr="00260C07">
        <w:rPr>
          <w:rFonts w:asciiTheme="minorHAnsi" w:hAnsiTheme="minorHAnsi" w:cstheme="minorHAnsi"/>
        </w:rPr>
        <w:t>EL</w:t>
      </w:r>
      <w:r w:rsidRPr="00260C07">
        <w:rPr>
          <w:rFonts w:asciiTheme="minorHAnsi" w:hAnsiTheme="minorHAnsi" w:cstheme="minorHAnsi"/>
          <w:spacing w:val="36"/>
        </w:rPr>
        <w:t xml:space="preserve"> </w:t>
      </w:r>
      <w:r w:rsidRPr="00260C07">
        <w:rPr>
          <w:rFonts w:asciiTheme="minorHAnsi" w:hAnsiTheme="minorHAnsi" w:cstheme="minorHAnsi"/>
        </w:rPr>
        <w:t>CONTRATANTE</w:t>
      </w:r>
      <w:r w:rsidRPr="00260C07">
        <w:rPr>
          <w:rFonts w:asciiTheme="minorHAnsi" w:hAnsiTheme="minorHAnsi" w:cstheme="minorHAnsi"/>
          <w:spacing w:val="34"/>
        </w:rPr>
        <w:t xml:space="preserve"> </w:t>
      </w:r>
      <w:r w:rsidRPr="00260C07">
        <w:rPr>
          <w:rFonts w:asciiTheme="minorHAnsi" w:hAnsiTheme="minorHAnsi" w:cstheme="minorHAnsi"/>
        </w:rPr>
        <w:t>y/o</w:t>
      </w:r>
      <w:r w:rsidRPr="00260C07">
        <w:rPr>
          <w:rFonts w:asciiTheme="minorHAnsi" w:hAnsiTheme="minorHAnsi" w:cstheme="minorHAnsi"/>
          <w:spacing w:val="37"/>
        </w:rPr>
        <w:t xml:space="preserve"> </w:t>
      </w:r>
      <w:r w:rsidRPr="00260C07">
        <w:rPr>
          <w:rFonts w:asciiTheme="minorHAnsi" w:hAnsiTheme="minorHAnsi" w:cstheme="minorHAnsi"/>
        </w:rPr>
        <w:t>FIDEICOMITENTE</w:t>
      </w:r>
      <w:r w:rsidRPr="00260C07">
        <w:rPr>
          <w:rFonts w:asciiTheme="minorHAnsi" w:hAnsiTheme="minorHAnsi" w:cstheme="minorHAnsi"/>
          <w:spacing w:val="36"/>
        </w:rPr>
        <w:t xml:space="preserve"> </w:t>
      </w:r>
      <w:r w:rsidRPr="00260C07">
        <w:rPr>
          <w:rFonts w:asciiTheme="minorHAnsi" w:hAnsiTheme="minorHAnsi" w:cstheme="minorHAnsi"/>
        </w:rPr>
        <w:t>con</w:t>
      </w:r>
      <w:r w:rsidRPr="00260C07">
        <w:rPr>
          <w:rFonts w:asciiTheme="minorHAnsi" w:hAnsiTheme="minorHAnsi" w:cstheme="minorHAnsi"/>
          <w:spacing w:val="32"/>
        </w:rPr>
        <w:t xml:space="preserve"> </w:t>
      </w:r>
      <w:r w:rsidRPr="00260C07">
        <w:rPr>
          <w:rFonts w:asciiTheme="minorHAnsi" w:hAnsiTheme="minorHAnsi" w:cstheme="minorHAnsi"/>
        </w:rPr>
        <w:t>ocasión</w:t>
      </w:r>
      <w:r w:rsidRPr="00260C07">
        <w:rPr>
          <w:rFonts w:asciiTheme="minorHAnsi" w:hAnsiTheme="minorHAnsi" w:cstheme="minorHAnsi"/>
          <w:spacing w:val="35"/>
        </w:rPr>
        <w:t xml:space="preserve"> </w:t>
      </w:r>
      <w:r w:rsidRPr="00260C07">
        <w:rPr>
          <w:rFonts w:asciiTheme="minorHAnsi" w:hAnsiTheme="minorHAnsi" w:cstheme="minorHAnsi"/>
        </w:rPr>
        <w:t>de</w:t>
      </w:r>
      <w:r w:rsidRPr="00260C07">
        <w:rPr>
          <w:rFonts w:asciiTheme="minorHAnsi" w:hAnsiTheme="minorHAnsi" w:cstheme="minorHAnsi"/>
          <w:spacing w:val="36"/>
        </w:rPr>
        <w:t xml:space="preserve"> </w:t>
      </w:r>
      <w:r w:rsidRPr="00260C07">
        <w:rPr>
          <w:rFonts w:asciiTheme="minorHAnsi" w:hAnsiTheme="minorHAnsi" w:cstheme="minorHAnsi"/>
        </w:rPr>
        <w:t>la</w:t>
      </w:r>
      <w:r w:rsidRPr="00260C07">
        <w:rPr>
          <w:rFonts w:asciiTheme="minorHAnsi" w:hAnsiTheme="minorHAnsi" w:cstheme="minorHAnsi"/>
          <w:spacing w:val="35"/>
        </w:rPr>
        <w:t xml:space="preserve"> </w:t>
      </w:r>
      <w:r w:rsidRPr="00260C07">
        <w:rPr>
          <w:rFonts w:asciiTheme="minorHAnsi" w:hAnsiTheme="minorHAnsi" w:cstheme="minorHAnsi"/>
        </w:rPr>
        <w:t>realización</w:t>
      </w:r>
      <w:r w:rsidRPr="00260C07">
        <w:rPr>
          <w:rFonts w:asciiTheme="minorHAnsi" w:hAnsiTheme="minorHAnsi" w:cstheme="minorHAnsi"/>
          <w:spacing w:val="35"/>
        </w:rPr>
        <w:t xml:space="preserve"> </w:t>
      </w:r>
      <w:r w:rsidRPr="00260C07">
        <w:rPr>
          <w:rFonts w:asciiTheme="minorHAnsi" w:hAnsiTheme="minorHAnsi" w:cstheme="minorHAnsi"/>
        </w:rPr>
        <w:t>o</w:t>
      </w:r>
      <w:r w:rsidRPr="00260C07">
        <w:rPr>
          <w:rFonts w:asciiTheme="minorHAnsi" w:hAnsiTheme="minorHAnsi" w:cstheme="minorHAnsi"/>
          <w:spacing w:val="34"/>
        </w:rPr>
        <w:t xml:space="preserve"> </w:t>
      </w:r>
      <w:r w:rsidRPr="00260C07">
        <w:rPr>
          <w:rFonts w:asciiTheme="minorHAnsi" w:hAnsiTheme="minorHAnsi" w:cstheme="minorHAnsi"/>
        </w:rPr>
        <w:t>ejecución</w:t>
      </w:r>
      <w:r w:rsidRPr="00260C07">
        <w:rPr>
          <w:rFonts w:asciiTheme="minorHAnsi" w:hAnsiTheme="minorHAnsi" w:cstheme="minorHAnsi"/>
          <w:spacing w:val="35"/>
        </w:rPr>
        <w:t xml:space="preserve"> </w:t>
      </w:r>
      <w:r w:rsidRPr="00260C07">
        <w:rPr>
          <w:rFonts w:asciiTheme="minorHAnsi" w:hAnsiTheme="minorHAnsi" w:cstheme="minorHAnsi"/>
        </w:rPr>
        <w:t>del</w:t>
      </w:r>
      <w:r w:rsidRPr="00260C07">
        <w:rPr>
          <w:rFonts w:asciiTheme="minorHAnsi" w:hAnsiTheme="minorHAnsi" w:cstheme="minorHAnsi"/>
          <w:spacing w:val="40"/>
        </w:rPr>
        <w:t xml:space="preserve"> </w:t>
      </w:r>
      <w:r w:rsidRPr="00260C07">
        <w:rPr>
          <w:rFonts w:asciiTheme="minorHAnsi" w:hAnsiTheme="minorHAnsi" w:cstheme="minorHAnsi"/>
        </w:rPr>
        <w:t xml:space="preserve">presente </w:t>
      </w:r>
      <w:r w:rsidRPr="00260C07">
        <w:rPr>
          <w:rFonts w:asciiTheme="minorHAnsi" w:hAnsiTheme="minorHAnsi" w:cstheme="minorHAnsi"/>
          <w:spacing w:val="-2"/>
        </w:rPr>
        <w:t>CONTRATO.</w:t>
      </w:r>
    </w:p>
    <w:p w14:paraId="48B89FDF" w14:textId="77777777" w:rsidR="00983757" w:rsidRPr="00260C07" w:rsidRDefault="00983757" w:rsidP="00B45BFB">
      <w:pPr>
        <w:pStyle w:val="Textoindependiente"/>
        <w:spacing w:before="118" w:line="276" w:lineRule="auto"/>
        <w:ind w:right="-3"/>
        <w:rPr>
          <w:rFonts w:asciiTheme="minorHAnsi" w:hAnsiTheme="minorHAnsi" w:cstheme="minorHAnsi"/>
        </w:rPr>
      </w:pPr>
    </w:p>
    <w:p w14:paraId="6DDA0D05" w14:textId="77777777" w:rsidR="00983757" w:rsidRPr="00260C07" w:rsidRDefault="00000000" w:rsidP="00B45BFB">
      <w:pPr>
        <w:pStyle w:val="Ttulo1"/>
        <w:tabs>
          <w:tab w:val="left" w:pos="1764"/>
        </w:tabs>
        <w:spacing w:line="276" w:lineRule="auto"/>
        <w:ind w:right="-3"/>
        <w:rPr>
          <w:rFonts w:asciiTheme="minorHAnsi" w:hAnsiTheme="minorHAnsi" w:cstheme="minorHAnsi"/>
          <w:u w:val="none"/>
        </w:rPr>
      </w:pPr>
      <w:r w:rsidRPr="00260C07">
        <w:rPr>
          <w:rFonts w:asciiTheme="minorHAnsi" w:hAnsiTheme="minorHAnsi" w:cstheme="minorHAnsi"/>
        </w:rPr>
        <w:t>CLÁUSULA</w:t>
      </w:r>
      <w:r w:rsidRPr="00260C07">
        <w:rPr>
          <w:rFonts w:asciiTheme="minorHAnsi" w:hAnsiTheme="minorHAnsi" w:cstheme="minorHAnsi"/>
          <w:spacing w:val="-8"/>
        </w:rPr>
        <w:t xml:space="preserve"> </w:t>
      </w:r>
      <w:r w:rsidRPr="00260C07">
        <w:rPr>
          <w:rFonts w:asciiTheme="minorHAnsi" w:hAnsiTheme="minorHAnsi" w:cstheme="minorHAnsi"/>
          <w:spacing w:val="-4"/>
        </w:rPr>
        <w:t>XXXV.</w:t>
      </w:r>
      <w:r w:rsidRPr="00260C07">
        <w:rPr>
          <w:rFonts w:asciiTheme="minorHAnsi" w:hAnsiTheme="minorHAnsi" w:cstheme="minorHAnsi"/>
          <w:u w:val="none"/>
        </w:rPr>
        <w:tab/>
      </w:r>
      <w:r w:rsidRPr="00260C07">
        <w:rPr>
          <w:rFonts w:asciiTheme="minorHAnsi" w:hAnsiTheme="minorHAnsi" w:cstheme="minorHAnsi"/>
          <w:spacing w:val="-2"/>
        </w:rPr>
        <w:t>NOTIFICACIONES</w:t>
      </w:r>
    </w:p>
    <w:p w14:paraId="61325EF1" w14:textId="77777777" w:rsidR="00983757" w:rsidRPr="00260C07" w:rsidRDefault="00983757" w:rsidP="00B45BFB">
      <w:pPr>
        <w:pStyle w:val="Textoindependiente"/>
        <w:spacing w:before="61" w:line="276" w:lineRule="auto"/>
        <w:ind w:right="-3"/>
        <w:rPr>
          <w:rFonts w:asciiTheme="minorHAnsi" w:hAnsiTheme="minorHAnsi" w:cstheme="minorHAnsi"/>
          <w:b/>
        </w:rPr>
      </w:pPr>
    </w:p>
    <w:p w14:paraId="64713391" w14:textId="77777777" w:rsidR="00983757" w:rsidRPr="00260C07" w:rsidRDefault="00000000"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rPr>
        <w:t>Todas las</w:t>
      </w:r>
      <w:r w:rsidRPr="00260C07">
        <w:rPr>
          <w:rFonts w:asciiTheme="minorHAnsi" w:hAnsiTheme="minorHAnsi" w:cstheme="minorHAnsi"/>
          <w:spacing w:val="-2"/>
        </w:rPr>
        <w:t xml:space="preserve"> </w:t>
      </w:r>
      <w:r w:rsidRPr="00260C07">
        <w:rPr>
          <w:rFonts w:asciiTheme="minorHAnsi" w:hAnsiTheme="minorHAnsi" w:cstheme="minorHAnsi"/>
        </w:rPr>
        <w:t>solicitudes</w:t>
      </w:r>
      <w:r w:rsidRPr="00260C07">
        <w:rPr>
          <w:rFonts w:asciiTheme="minorHAnsi" w:hAnsiTheme="minorHAnsi" w:cstheme="minorHAnsi"/>
          <w:spacing w:val="-1"/>
        </w:rPr>
        <w:t xml:space="preserve"> </w:t>
      </w:r>
      <w:r w:rsidRPr="00260C07">
        <w:rPr>
          <w:rFonts w:asciiTheme="minorHAnsi" w:hAnsiTheme="minorHAnsi" w:cstheme="minorHAnsi"/>
        </w:rPr>
        <w:t>o comunicaciones que las Partes</w:t>
      </w:r>
      <w:r w:rsidRPr="00260C07">
        <w:rPr>
          <w:rFonts w:asciiTheme="minorHAnsi" w:hAnsiTheme="minorHAnsi" w:cstheme="minorHAnsi"/>
          <w:spacing w:val="-2"/>
        </w:rPr>
        <w:t xml:space="preserve"> </w:t>
      </w:r>
      <w:r w:rsidRPr="00260C07">
        <w:rPr>
          <w:rFonts w:asciiTheme="minorHAnsi" w:hAnsiTheme="minorHAnsi" w:cstheme="minorHAnsi"/>
        </w:rPr>
        <w:t>deban</w:t>
      </w:r>
      <w:r w:rsidRPr="00260C07">
        <w:rPr>
          <w:rFonts w:asciiTheme="minorHAnsi" w:hAnsiTheme="minorHAnsi" w:cstheme="minorHAnsi"/>
          <w:spacing w:val="-1"/>
        </w:rPr>
        <w:t xml:space="preserve"> </w:t>
      </w:r>
      <w:r w:rsidRPr="00260C07">
        <w:rPr>
          <w:rFonts w:asciiTheme="minorHAnsi" w:hAnsiTheme="minorHAnsi" w:cstheme="minorHAnsi"/>
        </w:rPr>
        <w:t>dirigirse en virtud</w:t>
      </w:r>
      <w:r w:rsidRPr="00260C07">
        <w:rPr>
          <w:rFonts w:asciiTheme="minorHAnsi" w:hAnsiTheme="minorHAnsi" w:cstheme="minorHAnsi"/>
          <w:spacing w:val="-1"/>
        </w:rPr>
        <w:t xml:space="preserve"> </w:t>
      </w:r>
      <w:r w:rsidRPr="00260C07">
        <w:rPr>
          <w:rFonts w:asciiTheme="minorHAnsi" w:hAnsiTheme="minorHAnsi" w:cstheme="minorHAnsi"/>
        </w:rPr>
        <w:t>de este Contrato se efectuarán por escrito y se considerarán realizadas desde el momento en que el documento correspondiente sea radicado en la dirección que a continuación se indica.</w:t>
      </w:r>
    </w:p>
    <w:p w14:paraId="65D430B8" w14:textId="77777777" w:rsidR="00983757" w:rsidRPr="00260C07" w:rsidRDefault="00983757" w:rsidP="00B45BFB">
      <w:pPr>
        <w:pStyle w:val="Textoindependiente"/>
        <w:spacing w:before="1" w:line="276" w:lineRule="auto"/>
        <w:ind w:right="-3"/>
        <w:rPr>
          <w:rFonts w:asciiTheme="minorHAnsi" w:hAnsiTheme="minorHAnsi" w:cstheme="minorHAnsi"/>
        </w:rPr>
      </w:pPr>
    </w:p>
    <w:p w14:paraId="185DE407" w14:textId="77777777" w:rsidR="00983757" w:rsidRPr="00260C07" w:rsidRDefault="00000000" w:rsidP="00B45BFB">
      <w:pPr>
        <w:pStyle w:val="Ttulo1"/>
        <w:spacing w:line="276" w:lineRule="auto"/>
        <w:ind w:left="990" w:right="-3"/>
        <w:jc w:val="left"/>
        <w:rPr>
          <w:rFonts w:asciiTheme="minorHAnsi" w:hAnsiTheme="minorHAnsi" w:cstheme="minorHAnsi"/>
          <w:u w:val="none"/>
        </w:rPr>
      </w:pPr>
      <w:r w:rsidRPr="00260C07">
        <w:rPr>
          <w:rFonts w:asciiTheme="minorHAnsi" w:hAnsiTheme="minorHAnsi" w:cstheme="minorHAnsi"/>
          <w:spacing w:val="-2"/>
          <w:u w:val="none"/>
        </w:rPr>
        <w:t>CONTRATISTA:</w:t>
      </w:r>
    </w:p>
    <w:p w14:paraId="6501AA92" w14:textId="77777777" w:rsidR="00983757" w:rsidRPr="00260C07" w:rsidRDefault="00000000" w:rsidP="00B45BFB">
      <w:pPr>
        <w:pStyle w:val="Textoindependiente"/>
        <w:tabs>
          <w:tab w:val="left" w:pos="2406"/>
          <w:tab w:val="left" w:pos="3878"/>
          <w:tab w:val="left" w:pos="4096"/>
        </w:tabs>
        <w:spacing w:before="60" w:line="276" w:lineRule="auto"/>
        <w:ind w:left="990" w:right="-3"/>
        <w:rPr>
          <w:rFonts w:asciiTheme="minorHAnsi" w:hAnsiTheme="minorHAnsi" w:cstheme="minorHAnsi"/>
        </w:rPr>
      </w:pPr>
      <w:r w:rsidRPr="00260C07">
        <w:rPr>
          <w:rFonts w:asciiTheme="minorHAnsi" w:hAnsiTheme="minorHAnsi" w:cstheme="minorHAnsi"/>
          <w:spacing w:val="-2"/>
        </w:rPr>
        <w:t>Dirección</w:t>
      </w:r>
      <w:r w:rsidRPr="00260C07">
        <w:rPr>
          <w:rFonts w:asciiTheme="minorHAnsi" w:hAnsiTheme="minorHAnsi" w:cstheme="minorHAnsi"/>
        </w:rPr>
        <w:tab/>
      </w:r>
      <w:r w:rsidRPr="00260C07">
        <w:rPr>
          <w:rFonts w:asciiTheme="minorHAnsi" w:hAnsiTheme="minorHAnsi" w:cstheme="minorHAnsi"/>
          <w:u w:val="single"/>
        </w:rPr>
        <w:tab/>
      </w:r>
      <w:r w:rsidRPr="00260C07">
        <w:rPr>
          <w:rFonts w:asciiTheme="minorHAnsi" w:hAnsiTheme="minorHAnsi" w:cstheme="minorHAnsi"/>
        </w:rPr>
        <w:t xml:space="preserve"> </w:t>
      </w:r>
      <w:r w:rsidRPr="00260C07">
        <w:rPr>
          <w:rFonts w:asciiTheme="minorHAnsi" w:hAnsiTheme="minorHAnsi" w:cstheme="minorHAnsi"/>
          <w:spacing w:val="-2"/>
        </w:rPr>
        <w:t>Teléfono</w:t>
      </w:r>
      <w:r w:rsidRPr="00260C07">
        <w:rPr>
          <w:rFonts w:asciiTheme="minorHAnsi" w:hAnsiTheme="minorHAnsi" w:cstheme="minorHAnsi"/>
        </w:rPr>
        <w:tab/>
      </w:r>
      <w:r w:rsidRPr="00260C07">
        <w:rPr>
          <w:rFonts w:asciiTheme="minorHAnsi" w:hAnsiTheme="minorHAnsi" w:cstheme="minorHAnsi"/>
          <w:u w:val="single"/>
        </w:rPr>
        <w:tab/>
      </w:r>
      <w:r w:rsidRPr="00260C07">
        <w:rPr>
          <w:rFonts w:asciiTheme="minorHAnsi" w:hAnsiTheme="minorHAnsi" w:cstheme="minorHAnsi"/>
          <w:u w:val="single"/>
        </w:rPr>
        <w:tab/>
      </w:r>
    </w:p>
    <w:p w14:paraId="0BF98E91" w14:textId="77777777" w:rsidR="00983757" w:rsidRPr="00260C07" w:rsidRDefault="00000000" w:rsidP="00B45BFB">
      <w:pPr>
        <w:pStyle w:val="Textoindependiente"/>
        <w:tabs>
          <w:tab w:val="left" w:pos="2396"/>
          <w:tab w:val="left" w:pos="4741"/>
        </w:tabs>
        <w:spacing w:line="276" w:lineRule="auto"/>
        <w:ind w:left="990" w:right="-3"/>
        <w:rPr>
          <w:rFonts w:asciiTheme="minorHAnsi" w:hAnsiTheme="minorHAnsi" w:cstheme="minorHAnsi"/>
        </w:rPr>
      </w:pPr>
      <w:r w:rsidRPr="00260C07">
        <w:rPr>
          <w:rFonts w:asciiTheme="minorHAnsi" w:hAnsiTheme="minorHAnsi" w:cstheme="minorHAnsi"/>
          <w:spacing w:val="-2"/>
        </w:rPr>
        <w:t>e-</w:t>
      </w:r>
      <w:r w:rsidRPr="00260C07">
        <w:rPr>
          <w:rFonts w:asciiTheme="minorHAnsi" w:hAnsiTheme="minorHAnsi" w:cstheme="minorHAnsi"/>
          <w:spacing w:val="-4"/>
        </w:rPr>
        <w:t>mail</w:t>
      </w:r>
      <w:r w:rsidRPr="00260C07">
        <w:rPr>
          <w:rFonts w:asciiTheme="minorHAnsi" w:hAnsiTheme="minorHAnsi" w:cstheme="minorHAnsi"/>
        </w:rPr>
        <w:tab/>
      </w:r>
      <w:r w:rsidRPr="00260C07">
        <w:rPr>
          <w:rFonts w:asciiTheme="minorHAnsi" w:hAnsiTheme="minorHAnsi" w:cstheme="minorHAnsi"/>
          <w:u w:val="single"/>
        </w:rPr>
        <w:tab/>
      </w:r>
    </w:p>
    <w:p w14:paraId="7FDEF6E3" w14:textId="77777777" w:rsidR="00983757" w:rsidRPr="00260C07" w:rsidRDefault="00983757" w:rsidP="00B45BFB">
      <w:pPr>
        <w:pStyle w:val="Textoindependiente"/>
        <w:spacing w:before="60" w:line="276" w:lineRule="auto"/>
        <w:ind w:right="-3"/>
        <w:rPr>
          <w:rFonts w:asciiTheme="minorHAnsi" w:hAnsiTheme="minorHAnsi" w:cstheme="minorHAnsi"/>
        </w:rPr>
      </w:pPr>
    </w:p>
    <w:p w14:paraId="27B254BB" w14:textId="77777777" w:rsidR="00983757" w:rsidRPr="00260C07" w:rsidRDefault="00000000" w:rsidP="00B45BFB">
      <w:pPr>
        <w:pStyle w:val="Ttulo1"/>
        <w:spacing w:before="1" w:line="276" w:lineRule="auto"/>
        <w:ind w:left="990" w:right="-3"/>
        <w:jc w:val="left"/>
        <w:rPr>
          <w:rFonts w:asciiTheme="minorHAnsi" w:hAnsiTheme="minorHAnsi" w:cstheme="minorHAnsi"/>
          <w:u w:val="none"/>
        </w:rPr>
      </w:pPr>
      <w:r w:rsidRPr="00260C07">
        <w:rPr>
          <w:rFonts w:asciiTheme="minorHAnsi" w:hAnsiTheme="minorHAnsi" w:cstheme="minorHAnsi"/>
          <w:spacing w:val="-2"/>
          <w:u w:val="none"/>
        </w:rPr>
        <w:t>CONTRATANTE:</w:t>
      </w:r>
    </w:p>
    <w:p w14:paraId="7F6963EB" w14:textId="77777777" w:rsidR="00983757" w:rsidRPr="00260C07" w:rsidRDefault="00000000" w:rsidP="00B45BFB">
      <w:pPr>
        <w:pStyle w:val="Textoindependiente"/>
        <w:tabs>
          <w:tab w:val="left" w:pos="2437"/>
        </w:tabs>
        <w:spacing w:before="60" w:line="276" w:lineRule="auto"/>
        <w:ind w:left="990" w:right="-3"/>
        <w:rPr>
          <w:rFonts w:asciiTheme="minorHAnsi" w:hAnsiTheme="minorHAnsi" w:cstheme="minorHAnsi"/>
        </w:rPr>
      </w:pPr>
      <w:r w:rsidRPr="00260C07">
        <w:rPr>
          <w:rFonts w:asciiTheme="minorHAnsi" w:hAnsiTheme="minorHAnsi" w:cstheme="minorHAnsi"/>
          <w:spacing w:val="-2"/>
        </w:rPr>
        <w:t>Dirección:</w:t>
      </w:r>
      <w:r w:rsidRPr="00260C07">
        <w:rPr>
          <w:rFonts w:asciiTheme="minorHAnsi" w:hAnsiTheme="minorHAnsi" w:cstheme="minorHAnsi"/>
        </w:rPr>
        <w:tab/>
      </w:r>
      <w:r w:rsidR="00FF3150" w:rsidRPr="00260C07">
        <w:rPr>
          <w:rFonts w:asciiTheme="minorHAnsi" w:hAnsiTheme="minorHAnsi" w:cstheme="minorHAnsi"/>
        </w:rPr>
        <w:t>___________________________</w:t>
      </w:r>
    </w:p>
    <w:p w14:paraId="092B3459" w14:textId="77777777" w:rsidR="00983757" w:rsidRPr="00260C07" w:rsidRDefault="00000000" w:rsidP="00B45BFB">
      <w:pPr>
        <w:pStyle w:val="Textoindependiente"/>
        <w:tabs>
          <w:tab w:val="left" w:pos="2389"/>
        </w:tabs>
        <w:spacing w:before="60" w:line="276" w:lineRule="auto"/>
        <w:ind w:left="990" w:right="-3"/>
        <w:rPr>
          <w:rFonts w:asciiTheme="minorHAnsi" w:hAnsiTheme="minorHAnsi" w:cstheme="minorHAnsi"/>
        </w:rPr>
      </w:pPr>
      <w:r w:rsidRPr="00260C07">
        <w:rPr>
          <w:rFonts w:asciiTheme="minorHAnsi" w:hAnsiTheme="minorHAnsi" w:cstheme="minorHAnsi"/>
          <w:spacing w:val="-2"/>
        </w:rPr>
        <w:t>Teléfono:</w:t>
      </w:r>
      <w:r w:rsidRPr="00260C07">
        <w:rPr>
          <w:rFonts w:asciiTheme="minorHAnsi" w:hAnsiTheme="minorHAnsi" w:cstheme="minorHAnsi"/>
        </w:rPr>
        <w:tab/>
      </w:r>
      <w:r w:rsidR="00FF3150" w:rsidRPr="00260C07">
        <w:rPr>
          <w:rFonts w:asciiTheme="minorHAnsi" w:hAnsiTheme="minorHAnsi" w:cstheme="minorHAnsi"/>
        </w:rPr>
        <w:t>______________________________</w:t>
      </w:r>
    </w:p>
    <w:p w14:paraId="5983E51D" w14:textId="77777777" w:rsidR="00983757" w:rsidRPr="00260C07" w:rsidRDefault="00000000" w:rsidP="00B45BFB">
      <w:pPr>
        <w:pStyle w:val="Textoindependiente"/>
        <w:tabs>
          <w:tab w:val="left" w:pos="2454"/>
        </w:tabs>
        <w:spacing w:before="60" w:line="276" w:lineRule="auto"/>
        <w:ind w:left="990" w:right="-3"/>
        <w:rPr>
          <w:rFonts w:asciiTheme="minorHAnsi" w:hAnsiTheme="minorHAnsi" w:cstheme="minorHAnsi"/>
        </w:rPr>
      </w:pPr>
      <w:r w:rsidRPr="00260C07">
        <w:rPr>
          <w:rFonts w:asciiTheme="minorHAnsi" w:hAnsiTheme="minorHAnsi" w:cstheme="minorHAnsi"/>
          <w:spacing w:val="-2"/>
        </w:rPr>
        <w:t>e-mail:</w:t>
      </w:r>
      <w:r w:rsidR="00FF3150" w:rsidRPr="00260C07">
        <w:rPr>
          <w:rFonts w:asciiTheme="minorHAnsi" w:hAnsiTheme="minorHAnsi" w:cstheme="minorHAnsi"/>
        </w:rPr>
        <w:tab/>
        <w:t>____________________________</w:t>
      </w:r>
    </w:p>
    <w:p w14:paraId="33F97EE0" w14:textId="77777777" w:rsidR="00983757" w:rsidRPr="00260C07" w:rsidRDefault="00983757" w:rsidP="00B45BFB">
      <w:pPr>
        <w:pStyle w:val="Textoindependiente"/>
        <w:spacing w:before="1" w:line="276" w:lineRule="auto"/>
        <w:ind w:right="-3"/>
        <w:rPr>
          <w:rFonts w:asciiTheme="minorHAnsi" w:hAnsiTheme="minorHAnsi" w:cstheme="minorHAnsi"/>
        </w:rPr>
      </w:pPr>
    </w:p>
    <w:p w14:paraId="05851C17" w14:textId="77777777" w:rsidR="00983757" w:rsidRPr="00260C07" w:rsidRDefault="00000000" w:rsidP="00B45BFB">
      <w:pPr>
        <w:pStyle w:val="Ttulo1"/>
        <w:spacing w:line="276" w:lineRule="auto"/>
        <w:ind w:right="-3"/>
        <w:rPr>
          <w:rFonts w:asciiTheme="minorHAnsi" w:hAnsiTheme="minorHAnsi" w:cstheme="minorHAnsi"/>
          <w:u w:val="none"/>
        </w:rPr>
      </w:pPr>
      <w:r w:rsidRPr="00260C07">
        <w:rPr>
          <w:rFonts w:asciiTheme="minorHAnsi" w:hAnsiTheme="minorHAnsi" w:cstheme="minorHAnsi"/>
        </w:rPr>
        <w:t>CLÁUSULA</w:t>
      </w:r>
      <w:r w:rsidRPr="00260C07">
        <w:rPr>
          <w:rFonts w:asciiTheme="minorHAnsi" w:hAnsiTheme="minorHAnsi" w:cstheme="minorHAnsi"/>
          <w:spacing w:val="-5"/>
        </w:rPr>
        <w:t xml:space="preserve"> </w:t>
      </w:r>
      <w:r w:rsidRPr="00260C07">
        <w:rPr>
          <w:rFonts w:asciiTheme="minorHAnsi" w:hAnsiTheme="minorHAnsi" w:cstheme="minorHAnsi"/>
        </w:rPr>
        <w:t>XXXVI.</w:t>
      </w:r>
      <w:r w:rsidRPr="00260C07">
        <w:rPr>
          <w:rFonts w:asciiTheme="minorHAnsi" w:hAnsiTheme="minorHAnsi" w:cstheme="minorHAnsi"/>
          <w:spacing w:val="60"/>
          <w:w w:val="150"/>
          <w:u w:val="none"/>
        </w:rPr>
        <w:t xml:space="preserve"> </w:t>
      </w:r>
      <w:r w:rsidRPr="00260C07">
        <w:rPr>
          <w:rFonts w:asciiTheme="minorHAnsi" w:hAnsiTheme="minorHAnsi" w:cstheme="minorHAnsi"/>
          <w:spacing w:val="-2"/>
        </w:rPr>
        <w:t>SARLAFT</w:t>
      </w:r>
    </w:p>
    <w:p w14:paraId="5E93411F" w14:textId="77777777" w:rsidR="00983757" w:rsidRPr="00260C07" w:rsidRDefault="00983757" w:rsidP="00B45BFB">
      <w:pPr>
        <w:pStyle w:val="Textoindependiente"/>
        <w:spacing w:before="60" w:line="276" w:lineRule="auto"/>
        <w:ind w:right="-3"/>
        <w:rPr>
          <w:rFonts w:asciiTheme="minorHAnsi" w:hAnsiTheme="minorHAnsi" w:cstheme="minorHAnsi"/>
          <w:b/>
        </w:rPr>
      </w:pPr>
    </w:p>
    <w:p w14:paraId="523626E4" w14:textId="77777777" w:rsidR="00983757" w:rsidRPr="00260C07" w:rsidRDefault="00000000" w:rsidP="00B45BFB">
      <w:pPr>
        <w:pStyle w:val="Textoindependiente"/>
        <w:spacing w:line="276" w:lineRule="auto"/>
        <w:ind w:left="282" w:right="-3"/>
        <w:rPr>
          <w:rFonts w:asciiTheme="minorHAnsi" w:hAnsiTheme="minorHAnsi" w:cstheme="minorHAnsi"/>
        </w:rPr>
      </w:pPr>
      <w:r w:rsidRPr="00260C07">
        <w:rPr>
          <w:rFonts w:asciiTheme="minorHAnsi" w:hAnsiTheme="minorHAnsi" w:cstheme="minorHAnsi"/>
        </w:rPr>
        <w:t xml:space="preserve">EL </w:t>
      </w:r>
      <w:r w:rsidRPr="00260C07">
        <w:rPr>
          <w:rFonts w:asciiTheme="minorHAnsi" w:hAnsiTheme="minorHAnsi" w:cstheme="minorHAnsi"/>
          <w:b/>
        </w:rPr>
        <w:t xml:space="preserve">CONTRATISTA </w:t>
      </w:r>
      <w:r w:rsidRPr="00260C07">
        <w:rPr>
          <w:rFonts w:asciiTheme="minorHAnsi" w:hAnsiTheme="minorHAnsi" w:cstheme="minorHAnsi"/>
        </w:rPr>
        <w:t>manifiesta que la información aportada verbalmente y por escrito, relacionada con</w:t>
      </w:r>
      <w:r w:rsidRPr="00260C07">
        <w:rPr>
          <w:rFonts w:asciiTheme="minorHAnsi" w:hAnsiTheme="minorHAnsi" w:cstheme="minorHAnsi"/>
          <w:spacing w:val="-13"/>
        </w:rPr>
        <w:t xml:space="preserve"> </w:t>
      </w:r>
      <w:r w:rsidRPr="00260C07">
        <w:rPr>
          <w:rFonts w:asciiTheme="minorHAnsi" w:hAnsiTheme="minorHAnsi" w:cstheme="minorHAnsi"/>
        </w:rPr>
        <w:t>el</w:t>
      </w:r>
      <w:r w:rsidRPr="00260C07">
        <w:rPr>
          <w:rFonts w:asciiTheme="minorHAnsi" w:hAnsiTheme="minorHAnsi" w:cstheme="minorHAnsi"/>
          <w:spacing w:val="-12"/>
        </w:rPr>
        <w:t xml:space="preserve"> </w:t>
      </w:r>
      <w:r w:rsidRPr="00260C07">
        <w:rPr>
          <w:rFonts w:asciiTheme="minorHAnsi" w:hAnsiTheme="minorHAnsi" w:cstheme="minorHAnsi"/>
        </w:rPr>
        <w:t>Sistema</w:t>
      </w:r>
      <w:r w:rsidRPr="00260C07">
        <w:rPr>
          <w:rFonts w:asciiTheme="minorHAnsi" w:hAnsiTheme="minorHAnsi" w:cstheme="minorHAnsi"/>
          <w:spacing w:val="-13"/>
        </w:rPr>
        <w:t xml:space="preserve"> </w:t>
      </w:r>
      <w:r w:rsidRPr="00260C07">
        <w:rPr>
          <w:rFonts w:asciiTheme="minorHAnsi" w:hAnsiTheme="minorHAnsi" w:cstheme="minorHAnsi"/>
        </w:rPr>
        <w:t>para</w:t>
      </w:r>
      <w:r w:rsidRPr="00260C07">
        <w:rPr>
          <w:rFonts w:asciiTheme="minorHAnsi" w:hAnsiTheme="minorHAnsi" w:cstheme="minorHAnsi"/>
          <w:spacing w:val="-12"/>
        </w:rPr>
        <w:t xml:space="preserve"> </w:t>
      </w:r>
      <w:r w:rsidRPr="00260C07">
        <w:rPr>
          <w:rFonts w:asciiTheme="minorHAnsi" w:hAnsiTheme="minorHAnsi" w:cstheme="minorHAnsi"/>
        </w:rPr>
        <w:t>la</w:t>
      </w:r>
      <w:r w:rsidRPr="00260C07">
        <w:rPr>
          <w:rFonts w:asciiTheme="minorHAnsi" w:hAnsiTheme="minorHAnsi" w:cstheme="minorHAnsi"/>
          <w:spacing w:val="-13"/>
        </w:rPr>
        <w:t xml:space="preserve"> </w:t>
      </w:r>
      <w:r w:rsidRPr="00260C07">
        <w:rPr>
          <w:rFonts w:asciiTheme="minorHAnsi" w:hAnsiTheme="minorHAnsi" w:cstheme="minorHAnsi"/>
        </w:rPr>
        <w:t>Administración</w:t>
      </w:r>
      <w:r w:rsidRPr="00260C07">
        <w:rPr>
          <w:rFonts w:asciiTheme="minorHAnsi" w:hAnsiTheme="minorHAnsi" w:cstheme="minorHAnsi"/>
          <w:spacing w:val="-12"/>
        </w:rPr>
        <w:t xml:space="preserve"> </w:t>
      </w:r>
      <w:r w:rsidRPr="00260C07">
        <w:rPr>
          <w:rFonts w:asciiTheme="minorHAnsi" w:hAnsiTheme="minorHAnsi" w:cstheme="minorHAnsi"/>
        </w:rPr>
        <w:t>del</w:t>
      </w:r>
      <w:r w:rsidRPr="00260C07">
        <w:rPr>
          <w:rFonts w:asciiTheme="minorHAnsi" w:hAnsiTheme="minorHAnsi" w:cstheme="minorHAnsi"/>
          <w:spacing w:val="-13"/>
        </w:rPr>
        <w:t xml:space="preserve"> </w:t>
      </w:r>
      <w:r w:rsidRPr="00260C07">
        <w:rPr>
          <w:rFonts w:asciiTheme="minorHAnsi" w:hAnsiTheme="minorHAnsi" w:cstheme="minorHAnsi"/>
        </w:rPr>
        <w:t>Riesgo</w:t>
      </w:r>
      <w:r w:rsidRPr="00260C07">
        <w:rPr>
          <w:rFonts w:asciiTheme="minorHAnsi" w:hAnsiTheme="minorHAnsi" w:cstheme="minorHAnsi"/>
          <w:spacing w:val="-11"/>
        </w:rPr>
        <w:t xml:space="preserve"> </w:t>
      </w:r>
      <w:r w:rsidRPr="00260C07">
        <w:rPr>
          <w:rFonts w:asciiTheme="minorHAnsi" w:hAnsiTheme="minorHAnsi" w:cstheme="minorHAnsi"/>
        </w:rPr>
        <w:t>del</w:t>
      </w:r>
      <w:r w:rsidRPr="00260C07">
        <w:rPr>
          <w:rFonts w:asciiTheme="minorHAnsi" w:hAnsiTheme="minorHAnsi" w:cstheme="minorHAnsi"/>
          <w:spacing w:val="-12"/>
        </w:rPr>
        <w:t xml:space="preserve"> </w:t>
      </w:r>
      <w:r w:rsidRPr="00260C07">
        <w:rPr>
          <w:rFonts w:asciiTheme="minorHAnsi" w:hAnsiTheme="minorHAnsi" w:cstheme="minorHAnsi"/>
        </w:rPr>
        <w:t>Lavado</w:t>
      </w:r>
      <w:r w:rsidRPr="00260C07">
        <w:rPr>
          <w:rFonts w:asciiTheme="minorHAnsi" w:hAnsiTheme="minorHAnsi" w:cstheme="minorHAnsi"/>
          <w:spacing w:val="-11"/>
        </w:rPr>
        <w:t xml:space="preserve"> </w:t>
      </w:r>
      <w:r w:rsidRPr="00260C07">
        <w:rPr>
          <w:rFonts w:asciiTheme="minorHAnsi" w:hAnsiTheme="minorHAnsi" w:cstheme="minorHAnsi"/>
        </w:rPr>
        <w:t>de</w:t>
      </w:r>
      <w:r w:rsidRPr="00260C07">
        <w:rPr>
          <w:rFonts w:asciiTheme="minorHAnsi" w:hAnsiTheme="minorHAnsi" w:cstheme="minorHAnsi"/>
          <w:spacing w:val="-11"/>
        </w:rPr>
        <w:t xml:space="preserve"> </w:t>
      </w:r>
      <w:r w:rsidRPr="00260C07">
        <w:rPr>
          <w:rFonts w:asciiTheme="minorHAnsi" w:hAnsiTheme="minorHAnsi" w:cstheme="minorHAnsi"/>
        </w:rPr>
        <w:t>Activos</w:t>
      </w:r>
      <w:r w:rsidRPr="00260C07">
        <w:rPr>
          <w:rFonts w:asciiTheme="minorHAnsi" w:hAnsiTheme="minorHAnsi" w:cstheme="minorHAnsi"/>
          <w:spacing w:val="-12"/>
        </w:rPr>
        <w:t xml:space="preserve"> </w:t>
      </w:r>
      <w:r w:rsidRPr="00260C07">
        <w:rPr>
          <w:rFonts w:asciiTheme="minorHAnsi" w:hAnsiTheme="minorHAnsi" w:cstheme="minorHAnsi"/>
        </w:rPr>
        <w:t>y</w:t>
      </w:r>
      <w:r w:rsidRPr="00260C07">
        <w:rPr>
          <w:rFonts w:asciiTheme="minorHAnsi" w:hAnsiTheme="minorHAnsi" w:cstheme="minorHAnsi"/>
          <w:spacing w:val="-11"/>
        </w:rPr>
        <w:t xml:space="preserve"> </w:t>
      </w:r>
      <w:r w:rsidRPr="00260C07">
        <w:rPr>
          <w:rFonts w:asciiTheme="minorHAnsi" w:hAnsiTheme="minorHAnsi" w:cstheme="minorHAnsi"/>
        </w:rPr>
        <w:t>Financiación</w:t>
      </w:r>
      <w:r w:rsidRPr="00260C07">
        <w:rPr>
          <w:rFonts w:asciiTheme="minorHAnsi" w:hAnsiTheme="minorHAnsi" w:cstheme="minorHAnsi"/>
          <w:spacing w:val="-11"/>
        </w:rPr>
        <w:t xml:space="preserve"> </w:t>
      </w:r>
      <w:r w:rsidRPr="00260C07">
        <w:rPr>
          <w:rFonts w:asciiTheme="minorHAnsi" w:hAnsiTheme="minorHAnsi" w:cstheme="minorHAnsi"/>
        </w:rPr>
        <w:t>del</w:t>
      </w:r>
      <w:r w:rsidRPr="00260C07">
        <w:rPr>
          <w:rFonts w:asciiTheme="minorHAnsi" w:hAnsiTheme="minorHAnsi" w:cstheme="minorHAnsi"/>
          <w:spacing w:val="-12"/>
        </w:rPr>
        <w:t xml:space="preserve"> </w:t>
      </w:r>
      <w:r w:rsidRPr="00260C07">
        <w:rPr>
          <w:rFonts w:asciiTheme="minorHAnsi" w:hAnsiTheme="minorHAnsi" w:cstheme="minorHAnsi"/>
          <w:spacing w:val="-2"/>
        </w:rPr>
        <w:t>Terrorismo</w:t>
      </w:r>
    </w:p>
    <w:p w14:paraId="027ED080" w14:textId="77777777" w:rsidR="00983757" w:rsidRPr="00260C07" w:rsidRDefault="00000000" w:rsidP="00B45BFB">
      <w:pPr>
        <w:pStyle w:val="Textoindependiente"/>
        <w:spacing w:line="276" w:lineRule="auto"/>
        <w:ind w:left="282" w:right="-3"/>
        <w:rPr>
          <w:rFonts w:asciiTheme="minorHAnsi" w:hAnsiTheme="minorHAnsi" w:cstheme="minorHAnsi"/>
        </w:rPr>
      </w:pPr>
      <w:r w:rsidRPr="00260C07">
        <w:rPr>
          <w:rFonts w:asciiTheme="minorHAnsi" w:hAnsiTheme="minorHAnsi" w:cstheme="minorHAnsi"/>
        </w:rPr>
        <w:t>-SARLAFT</w:t>
      </w:r>
      <w:r w:rsidRPr="00260C07">
        <w:rPr>
          <w:rFonts w:asciiTheme="minorHAnsi" w:hAnsiTheme="minorHAnsi" w:cstheme="minorHAnsi"/>
          <w:spacing w:val="40"/>
        </w:rPr>
        <w:t xml:space="preserve"> </w:t>
      </w:r>
      <w:r w:rsidRPr="00260C07">
        <w:rPr>
          <w:rFonts w:asciiTheme="minorHAnsi" w:hAnsiTheme="minorHAnsi" w:cstheme="minorHAnsi"/>
        </w:rPr>
        <w:t>es</w:t>
      </w:r>
      <w:r w:rsidRPr="00260C07">
        <w:rPr>
          <w:rFonts w:asciiTheme="minorHAnsi" w:hAnsiTheme="minorHAnsi" w:cstheme="minorHAnsi"/>
          <w:spacing w:val="40"/>
        </w:rPr>
        <w:t xml:space="preserve"> </w:t>
      </w:r>
      <w:r w:rsidRPr="00260C07">
        <w:rPr>
          <w:rFonts w:asciiTheme="minorHAnsi" w:hAnsiTheme="minorHAnsi" w:cstheme="minorHAnsi"/>
        </w:rPr>
        <w:t>veraz</w:t>
      </w:r>
      <w:r w:rsidRPr="00260C07">
        <w:rPr>
          <w:rFonts w:asciiTheme="minorHAnsi" w:hAnsiTheme="minorHAnsi" w:cstheme="minorHAnsi"/>
          <w:spacing w:val="40"/>
        </w:rPr>
        <w:t xml:space="preserve"> </w:t>
      </w:r>
      <w:r w:rsidRPr="00260C07">
        <w:rPr>
          <w:rFonts w:asciiTheme="minorHAnsi" w:hAnsiTheme="minorHAnsi" w:cstheme="minorHAnsi"/>
        </w:rPr>
        <w:t>y</w:t>
      </w:r>
      <w:r w:rsidRPr="00260C07">
        <w:rPr>
          <w:rFonts w:asciiTheme="minorHAnsi" w:hAnsiTheme="minorHAnsi" w:cstheme="minorHAnsi"/>
          <w:spacing w:val="40"/>
        </w:rPr>
        <w:t xml:space="preserve"> </w:t>
      </w:r>
      <w:r w:rsidRPr="00260C07">
        <w:rPr>
          <w:rFonts w:asciiTheme="minorHAnsi" w:hAnsiTheme="minorHAnsi" w:cstheme="minorHAnsi"/>
        </w:rPr>
        <w:t>verificable,</w:t>
      </w:r>
      <w:r w:rsidRPr="00260C07">
        <w:rPr>
          <w:rFonts w:asciiTheme="minorHAnsi" w:hAnsiTheme="minorHAnsi" w:cstheme="minorHAnsi"/>
          <w:spacing w:val="40"/>
        </w:rPr>
        <w:t xml:space="preserve"> </w:t>
      </w:r>
      <w:r w:rsidRPr="00260C07">
        <w:rPr>
          <w:rFonts w:asciiTheme="minorHAnsi" w:hAnsiTheme="minorHAnsi" w:cstheme="minorHAnsi"/>
        </w:rPr>
        <w:t>y</w:t>
      </w:r>
      <w:r w:rsidRPr="00260C07">
        <w:rPr>
          <w:rFonts w:asciiTheme="minorHAnsi" w:hAnsiTheme="minorHAnsi" w:cstheme="minorHAnsi"/>
          <w:spacing w:val="40"/>
        </w:rPr>
        <w:t xml:space="preserve"> </w:t>
      </w:r>
      <w:r w:rsidRPr="00260C07">
        <w:rPr>
          <w:rFonts w:asciiTheme="minorHAnsi" w:hAnsiTheme="minorHAnsi" w:cstheme="minorHAnsi"/>
        </w:rPr>
        <w:t>se</w:t>
      </w:r>
      <w:r w:rsidRPr="00260C07">
        <w:rPr>
          <w:rFonts w:asciiTheme="minorHAnsi" w:hAnsiTheme="minorHAnsi" w:cstheme="minorHAnsi"/>
          <w:spacing w:val="40"/>
        </w:rPr>
        <w:t xml:space="preserve"> </w:t>
      </w:r>
      <w:r w:rsidRPr="00260C07">
        <w:rPr>
          <w:rFonts w:asciiTheme="minorHAnsi" w:hAnsiTheme="minorHAnsi" w:cstheme="minorHAnsi"/>
        </w:rPr>
        <w:t>obliga</w:t>
      </w:r>
      <w:r w:rsidRPr="00260C07">
        <w:rPr>
          <w:rFonts w:asciiTheme="minorHAnsi" w:hAnsiTheme="minorHAnsi" w:cstheme="minorHAnsi"/>
          <w:spacing w:val="40"/>
        </w:rPr>
        <w:t xml:space="preserve"> </w:t>
      </w:r>
      <w:r w:rsidRPr="00260C07">
        <w:rPr>
          <w:rFonts w:asciiTheme="minorHAnsi" w:hAnsiTheme="minorHAnsi" w:cstheme="minorHAnsi"/>
        </w:rPr>
        <w:t>de</w:t>
      </w:r>
      <w:r w:rsidRPr="00260C07">
        <w:rPr>
          <w:rFonts w:asciiTheme="minorHAnsi" w:hAnsiTheme="minorHAnsi" w:cstheme="minorHAnsi"/>
          <w:spacing w:val="40"/>
        </w:rPr>
        <w:t xml:space="preserve"> </w:t>
      </w:r>
      <w:r w:rsidRPr="00260C07">
        <w:rPr>
          <w:rFonts w:asciiTheme="minorHAnsi" w:hAnsiTheme="minorHAnsi" w:cstheme="minorHAnsi"/>
        </w:rPr>
        <w:t>acuerdo</w:t>
      </w:r>
      <w:r w:rsidRPr="00260C07">
        <w:rPr>
          <w:rFonts w:asciiTheme="minorHAnsi" w:hAnsiTheme="minorHAnsi" w:cstheme="minorHAnsi"/>
          <w:spacing w:val="40"/>
        </w:rPr>
        <w:t xml:space="preserve"> </w:t>
      </w:r>
      <w:r w:rsidRPr="00260C07">
        <w:rPr>
          <w:rFonts w:asciiTheme="minorHAnsi" w:hAnsiTheme="minorHAnsi" w:cstheme="minorHAnsi"/>
        </w:rPr>
        <w:t>con</w:t>
      </w:r>
      <w:r w:rsidRPr="00260C07">
        <w:rPr>
          <w:rFonts w:asciiTheme="minorHAnsi" w:hAnsiTheme="minorHAnsi" w:cstheme="minorHAnsi"/>
          <w:spacing w:val="40"/>
        </w:rPr>
        <w:t xml:space="preserve"> </w:t>
      </w:r>
      <w:r w:rsidRPr="00260C07">
        <w:rPr>
          <w:rFonts w:asciiTheme="minorHAnsi" w:hAnsiTheme="minorHAnsi" w:cstheme="minorHAnsi"/>
        </w:rPr>
        <w:t>la</w:t>
      </w:r>
      <w:r w:rsidRPr="00260C07">
        <w:rPr>
          <w:rFonts w:asciiTheme="minorHAnsi" w:hAnsiTheme="minorHAnsi" w:cstheme="minorHAnsi"/>
          <w:spacing w:val="40"/>
        </w:rPr>
        <w:t xml:space="preserve"> </w:t>
      </w:r>
      <w:r w:rsidRPr="00260C07">
        <w:rPr>
          <w:rFonts w:asciiTheme="minorHAnsi" w:hAnsiTheme="minorHAnsi" w:cstheme="minorHAnsi"/>
        </w:rPr>
        <w:t>Circular</w:t>
      </w:r>
      <w:r w:rsidRPr="00260C07">
        <w:rPr>
          <w:rFonts w:asciiTheme="minorHAnsi" w:hAnsiTheme="minorHAnsi" w:cstheme="minorHAnsi"/>
          <w:spacing w:val="40"/>
        </w:rPr>
        <w:t xml:space="preserve"> </w:t>
      </w:r>
      <w:r w:rsidRPr="00260C07">
        <w:rPr>
          <w:rFonts w:asciiTheme="minorHAnsi" w:hAnsiTheme="minorHAnsi" w:cstheme="minorHAnsi"/>
        </w:rPr>
        <w:t>Básica</w:t>
      </w:r>
      <w:r w:rsidRPr="00260C07">
        <w:rPr>
          <w:rFonts w:asciiTheme="minorHAnsi" w:hAnsiTheme="minorHAnsi" w:cstheme="minorHAnsi"/>
          <w:spacing w:val="40"/>
        </w:rPr>
        <w:t xml:space="preserve"> </w:t>
      </w:r>
      <w:r w:rsidRPr="00260C07">
        <w:rPr>
          <w:rFonts w:asciiTheme="minorHAnsi" w:hAnsiTheme="minorHAnsi" w:cstheme="minorHAnsi"/>
        </w:rPr>
        <w:t>Jurídica</w:t>
      </w:r>
      <w:r w:rsidRPr="00260C07">
        <w:rPr>
          <w:rFonts w:asciiTheme="minorHAnsi" w:hAnsiTheme="minorHAnsi" w:cstheme="minorHAnsi"/>
          <w:spacing w:val="40"/>
        </w:rPr>
        <w:t xml:space="preserve"> </w:t>
      </w:r>
      <w:r w:rsidRPr="00260C07">
        <w:rPr>
          <w:rFonts w:asciiTheme="minorHAnsi" w:hAnsiTheme="minorHAnsi" w:cstheme="minorHAnsi"/>
        </w:rPr>
        <w:t>de</w:t>
      </w:r>
      <w:r w:rsidRPr="00260C07">
        <w:rPr>
          <w:rFonts w:asciiTheme="minorHAnsi" w:hAnsiTheme="minorHAnsi" w:cstheme="minorHAnsi"/>
          <w:spacing w:val="40"/>
        </w:rPr>
        <w:t xml:space="preserve"> </w:t>
      </w:r>
      <w:r w:rsidRPr="00260C07">
        <w:rPr>
          <w:rFonts w:asciiTheme="minorHAnsi" w:hAnsiTheme="minorHAnsi" w:cstheme="minorHAnsi"/>
        </w:rPr>
        <w:t>la Superintendencia Financiera de Colombia a:</w:t>
      </w:r>
    </w:p>
    <w:p w14:paraId="56115F8B" w14:textId="77777777" w:rsidR="00983757" w:rsidRPr="00260C07" w:rsidRDefault="00000000" w:rsidP="00B45BFB">
      <w:pPr>
        <w:pStyle w:val="Prrafodelista"/>
        <w:numPr>
          <w:ilvl w:val="0"/>
          <w:numId w:val="1"/>
        </w:numPr>
        <w:tabs>
          <w:tab w:val="left" w:pos="639"/>
          <w:tab w:val="left" w:pos="641"/>
        </w:tabs>
        <w:spacing w:before="268" w:line="276" w:lineRule="auto"/>
        <w:ind w:left="641" w:right="-3"/>
        <w:jc w:val="both"/>
        <w:rPr>
          <w:rFonts w:asciiTheme="minorHAnsi" w:hAnsiTheme="minorHAnsi" w:cstheme="minorHAnsi"/>
        </w:rPr>
      </w:pPr>
      <w:r w:rsidRPr="00260C07">
        <w:rPr>
          <w:rFonts w:asciiTheme="minorHAnsi" w:hAnsiTheme="minorHAnsi" w:cstheme="minorHAnsi"/>
        </w:rPr>
        <w:t xml:space="preserve">Actualizar una (1) vez al año, la documentación e información aportada que exige el </w:t>
      </w:r>
      <w:r w:rsidRPr="00260C07">
        <w:rPr>
          <w:rFonts w:asciiTheme="minorHAnsi" w:hAnsiTheme="minorHAnsi" w:cstheme="minorHAnsi"/>
          <w:b/>
        </w:rPr>
        <w:t xml:space="preserve">CONTRATANTE </w:t>
      </w:r>
      <w:r w:rsidRPr="00260C07">
        <w:rPr>
          <w:rFonts w:asciiTheme="minorHAnsi" w:hAnsiTheme="minorHAnsi" w:cstheme="minorHAnsi"/>
        </w:rPr>
        <w:t xml:space="preserve">para el conocimiento del cliente, dando cumplimiento a las disposiciones contenidas tanto en el Manual SARLAFT del </w:t>
      </w:r>
      <w:r w:rsidRPr="00260C07">
        <w:rPr>
          <w:rFonts w:asciiTheme="minorHAnsi" w:hAnsiTheme="minorHAnsi" w:cstheme="minorHAnsi"/>
          <w:b/>
        </w:rPr>
        <w:t xml:space="preserve">CONTRATANTE </w:t>
      </w:r>
      <w:r w:rsidRPr="00260C07">
        <w:rPr>
          <w:rFonts w:asciiTheme="minorHAnsi" w:hAnsiTheme="minorHAnsi" w:cstheme="minorHAnsi"/>
        </w:rPr>
        <w:t>y las Circulares de la Superintendencia</w:t>
      </w:r>
      <w:r w:rsidRPr="00260C07">
        <w:rPr>
          <w:rFonts w:asciiTheme="minorHAnsi" w:hAnsiTheme="minorHAnsi" w:cstheme="minorHAnsi"/>
          <w:spacing w:val="-6"/>
        </w:rPr>
        <w:t xml:space="preserve"> </w:t>
      </w:r>
      <w:r w:rsidRPr="00260C07">
        <w:rPr>
          <w:rFonts w:asciiTheme="minorHAnsi" w:hAnsiTheme="minorHAnsi" w:cstheme="minorHAnsi"/>
        </w:rPr>
        <w:t>Financiera</w:t>
      </w:r>
      <w:r w:rsidRPr="00260C07">
        <w:rPr>
          <w:rFonts w:asciiTheme="minorHAnsi" w:hAnsiTheme="minorHAnsi" w:cstheme="minorHAnsi"/>
          <w:spacing w:val="-5"/>
        </w:rPr>
        <w:t xml:space="preserve"> </w:t>
      </w:r>
      <w:r w:rsidRPr="00260C07">
        <w:rPr>
          <w:rFonts w:asciiTheme="minorHAnsi" w:hAnsiTheme="minorHAnsi" w:cstheme="minorHAnsi"/>
        </w:rPr>
        <w:t>de</w:t>
      </w:r>
      <w:r w:rsidRPr="00260C07">
        <w:rPr>
          <w:rFonts w:asciiTheme="minorHAnsi" w:hAnsiTheme="minorHAnsi" w:cstheme="minorHAnsi"/>
          <w:spacing w:val="-5"/>
        </w:rPr>
        <w:t xml:space="preserve"> </w:t>
      </w:r>
      <w:r w:rsidRPr="00260C07">
        <w:rPr>
          <w:rFonts w:asciiTheme="minorHAnsi" w:hAnsiTheme="minorHAnsi" w:cstheme="minorHAnsi"/>
        </w:rPr>
        <w:t>Colombia</w:t>
      </w:r>
      <w:r w:rsidRPr="00260C07">
        <w:rPr>
          <w:rFonts w:asciiTheme="minorHAnsi" w:hAnsiTheme="minorHAnsi" w:cstheme="minorHAnsi"/>
          <w:spacing w:val="-8"/>
        </w:rPr>
        <w:t xml:space="preserve"> </w:t>
      </w:r>
      <w:r w:rsidRPr="00260C07">
        <w:rPr>
          <w:rFonts w:asciiTheme="minorHAnsi" w:hAnsiTheme="minorHAnsi" w:cstheme="minorHAnsi"/>
        </w:rPr>
        <w:t>expedidas</w:t>
      </w:r>
      <w:r w:rsidRPr="00260C07">
        <w:rPr>
          <w:rFonts w:asciiTheme="minorHAnsi" w:hAnsiTheme="minorHAnsi" w:cstheme="minorHAnsi"/>
          <w:spacing w:val="-8"/>
        </w:rPr>
        <w:t xml:space="preserve"> </w:t>
      </w:r>
      <w:r w:rsidRPr="00260C07">
        <w:rPr>
          <w:rFonts w:asciiTheme="minorHAnsi" w:hAnsiTheme="minorHAnsi" w:cstheme="minorHAnsi"/>
        </w:rPr>
        <w:t>con</w:t>
      </w:r>
      <w:r w:rsidRPr="00260C07">
        <w:rPr>
          <w:rFonts w:asciiTheme="minorHAnsi" w:hAnsiTheme="minorHAnsi" w:cstheme="minorHAnsi"/>
          <w:spacing w:val="-6"/>
        </w:rPr>
        <w:t xml:space="preserve"> </w:t>
      </w:r>
      <w:r w:rsidRPr="00260C07">
        <w:rPr>
          <w:rFonts w:asciiTheme="minorHAnsi" w:hAnsiTheme="minorHAnsi" w:cstheme="minorHAnsi"/>
        </w:rPr>
        <w:t>posterioridad</w:t>
      </w:r>
      <w:r w:rsidRPr="00260C07">
        <w:rPr>
          <w:rFonts w:asciiTheme="minorHAnsi" w:hAnsiTheme="minorHAnsi" w:cstheme="minorHAnsi"/>
          <w:spacing w:val="-6"/>
        </w:rPr>
        <w:t xml:space="preserve"> </w:t>
      </w:r>
      <w:r w:rsidRPr="00260C07">
        <w:rPr>
          <w:rFonts w:asciiTheme="minorHAnsi" w:hAnsiTheme="minorHAnsi" w:cstheme="minorHAnsi"/>
        </w:rPr>
        <w:t>a</w:t>
      </w:r>
      <w:r w:rsidRPr="00260C07">
        <w:rPr>
          <w:rFonts w:asciiTheme="minorHAnsi" w:hAnsiTheme="minorHAnsi" w:cstheme="minorHAnsi"/>
          <w:spacing w:val="-5"/>
        </w:rPr>
        <w:t xml:space="preserve"> </w:t>
      </w:r>
      <w:r w:rsidRPr="00260C07">
        <w:rPr>
          <w:rFonts w:asciiTheme="minorHAnsi" w:hAnsiTheme="minorHAnsi" w:cstheme="minorHAnsi"/>
        </w:rPr>
        <w:t>la</w:t>
      </w:r>
      <w:r w:rsidRPr="00260C07">
        <w:rPr>
          <w:rFonts w:asciiTheme="minorHAnsi" w:hAnsiTheme="minorHAnsi" w:cstheme="minorHAnsi"/>
          <w:spacing w:val="-5"/>
        </w:rPr>
        <w:t xml:space="preserve"> </w:t>
      </w:r>
      <w:r w:rsidRPr="00260C07">
        <w:rPr>
          <w:rFonts w:asciiTheme="minorHAnsi" w:hAnsiTheme="minorHAnsi" w:cstheme="minorHAnsi"/>
        </w:rPr>
        <w:t>entrada</w:t>
      </w:r>
      <w:r w:rsidRPr="00260C07">
        <w:rPr>
          <w:rFonts w:asciiTheme="minorHAnsi" w:hAnsiTheme="minorHAnsi" w:cstheme="minorHAnsi"/>
          <w:spacing w:val="-5"/>
        </w:rPr>
        <w:t xml:space="preserve"> </w:t>
      </w:r>
      <w:r w:rsidRPr="00260C07">
        <w:rPr>
          <w:rFonts w:asciiTheme="minorHAnsi" w:hAnsiTheme="minorHAnsi" w:cstheme="minorHAnsi"/>
        </w:rPr>
        <w:t>en</w:t>
      </w:r>
      <w:r w:rsidRPr="00260C07">
        <w:rPr>
          <w:rFonts w:asciiTheme="minorHAnsi" w:hAnsiTheme="minorHAnsi" w:cstheme="minorHAnsi"/>
          <w:spacing w:val="-8"/>
        </w:rPr>
        <w:t xml:space="preserve"> </w:t>
      </w:r>
      <w:r w:rsidRPr="00260C07">
        <w:rPr>
          <w:rFonts w:asciiTheme="minorHAnsi" w:hAnsiTheme="minorHAnsi" w:cstheme="minorHAnsi"/>
        </w:rPr>
        <w:t>vigor</w:t>
      </w:r>
      <w:r w:rsidRPr="00260C07">
        <w:rPr>
          <w:rFonts w:asciiTheme="minorHAnsi" w:hAnsiTheme="minorHAnsi" w:cstheme="minorHAnsi"/>
          <w:spacing w:val="-5"/>
        </w:rPr>
        <w:t xml:space="preserve"> </w:t>
      </w:r>
      <w:r w:rsidRPr="00260C07">
        <w:rPr>
          <w:rFonts w:asciiTheme="minorHAnsi" w:hAnsiTheme="minorHAnsi" w:cstheme="minorHAnsi"/>
        </w:rPr>
        <w:t xml:space="preserve">del referido Manual; así como, todos los demás documentos e </w:t>
      </w:r>
      <w:r w:rsidRPr="00260C07">
        <w:rPr>
          <w:rFonts w:asciiTheme="minorHAnsi" w:hAnsiTheme="minorHAnsi" w:cstheme="minorHAnsi"/>
        </w:rPr>
        <w:lastRenderedPageBreak/>
        <w:t xml:space="preserve">información que el </w:t>
      </w:r>
      <w:r w:rsidRPr="00260C07">
        <w:rPr>
          <w:rFonts w:asciiTheme="minorHAnsi" w:hAnsiTheme="minorHAnsi" w:cstheme="minorHAnsi"/>
          <w:b/>
        </w:rPr>
        <w:t xml:space="preserve">CONTRATANTE </w:t>
      </w:r>
      <w:r w:rsidRPr="00260C07">
        <w:rPr>
          <w:rFonts w:asciiTheme="minorHAnsi" w:hAnsiTheme="minorHAnsi" w:cstheme="minorHAnsi"/>
        </w:rPr>
        <w:t>estime pertinentes.</w:t>
      </w:r>
    </w:p>
    <w:p w14:paraId="738B354E" w14:textId="77777777" w:rsidR="00983757" w:rsidRPr="00260C07" w:rsidRDefault="00000000" w:rsidP="00B45BFB">
      <w:pPr>
        <w:pStyle w:val="Prrafodelista"/>
        <w:numPr>
          <w:ilvl w:val="0"/>
          <w:numId w:val="1"/>
        </w:numPr>
        <w:tabs>
          <w:tab w:val="left" w:pos="639"/>
          <w:tab w:val="left" w:pos="641"/>
        </w:tabs>
        <w:spacing w:line="276" w:lineRule="auto"/>
        <w:ind w:left="641" w:right="-3"/>
        <w:jc w:val="both"/>
        <w:rPr>
          <w:rFonts w:asciiTheme="minorHAnsi" w:hAnsiTheme="minorHAnsi" w:cstheme="minorHAnsi"/>
        </w:rPr>
      </w:pPr>
      <w:r w:rsidRPr="00260C07">
        <w:rPr>
          <w:rFonts w:asciiTheme="minorHAnsi" w:hAnsiTheme="minorHAnsi" w:cstheme="minorHAnsi"/>
        </w:rPr>
        <w:t xml:space="preserve">Suministrar los soportes documentales en los que se verifique la veracidad de la información </w:t>
      </w:r>
      <w:r w:rsidRPr="00260C07">
        <w:rPr>
          <w:rFonts w:asciiTheme="minorHAnsi" w:hAnsiTheme="minorHAnsi" w:cstheme="minorHAnsi"/>
          <w:spacing w:val="-2"/>
        </w:rPr>
        <w:t>suministrada.</w:t>
      </w:r>
    </w:p>
    <w:p w14:paraId="3E88F210" w14:textId="77777777" w:rsidR="00983757" w:rsidRPr="00260C07" w:rsidRDefault="00983757" w:rsidP="00B45BFB">
      <w:pPr>
        <w:pStyle w:val="Textoindependiente"/>
        <w:spacing w:line="276" w:lineRule="auto"/>
        <w:ind w:right="-3"/>
        <w:rPr>
          <w:rFonts w:asciiTheme="minorHAnsi" w:hAnsiTheme="minorHAnsi" w:cstheme="minorHAnsi"/>
        </w:rPr>
      </w:pPr>
    </w:p>
    <w:p w14:paraId="26BB2C0D" w14:textId="77777777" w:rsidR="00983757" w:rsidRPr="00260C07" w:rsidRDefault="00000000" w:rsidP="00B45BFB">
      <w:pPr>
        <w:pStyle w:val="Textoindependiente"/>
        <w:spacing w:line="276" w:lineRule="auto"/>
        <w:ind w:left="282" w:right="-3"/>
        <w:rPr>
          <w:rFonts w:asciiTheme="minorHAnsi" w:hAnsiTheme="minorHAnsi" w:cstheme="minorHAnsi"/>
        </w:rPr>
      </w:pPr>
      <w:r w:rsidRPr="00260C07">
        <w:rPr>
          <w:rFonts w:asciiTheme="minorHAnsi" w:hAnsiTheme="minorHAnsi" w:cstheme="minorHAnsi"/>
          <w:b/>
        </w:rPr>
        <w:t xml:space="preserve">PARÁGRAFO PRIMERO. </w:t>
      </w:r>
      <w:r w:rsidRPr="00260C07">
        <w:rPr>
          <w:rFonts w:asciiTheme="minorHAnsi" w:hAnsiTheme="minorHAnsi" w:cstheme="minorHAnsi"/>
        </w:rPr>
        <w:t xml:space="preserve">El incumplimiento por parte del </w:t>
      </w:r>
      <w:r w:rsidRPr="00260C07">
        <w:rPr>
          <w:rFonts w:asciiTheme="minorHAnsi" w:hAnsiTheme="minorHAnsi" w:cstheme="minorHAnsi"/>
          <w:b/>
        </w:rPr>
        <w:t xml:space="preserve">CONTRATISTA </w:t>
      </w:r>
      <w:r w:rsidRPr="00260C07">
        <w:rPr>
          <w:rFonts w:asciiTheme="minorHAnsi" w:hAnsiTheme="minorHAnsi" w:cstheme="minorHAnsi"/>
        </w:rPr>
        <w:t>de lo establecido en esta cláusula dará lugar a la terminación anticipada del presente Contrato.</w:t>
      </w:r>
    </w:p>
    <w:p w14:paraId="7595B933" w14:textId="77777777" w:rsidR="00983757" w:rsidRPr="00260C07" w:rsidRDefault="00983757" w:rsidP="00B45BFB">
      <w:pPr>
        <w:pStyle w:val="Textoindependiente"/>
        <w:spacing w:before="1" w:line="276" w:lineRule="auto"/>
        <w:ind w:right="-3"/>
        <w:rPr>
          <w:rFonts w:asciiTheme="minorHAnsi" w:hAnsiTheme="minorHAnsi" w:cstheme="minorHAnsi"/>
        </w:rPr>
      </w:pPr>
    </w:p>
    <w:p w14:paraId="0BEEC880" w14:textId="77777777" w:rsidR="00983757" w:rsidRPr="00260C07" w:rsidRDefault="00000000" w:rsidP="00B45BFB">
      <w:pPr>
        <w:pStyle w:val="Ttulo1"/>
        <w:spacing w:line="276" w:lineRule="auto"/>
        <w:ind w:right="-3"/>
        <w:rPr>
          <w:rFonts w:asciiTheme="minorHAnsi" w:hAnsiTheme="minorHAnsi" w:cstheme="minorHAnsi"/>
          <w:u w:val="none"/>
        </w:rPr>
      </w:pPr>
      <w:r w:rsidRPr="00260C07">
        <w:rPr>
          <w:rFonts w:asciiTheme="minorHAnsi" w:hAnsiTheme="minorHAnsi" w:cstheme="minorHAnsi"/>
        </w:rPr>
        <w:t>CLÁUSULA</w:t>
      </w:r>
      <w:r w:rsidRPr="00260C07">
        <w:rPr>
          <w:rFonts w:asciiTheme="minorHAnsi" w:hAnsiTheme="minorHAnsi" w:cstheme="minorHAnsi"/>
          <w:spacing w:val="-7"/>
        </w:rPr>
        <w:t xml:space="preserve"> </w:t>
      </w:r>
      <w:r w:rsidRPr="00260C07">
        <w:rPr>
          <w:rFonts w:asciiTheme="minorHAnsi" w:hAnsiTheme="minorHAnsi" w:cstheme="minorHAnsi"/>
        </w:rPr>
        <w:t>XXXVII.</w:t>
      </w:r>
      <w:r w:rsidRPr="00260C07">
        <w:rPr>
          <w:rFonts w:asciiTheme="minorHAnsi" w:hAnsiTheme="minorHAnsi" w:cstheme="minorHAnsi"/>
          <w:spacing w:val="27"/>
          <w:u w:val="none"/>
        </w:rPr>
        <w:t xml:space="preserve"> </w:t>
      </w:r>
      <w:r w:rsidRPr="00260C07">
        <w:rPr>
          <w:rFonts w:asciiTheme="minorHAnsi" w:hAnsiTheme="minorHAnsi" w:cstheme="minorHAnsi"/>
          <w:spacing w:val="-2"/>
        </w:rPr>
        <w:t>PERFECCIONAMIENTO</w:t>
      </w:r>
    </w:p>
    <w:p w14:paraId="628E8A6C" w14:textId="77777777" w:rsidR="00983757" w:rsidRPr="00260C07" w:rsidRDefault="00983757" w:rsidP="00B45BFB">
      <w:pPr>
        <w:pStyle w:val="Textoindependiente"/>
        <w:spacing w:before="63" w:line="276" w:lineRule="auto"/>
        <w:ind w:right="-3"/>
        <w:rPr>
          <w:rFonts w:asciiTheme="minorHAnsi" w:hAnsiTheme="minorHAnsi" w:cstheme="minorHAnsi"/>
          <w:b/>
        </w:rPr>
      </w:pPr>
    </w:p>
    <w:p w14:paraId="11614CB8" w14:textId="77777777" w:rsidR="00983757" w:rsidRPr="00260C07" w:rsidRDefault="00000000"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rPr>
        <w:t>Este Contrato se perfecciona con la firma de las partes, no obstante, su ejecución inicia desde la</w:t>
      </w:r>
      <w:r w:rsidRPr="00260C07">
        <w:rPr>
          <w:rFonts w:asciiTheme="minorHAnsi" w:hAnsiTheme="minorHAnsi" w:cstheme="minorHAnsi"/>
          <w:spacing w:val="80"/>
        </w:rPr>
        <w:t xml:space="preserve"> </w:t>
      </w:r>
      <w:r w:rsidRPr="00260C07">
        <w:rPr>
          <w:rFonts w:asciiTheme="minorHAnsi" w:hAnsiTheme="minorHAnsi" w:cstheme="minorHAnsi"/>
        </w:rPr>
        <w:t>suscripción del acta de inicio.</w:t>
      </w:r>
    </w:p>
    <w:p w14:paraId="3593B274" w14:textId="77777777" w:rsidR="00983757" w:rsidRPr="00260C07" w:rsidRDefault="00983757" w:rsidP="00B45BFB">
      <w:pPr>
        <w:pStyle w:val="Textoindependiente"/>
        <w:spacing w:before="147" w:line="276" w:lineRule="auto"/>
        <w:ind w:right="-3"/>
        <w:rPr>
          <w:rFonts w:asciiTheme="minorHAnsi" w:hAnsiTheme="minorHAnsi" w:cstheme="minorHAnsi"/>
        </w:rPr>
      </w:pPr>
    </w:p>
    <w:p w14:paraId="7E31DD6F" w14:textId="10A35DB8" w:rsidR="00983757" w:rsidRPr="00260C07" w:rsidRDefault="00000000" w:rsidP="00B45BFB">
      <w:pPr>
        <w:pStyle w:val="Textoindependiente"/>
        <w:tabs>
          <w:tab w:val="left" w:pos="4181"/>
          <w:tab w:val="left" w:pos="4579"/>
          <w:tab w:val="left" w:pos="6001"/>
        </w:tabs>
        <w:spacing w:before="1" w:line="276" w:lineRule="auto"/>
        <w:ind w:left="282" w:right="-3"/>
        <w:rPr>
          <w:rFonts w:asciiTheme="minorHAnsi" w:hAnsiTheme="minorHAnsi" w:cstheme="minorHAnsi"/>
        </w:rPr>
      </w:pPr>
      <w:r w:rsidRPr="00260C07">
        <w:rPr>
          <w:rFonts w:asciiTheme="minorHAnsi" w:hAnsiTheme="minorHAnsi" w:cstheme="minorHAnsi"/>
        </w:rPr>
        <w:t xml:space="preserve">Fecha de Perfeccionamiento: </w:t>
      </w:r>
      <w:r w:rsidRPr="00260C07">
        <w:rPr>
          <w:rFonts w:asciiTheme="minorHAnsi" w:hAnsiTheme="minorHAnsi" w:cstheme="minorHAnsi"/>
          <w:u w:val="single"/>
        </w:rPr>
        <w:tab/>
      </w:r>
      <w:r w:rsidRPr="00260C07">
        <w:rPr>
          <w:rFonts w:asciiTheme="minorHAnsi" w:hAnsiTheme="minorHAnsi" w:cstheme="minorHAnsi"/>
          <w:spacing w:val="-10"/>
        </w:rPr>
        <w:t>(</w:t>
      </w:r>
      <w:r w:rsidRPr="00260C07">
        <w:rPr>
          <w:rFonts w:asciiTheme="minorHAnsi" w:hAnsiTheme="minorHAnsi" w:cstheme="minorHAnsi"/>
          <w:u w:val="single"/>
        </w:rPr>
        <w:tab/>
      </w:r>
      <w:r w:rsidRPr="00260C07">
        <w:rPr>
          <w:rFonts w:asciiTheme="minorHAnsi" w:hAnsiTheme="minorHAnsi" w:cstheme="minorHAnsi"/>
        </w:rPr>
        <w:t xml:space="preserve">) de </w:t>
      </w:r>
      <w:r w:rsidRPr="00260C07">
        <w:rPr>
          <w:rFonts w:asciiTheme="minorHAnsi" w:hAnsiTheme="minorHAnsi" w:cstheme="minorHAnsi"/>
          <w:u w:val="single"/>
        </w:rPr>
        <w:tab/>
      </w:r>
      <w:r w:rsidRPr="00260C07">
        <w:rPr>
          <w:rFonts w:asciiTheme="minorHAnsi" w:hAnsiTheme="minorHAnsi" w:cstheme="minorHAnsi"/>
        </w:rPr>
        <w:t>de</w:t>
      </w:r>
      <w:r w:rsidRPr="00260C07">
        <w:rPr>
          <w:rFonts w:asciiTheme="minorHAnsi" w:hAnsiTheme="minorHAnsi" w:cstheme="minorHAnsi"/>
          <w:spacing w:val="-7"/>
        </w:rPr>
        <w:t xml:space="preserve"> </w:t>
      </w:r>
      <w:r w:rsidRPr="00260C07">
        <w:rPr>
          <w:rFonts w:asciiTheme="minorHAnsi" w:hAnsiTheme="minorHAnsi" w:cstheme="minorHAnsi"/>
        </w:rPr>
        <w:t>dos</w:t>
      </w:r>
      <w:r w:rsidRPr="00260C07">
        <w:rPr>
          <w:rFonts w:asciiTheme="minorHAnsi" w:hAnsiTheme="minorHAnsi" w:cstheme="minorHAnsi"/>
          <w:spacing w:val="-5"/>
        </w:rPr>
        <w:t xml:space="preserve"> </w:t>
      </w:r>
      <w:r w:rsidRPr="00260C07">
        <w:rPr>
          <w:rFonts w:asciiTheme="minorHAnsi" w:hAnsiTheme="minorHAnsi" w:cstheme="minorHAnsi"/>
        </w:rPr>
        <w:t>mil</w:t>
      </w:r>
      <w:r w:rsidRPr="00260C07">
        <w:rPr>
          <w:rFonts w:asciiTheme="minorHAnsi" w:hAnsiTheme="minorHAnsi" w:cstheme="minorHAnsi"/>
          <w:spacing w:val="-6"/>
        </w:rPr>
        <w:t xml:space="preserve"> </w:t>
      </w:r>
      <w:r w:rsidR="0071468D">
        <w:rPr>
          <w:rFonts w:asciiTheme="minorHAnsi" w:hAnsiTheme="minorHAnsi" w:cstheme="minorHAnsi"/>
        </w:rPr>
        <w:t xml:space="preserve">veinticuatro </w:t>
      </w:r>
      <w:r w:rsidRPr="00260C07">
        <w:rPr>
          <w:rFonts w:asciiTheme="minorHAnsi" w:hAnsiTheme="minorHAnsi" w:cstheme="minorHAnsi"/>
          <w:spacing w:val="-2"/>
        </w:rPr>
        <w:t>(202</w:t>
      </w:r>
      <w:r w:rsidR="00FF3150" w:rsidRPr="00260C07">
        <w:rPr>
          <w:rFonts w:asciiTheme="minorHAnsi" w:hAnsiTheme="minorHAnsi" w:cstheme="minorHAnsi"/>
          <w:spacing w:val="-2"/>
        </w:rPr>
        <w:t>4</w:t>
      </w:r>
      <w:r w:rsidRPr="00260C07">
        <w:rPr>
          <w:rFonts w:asciiTheme="minorHAnsi" w:hAnsiTheme="minorHAnsi" w:cstheme="minorHAnsi"/>
          <w:spacing w:val="-2"/>
        </w:rPr>
        <w:t>).</w:t>
      </w:r>
    </w:p>
    <w:p w14:paraId="22B81A64" w14:textId="77777777" w:rsidR="00983757" w:rsidRPr="00260C07" w:rsidRDefault="00983757" w:rsidP="00B45BFB">
      <w:pPr>
        <w:pStyle w:val="Textoindependiente"/>
        <w:spacing w:before="158" w:after="1" w:line="276" w:lineRule="auto"/>
        <w:ind w:right="-3"/>
        <w:rPr>
          <w:rFonts w:asciiTheme="minorHAnsi" w:hAnsiTheme="minorHAnsi" w:cstheme="minorHAnsi"/>
        </w:rPr>
      </w:pPr>
    </w:p>
    <w:tbl>
      <w:tblPr>
        <w:tblStyle w:val="TableNormal"/>
        <w:tblW w:w="0" w:type="auto"/>
        <w:tblInd w:w="455" w:type="dxa"/>
        <w:tblLayout w:type="fixed"/>
        <w:tblLook w:val="01E0" w:firstRow="1" w:lastRow="1" w:firstColumn="1" w:lastColumn="1" w:noHBand="0" w:noVBand="0"/>
      </w:tblPr>
      <w:tblGrid>
        <w:gridCol w:w="4460"/>
        <w:gridCol w:w="3338"/>
      </w:tblGrid>
      <w:tr w:rsidR="00983757" w:rsidRPr="00260C07" w14:paraId="39B7DC26" w14:textId="77777777">
        <w:trPr>
          <w:trHeight w:val="875"/>
        </w:trPr>
        <w:tc>
          <w:tcPr>
            <w:tcW w:w="4460" w:type="dxa"/>
          </w:tcPr>
          <w:p w14:paraId="0BD9258E" w14:textId="77777777" w:rsidR="00983757" w:rsidRPr="00260C07" w:rsidRDefault="00000000" w:rsidP="00B45BFB">
            <w:pPr>
              <w:pStyle w:val="TableParagraph"/>
              <w:spacing w:line="276" w:lineRule="auto"/>
              <w:ind w:left="50" w:right="-3"/>
              <w:rPr>
                <w:rFonts w:asciiTheme="minorHAnsi" w:hAnsiTheme="minorHAnsi" w:cstheme="minorHAnsi"/>
                <w:b/>
              </w:rPr>
            </w:pPr>
            <w:r w:rsidRPr="00260C07">
              <w:rPr>
                <w:rFonts w:asciiTheme="minorHAnsi" w:hAnsiTheme="minorHAnsi" w:cstheme="minorHAnsi"/>
                <w:b/>
              </w:rPr>
              <w:t xml:space="preserve">EL </w:t>
            </w:r>
            <w:r w:rsidRPr="00260C07">
              <w:rPr>
                <w:rFonts w:asciiTheme="minorHAnsi" w:hAnsiTheme="minorHAnsi" w:cstheme="minorHAnsi"/>
                <w:b/>
                <w:spacing w:val="-2"/>
              </w:rPr>
              <w:t>CONTRATANTE</w:t>
            </w:r>
          </w:p>
        </w:tc>
        <w:tc>
          <w:tcPr>
            <w:tcW w:w="3338" w:type="dxa"/>
          </w:tcPr>
          <w:p w14:paraId="2482670B" w14:textId="77777777" w:rsidR="00983757" w:rsidRPr="00260C07" w:rsidRDefault="00000000" w:rsidP="00B45BFB">
            <w:pPr>
              <w:pStyle w:val="TableParagraph"/>
              <w:spacing w:line="276" w:lineRule="auto"/>
              <w:ind w:left="220" w:right="-3"/>
              <w:rPr>
                <w:rFonts w:asciiTheme="minorHAnsi" w:hAnsiTheme="minorHAnsi" w:cstheme="minorHAnsi"/>
                <w:b/>
              </w:rPr>
            </w:pPr>
            <w:r w:rsidRPr="00260C07">
              <w:rPr>
                <w:rFonts w:asciiTheme="minorHAnsi" w:hAnsiTheme="minorHAnsi" w:cstheme="minorHAnsi"/>
                <w:b/>
              </w:rPr>
              <w:t xml:space="preserve">EL </w:t>
            </w:r>
            <w:r w:rsidRPr="00260C07">
              <w:rPr>
                <w:rFonts w:asciiTheme="minorHAnsi" w:hAnsiTheme="minorHAnsi" w:cstheme="minorHAnsi"/>
                <w:b/>
                <w:spacing w:val="-2"/>
              </w:rPr>
              <w:t>CONTRATISTA</w:t>
            </w:r>
          </w:p>
        </w:tc>
      </w:tr>
      <w:tr w:rsidR="00983757" w:rsidRPr="00260C07" w14:paraId="0D48D133" w14:textId="77777777">
        <w:trPr>
          <w:trHeight w:val="2003"/>
        </w:trPr>
        <w:tc>
          <w:tcPr>
            <w:tcW w:w="4460" w:type="dxa"/>
          </w:tcPr>
          <w:p w14:paraId="655CDA53" w14:textId="77777777" w:rsidR="00983757" w:rsidRPr="00260C07" w:rsidRDefault="00983757" w:rsidP="00B45BFB">
            <w:pPr>
              <w:pStyle w:val="TableParagraph"/>
              <w:spacing w:line="276" w:lineRule="auto"/>
              <w:ind w:left="0" w:right="-3"/>
              <w:rPr>
                <w:rFonts w:asciiTheme="minorHAnsi" w:hAnsiTheme="minorHAnsi" w:cstheme="minorHAnsi"/>
              </w:rPr>
            </w:pPr>
          </w:p>
          <w:p w14:paraId="01923D17" w14:textId="77777777" w:rsidR="00983757" w:rsidRPr="00260C07" w:rsidRDefault="00000000" w:rsidP="00B45BFB">
            <w:pPr>
              <w:pStyle w:val="TableParagraph"/>
              <w:spacing w:line="276" w:lineRule="auto"/>
              <w:ind w:left="50" w:right="-3"/>
              <w:rPr>
                <w:rFonts w:asciiTheme="minorHAnsi" w:hAnsiTheme="minorHAnsi" w:cstheme="minorHAnsi"/>
              </w:rPr>
            </w:pPr>
            <w:r w:rsidRPr="00260C07">
              <w:rPr>
                <w:rFonts w:asciiTheme="minorHAnsi" w:hAnsiTheme="minorHAnsi" w:cstheme="minorHAnsi"/>
                <w:noProof/>
              </w:rPr>
              <mc:AlternateContent>
                <mc:Choice Requires="wpg">
                  <w:drawing>
                    <wp:inline distT="0" distB="0" distL="0" distR="0" wp14:anchorId="6D5A0BA0" wp14:editId="327CF9A1">
                      <wp:extent cx="2295525" cy="13335"/>
                      <wp:effectExtent l="9525" t="0" r="0" b="5714"/>
                      <wp:docPr id="51" name="Group 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295525" cy="13335"/>
                                <a:chOff x="0" y="0"/>
                                <a:chExt cx="2295525" cy="13335"/>
                              </a:xfrm>
                            </wpg:grpSpPr>
                            <wps:wsp>
                              <wps:cNvPr id="52" name="Graphic 52"/>
                              <wps:cNvSpPr/>
                              <wps:spPr>
                                <a:xfrm>
                                  <a:off x="0" y="6379"/>
                                  <a:ext cx="2295525" cy="1270"/>
                                </a:xfrm>
                                <a:custGeom>
                                  <a:avLst/>
                                  <a:gdLst/>
                                  <a:ahLst/>
                                  <a:cxnLst/>
                                  <a:rect l="l" t="t" r="r" b="b"/>
                                  <a:pathLst>
                                    <a:path w="2295525">
                                      <a:moveTo>
                                        <a:pt x="0" y="0"/>
                                      </a:moveTo>
                                      <a:lnTo>
                                        <a:pt x="2294931" y="0"/>
                                      </a:lnTo>
                                    </a:path>
                                  </a:pathLst>
                                </a:custGeom>
                                <a:ln w="12758">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7D8664E6" id="Group 51" o:spid="_x0000_s1026" style="width:180.75pt;height:1.05pt;mso-position-horizontal-relative:char;mso-position-vertical-relative:line" coordsize="22955,1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">
                      <v:shape id="Graphic 52" o:spid="_x0000_s1027" style="position:absolute;top:63;width:22955;height:13;visibility:visible;mso-wrap-style:square;v-text-anchor:top" coordsize="22955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" path="m,l2294931,e" filled="f" strokeweight=".35439mm">
                        <v:path arrowok="t"/>
                      </v:shape>
                      <w10:anchorlock/>
                    </v:group>
                  </w:pict>
                </mc:Fallback>
              </mc:AlternateContent>
            </w:r>
          </w:p>
          <w:p w14:paraId="623E4B75" w14:textId="77777777" w:rsidR="00983757" w:rsidRPr="00260C07" w:rsidRDefault="00000000" w:rsidP="00B45BFB">
            <w:pPr>
              <w:pStyle w:val="TableParagraph"/>
              <w:spacing w:before="24" w:line="276" w:lineRule="auto"/>
              <w:ind w:left="50" w:right="-3"/>
              <w:rPr>
                <w:rFonts w:asciiTheme="minorHAnsi" w:hAnsiTheme="minorHAnsi" w:cstheme="minorHAnsi"/>
              </w:rPr>
            </w:pPr>
            <w:r w:rsidRPr="00260C07">
              <w:rPr>
                <w:rFonts w:asciiTheme="minorHAnsi" w:hAnsiTheme="minorHAnsi" w:cstheme="minorHAnsi"/>
              </w:rPr>
              <w:t>Representante</w:t>
            </w:r>
            <w:r w:rsidRPr="00260C07">
              <w:rPr>
                <w:rFonts w:asciiTheme="minorHAnsi" w:hAnsiTheme="minorHAnsi" w:cstheme="minorHAnsi"/>
                <w:spacing w:val="-12"/>
              </w:rPr>
              <w:t xml:space="preserve"> </w:t>
            </w:r>
            <w:r w:rsidRPr="00260C07">
              <w:rPr>
                <w:rFonts w:asciiTheme="minorHAnsi" w:hAnsiTheme="minorHAnsi" w:cstheme="minorHAnsi"/>
                <w:spacing w:val="-2"/>
              </w:rPr>
              <w:t>Legal</w:t>
            </w:r>
          </w:p>
          <w:p w14:paraId="0AE1B8E0" w14:textId="77777777" w:rsidR="00983757" w:rsidRPr="00260C07" w:rsidRDefault="00FF3150" w:rsidP="00B45BFB">
            <w:pPr>
              <w:pStyle w:val="TableParagraph"/>
              <w:spacing w:before="12" w:line="276" w:lineRule="auto"/>
              <w:ind w:left="50" w:right="-3"/>
              <w:rPr>
                <w:rFonts w:asciiTheme="minorHAnsi" w:hAnsiTheme="minorHAnsi" w:cstheme="minorHAnsi"/>
              </w:rPr>
            </w:pPr>
            <w:r w:rsidRPr="00260C07">
              <w:rPr>
                <w:rFonts w:asciiTheme="minorHAnsi" w:hAnsiTheme="minorHAnsi" w:cstheme="minorHAnsi"/>
              </w:rPr>
              <w:t>FIDUCIARIA CORFICOLOMBIANA</w:t>
            </w:r>
            <w:r w:rsidRPr="00260C07">
              <w:rPr>
                <w:rFonts w:asciiTheme="minorHAnsi" w:hAnsiTheme="minorHAnsi" w:cstheme="minorHAnsi"/>
                <w:spacing w:val="-5"/>
              </w:rPr>
              <w:t xml:space="preserve"> </w:t>
            </w:r>
            <w:r w:rsidRPr="00260C07">
              <w:rPr>
                <w:rFonts w:asciiTheme="minorHAnsi" w:hAnsiTheme="minorHAnsi" w:cstheme="minorHAnsi"/>
              </w:rPr>
              <w:t>S.A.</w:t>
            </w:r>
            <w:r w:rsidRPr="00260C07">
              <w:rPr>
                <w:rFonts w:asciiTheme="minorHAnsi" w:hAnsiTheme="minorHAnsi" w:cstheme="minorHAnsi"/>
                <w:spacing w:val="-8"/>
              </w:rPr>
              <w:t xml:space="preserve"> </w:t>
            </w:r>
            <w:r w:rsidRPr="00260C07">
              <w:rPr>
                <w:rFonts w:asciiTheme="minorHAnsi" w:hAnsiTheme="minorHAnsi" w:cstheme="minorHAnsi"/>
              </w:rPr>
              <w:t>vocera</w:t>
            </w:r>
            <w:r w:rsidRPr="00260C07">
              <w:rPr>
                <w:rFonts w:asciiTheme="minorHAnsi" w:hAnsiTheme="minorHAnsi" w:cstheme="minorHAnsi"/>
                <w:spacing w:val="-4"/>
              </w:rPr>
              <w:t xml:space="preserve"> </w:t>
            </w:r>
            <w:r w:rsidRPr="00260C07">
              <w:rPr>
                <w:rFonts w:asciiTheme="minorHAnsi" w:hAnsiTheme="minorHAnsi" w:cstheme="minorHAnsi"/>
              </w:rPr>
              <w:t>y</w:t>
            </w:r>
            <w:r w:rsidRPr="00260C07">
              <w:rPr>
                <w:rFonts w:asciiTheme="minorHAnsi" w:hAnsiTheme="minorHAnsi" w:cstheme="minorHAnsi"/>
                <w:spacing w:val="-3"/>
              </w:rPr>
              <w:t xml:space="preserve"> </w:t>
            </w:r>
            <w:r w:rsidRPr="00260C07">
              <w:rPr>
                <w:rFonts w:asciiTheme="minorHAnsi" w:hAnsiTheme="minorHAnsi" w:cstheme="minorHAnsi"/>
                <w:spacing w:val="-2"/>
              </w:rPr>
              <w:t>administradora</w:t>
            </w:r>
          </w:p>
          <w:p w14:paraId="107E2180" w14:textId="77777777" w:rsidR="00983757" w:rsidRPr="00260C07" w:rsidRDefault="00000000" w:rsidP="00B45BFB">
            <w:pPr>
              <w:pStyle w:val="TableParagraph"/>
              <w:spacing w:line="276" w:lineRule="auto"/>
              <w:ind w:left="50" w:right="-3"/>
              <w:rPr>
                <w:rFonts w:asciiTheme="minorHAnsi" w:hAnsiTheme="minorHAnsi" w:cstheme="minorHAnsi"/>
                <w:b/>
              </w:rPr>
            </w:pPr>
            <w:r w:rsidRPr="00260C07">
              <w:rPr>
                <w:rFonts w:asciiTheme="minorHAnsi" w:hAnsiTheme="minorHAnsi" w:cstheme="minorHAnsi"/>
              </w:rPr>
              <w:t>del</w:t>
            </w:r>
            <w:r w:rsidRPr="00260C07">
              <w:rPr>
                <w:rFonts w:asciiTheme="minorHAnsi" w:hAnsiTheme="minorHAnsi" w:cstheme="minorHAnsi"/>
                <w:spacing w:val="-8"/>
              </w:rPr>
              <w:t xml:space="preserve"> </w:t>
            </w:r>
            <w:r w:rsidRPr="00260C07">
              <w:rPr>
                <w:rFonts w:asciiTheme="minorHAnsi" w:hAnsiTheme="minorHAnsi" w:cstheme="minorHAnsi"/>
                <w:b/>
              </w:rPr>
              <w:t>PATRIMONIO</w:t>
            </w:r>
            <w:r w:rsidRPr="00260C07">
              <w:rPr>
                <w:rFonts w:asciiTheme="minorHAnsi" w:hAnsiTheme="minorHAnsi" w:cstheme="minorHAnsi"/>
                <w:b/>
                <w:spacing w:val="-8"/>
              </w:rPr>
              <w:t xml:space="preserve"> </w:t>
            </w:r>
            <w:r w:rsidRPr="00260C07">
              <w:rPr>
                <w:rFonts w:asciiTheme="minorHAnsi" w:hAnsiTheme="minorHAnsi" w:cstheme="minorHAnsi"/>
                <w:b/>
              </w:rPr>
              <w:t>AUTÓNOMO</w:t>
            </w:r>
            <w:r w:rsidRPr="00260C07">
              <w:rPr>
                <w:rFonts w:asciiTheme="minorHAnsi" w:hAnsiTheme="minorHAnsi" w:cstheme="minorHAnsi"/>
                <w:b/>
                <w:spacing w:val="-8"/>
              </w:rPr>
              <w:t xml:space="preserve"> </w:t>
            </w:r>
            <w:r w:rsidR="00FF3150" w:rsidRPr="00260C07">
              <w:rPr>
                <w:rFonts w:asciiTheme="minorHAnsi" w:hAnsiTheme="minorHAnsi" w:cstheme="minorHAnsi"/>
                <w:b/>
              </w:rPr>
              <w:t>OXI RIOFRIO</w:t>
            </w:r>
          </w:p>
        </w:tc>
        <w:tc>
          <w:tcPr>
            <w:tcW w:w="3338" w:type="dxa"/>
          </w:tcPr>
          <w:p w14:paraId="51D7E0D9" w14:textId="77777777" w:rsidR="00983757" w:rsidRPr="00260C07" w:rsidRDefault="00983757" w:rsidP="00B45BFB">
            <w:pPr>
              <w:pStyle w:val="TableParagraph"/>
              <w:spacing w:line="276" w:lineRule="auto"/>
              <w:ind w:left="0" w:right="-3"/>
              <w:rPr>
                <w:rFonts w:asciiTheme="minorHAnsi" w:hAnsiTheme="minorHAnsi" w:cstheme="minorHAnsi"/>
              </w:rPr>
            </w:pPr>
          </w:p>
          <w:p w14:paraId="6819BB8D" w14:textId="77777777" w:rsidR="00983757" w:rsidRPr="00260C07" w:rsidRDefault="00000000" w:rsidP="00B45BFB">
            <w:pPr>
              <w:pStyle w:val="TableParagraph"/>
              <w:spacing w:line="276" w:lineRule="auto"/>
              <w:ind w:left="220" w:right="-3"/>
              <w:rPr>
                <w:rFonts w:asciiTheme="minorHAnsi" w:hAnsiTheme="minorHAnsi" w:cstheme="minorHAnsi"/>
              </w:rPr>
            </w:pPr>
            <w:r w:rsidRPr="00260C07">
              <w:rPr>
                <w:rFonts w:asciiTheme="minorHAnsi" w:hAnsiTheme="minorHAnsi" w:cstheme="minorHAnsi"/>
                <w:noProof/>
              </w:rPr>
              <mc:AlternateContent>
                <mc:Choice Requires="wpg">
                  <w:drawing>
                    <wp:inline distT="0" distB="0" distL="0" distR="0" wp14:anchorId="7F815CBE" wp14:editId="20CFDB43">
                      <wp:extent cx="1947545" cy="13335"/>
                      <wp:effectExtent l="9525" t="0" r="5080" b="5714"/>
                      <wp:docPr id="53" name="Group 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47545" cy="13335"/>
                                <a:chOff x="0" y="0"/>
                                <a:chExt cx="1947545" cy="13335"/>
                              </a:xfrm>
                            </wpg:grpSpPr>
                            <wps:wsp>
                              <wps:cNvPr id="54" name="Graphic 54"/>
                              <wps:cNvSpPr/>
                              <wps:spPr>
                                <a:xfrm>
                                  <a:off x="0" y="6379"/>
                                  <a:ext cx="1947545" cy="1270"/>
                                </a:xfrm>
                                <a:custGeom>
                                  <a:avLst/>
                                  <a:gdLst/>
                                  <a:ahLst/>
                                  <a:cxnLst/>
                                  <a:rect l="l" t="t" r="r" b="b"/>
                                  <a:pathLst>
                                    <a:path w="1947545">
                                      <a:moveTo>
                                        <a:pt x="0" y="0"/>
                                      </a:moveTo>
                                      <a:lnTo>
                                        <a:pt x="1947489" y="0"/>
                                      </a:lnTo>
                                    </a:path>
                                  </a:pathLst>
                                </a:custGeom>
                                <a:ln w="12758">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2F4995BC" id="Group 53" o:spid="_x0000_s1026" style="width:153.35pt;height:1.05pt;mso-position-horizontal-relative:char;mso-position-vertical-relative:line" coordsize="19475,1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">
                      <v:shape id="Graphic 54" o:spid="_x0000_s1027" style="position:absolute;top:63;width:19475;height:13;visibility:visible;mso-wrap-style:square;v-text-anchor:top" coordsize="19475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" path="m,l1947489,e" filled="f" strokeweight=".35439mm">
                        <v:path arrowok="t"/>
                      </v:shape>
                      <w10:anchorlock/>
                    </v:group>
                  </w:pict>
                </mc:Fallback>
              </mc:AlternateContent>
            </w:r>
          </w:p>
          <w:p w14:paraId="3E3CF71A" w14:textId="77777777" w:rsidR="00983757" w:rsidRPr="00260C07" w:rsidRDefault="00000000" w:rsidP="00B45BFB">
            <w:pPr>
              <w:pStyle w:val="TableParagraph"/>
              <w:spacing w:before="24" w:line="276" w:lineRule="auto"/>
              <w:ind w:left="220" w:right="-3"/>
              <w:rPr>
                <w:rFonts w:asciiTheme="minorHAnsi" w:hAnsiTheme="minorHAnsi" w:cstheme="minorHAnsi"/>
              </w:rPr>
            </w:pPr>
            <w:r w:rsidRPr="00260C07">
              <w:rPr>
                <w:rFonts w:asciiTheme="minorHAnsi" w:hAnsiTheme="minorHAnsi" w:cstheme="minorHAnsi"/>
              </w:rPr>
              <w:t>Representante</w:t>
            </w:r>
            <w:r w:rsidRPr="00260C07">
              <w:rPr>
                <w:rFonts w:asciiTheme="minorHAnsi" w:hAnsiTheme="minorHAnsi" w:cstheme="minorHAnsi"/>
                <w:spacing w:val="-12"/>
              </w:rPr>
              <w:t xml:space="preserve"> </w:t>
            </w:r>
            <w:r w:rsidRPr="00260C07">
              <w:rPr>
                <w:rFonts w:asciiTheme="minorHAnsi" w:hAnsiTheme="minorHAnsi" w:cstheme="minorHAnsi"/>
                <w:spacing w:val="-2"/>
              </w:rPr>
              <w:t>Legal</w:t>
            </w:r>
          </w:p>
          <w:p w14:paraId="43E062FB" w14:textId="77777777" w:rsidR="00FF3150" w:rsidRPr="00260C07" w:rsidRDefault="00FF3150" w:rsidP="00B45BFB">
            <w:pPr>
              <w:pStyle w:val="TableParagraph"/>
              <w:tabs>
                <w:tab w:val="left" w:pos="2893"/>
              </w:tabs>
              <w:spacing w:before="12" w:line="276" w:lineRule="auto"/>
              <w:ind w:left="220" w:right="-3"/>
              <w:rPr>
                <w:rFonts w:asciiTheme="minorHAnsi" w:hAnsiTheme="minorHAnsi" w:cstheme="minorHAnsi"/>
                <w:u w:val="thick"/>
              </w:rPr>
            </w:pPr>
          </w:p>
          <w:p w14:paraId="12421C6A" w14:textId="77777777" w:rsidR="00983757" w:rsidRPr="00260C07" w:rsidRDefault="00000000" w:rsidP="00B45BFB">
            <w:pPr>
              <w:pStyle w:val="TableParagraph"/>
              <w:tabs>
                <w:tab w:val="left" w:pos="2893"/>
              </w:tabs>
              <w:spacing w:before="12" w:line="276" w:lineRule="auto"/>
              <w:ind w:left="220" w:right="-3"/>
              <w:rPr>
                <w:rFonts w:asciiTheme="minorHAnsi" w:hAnsiTheme="minorHAnsi" w:cstheme="minorHAnsi"/>
              </w:rPr>
            </w:pPr>
            <w:r w:rsidRPr="00260C07">
              <w:rPr>
                <w:rFonts w:asciiTheme="minorHAnsi" w:hAnsiTheme="minorHAnsi" w:cstheme="minorHAnsi"/>
                <w:u w:val="thick"/>
              </w:rPr>
              <w:t xml:space="preserve"> </w:t>
            </w:r>
            <w:r w:rsidRPr="00260C07">
              <w:rPr>
                <w:rFonts w:asciiTheme="minorHAnsi" w:hAnsiTheme="minorHAnsi" w:cstheme="minorHAnsi"/>
                <w:u w:val="thick"/>
              </w:rPr>
              <w:tab/>
            </w:r>
          </w:p>
        </w:tc>
      </w:tr>
    </w:tbl>
    <w:p w14:paraId="2DE961CF" w14:textId="77777777" w:rsidR="00983757" w:rsidRPr="00260C07" w:rsidRDefault="00983757" w:rsidP="00AC3B6E">
      <w:pPr>
        <w:pStyle w:val="Textoindependiente"/>
        <w:spacing w:line="276" w:lineRule="auto"/>
        <w:ind w:right="-3"/>
        <w:rPr>
          <w:rFonts w:asciiTheme="minorHAnsi" w:hAnsiTheme="minorHAnsi" w:cstheme="minorHAnsi"/>
        </w:rPr>
      </w:pPr>
    </w:p>
    <w:sectPr w:rsidR="00983757" w:rsidRPr="00260C07" w:rsidSect="00B45BFB">
      <w:pgSz w:w="12240" w:h="15840"/>
      <w:pgMar w:top="1820" w:right="900" w:bottom="280" w:left="14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MT">
    <w:altName w:val="Arial"/>
    <w:charset w:val="01"/>
    <w:family w:val="swiss"/>
    <w:pitch w:val="variable"/>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50ED8"/>
    <w:multiLevelType w:val="hybridMultilevel"/>
    <w:tmpl w:val="5A92F312"/>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6AF04F8"/>
    <w:multiLevelType w:val="hybridMultilevel"/>
    <w:tmpl w:val="B3928B3C"/>
    <w:lvl w:ilvl="0" w:tplc="EBCECCDA">
      <w:start w:val="1"/>
      <w:numFmt w:val="decimal"/>
      <w:lvlText w:val="%1."/>
      <w:lvlJc w:val="left"/>
      <w:pPr>
        <w:ind w:left="282" w:hanging="708"/>
        <w:jc w:val="left"/>
      </w:pPr>
      <w:rPr>
        <w:rFonts w:ascii="Calibri" w:eastAsia="Calibri" w:hAnsi="Calibri" w:cs="Calibri" w:hint="default"/>
        <w:b w:val="0"/>
        <w:bCs w:val="0"/>
        <w:i w:val="0"/>
        <w:iCs w:val="0"/>
        <w:spacing w:val="0"/>
        <w:w w:val="100"/>
        <w:sz w:val="22"/>
        <w:szCs w:val="22"/>
        <w:lang w:val="es-ES" w:eastAsia="en-US" w:bidi="ar-SA"/>
      </w:rPr>
    </w:lvl>
    <w:lvl w:ilvl="1" w:tplc="5A54E596">
      <w:start w:val="1"/>
      <w:numFmt w:val="lowerLetter"/>
      <w:lvlText w:val="%2."/>
      <w:lvlJc w:val="left"/>
      <w:pPr>
        <w:ind w:left="1667" w:hanging="1385"/>
        <w:jc w:val="left"/>
      </w:pPr>
      <w:rPr>
        <w:rFonts w:ascii="Calibri" w:eastAsia="Calibri" w:hAnsi="Calibri" w:cs="Calibri" w:hint="default"/>
        <w:b w:val="0"/>
        <w:bCs w:val="0"/>
        <w:i w:val="0"/>
        <w:iCs w:val="0"/>
        <w:spacing w:val="-1"/>
        <w:w w:val="100"/>
        <w:sz w:val="22"/>
        <w:szCs w:val="22"/>
        <w:lang w:val="es-ES" w:eastAsia="en-US" w:bidi="ar-SA"/>
      </w:rPr>
    </w:lvl>
    <w:lvl w:ilvl="2" w:tplc="5FBAFB06">
      <w:numFmt w:val="bullet"/>
      <w:lvlText w:val="•"/>
      <w:lvlJc w:val="left"/>
      <w:pPr>
        <w:ind w:left="2591" w:hanging="1385"/>
      </w:pPr>
      <w:rPr>
        <w:rFonts w:hint="default"/>
        <w:lang w:val="es-ES" w:eastAsia="en-US" w:bidi="ar-SA"/>
      </w:rPr>
    </w:lvl>
    <w:lvl w:ilvl="3" w:tplc="BAFE3BB4">
      <w:numFmt w:val="bullet"/>
      <w:lvlText w:val="•"/>
      <w:lvlJc w:val="left"/>
      <w:pPr>
        <w:ind w:left="3522" w:hanging="1385"/>
      </w:pPr>
      <w:rPr>
        <w:rFonts w:hint="default"/>
        <w:lang w:val="es-ES" w:eastAsia="en-US" w:bidi="ar-SA"/>
      </w:rPr>
    </w:lvl>
    <w:lvl w:ilvl="4" w:tplc="D7BE3EC4">
      <w:numFmt w:val="bullet"/>
      <w:lvlText w:val="•"/>
      <w:lvlJc w:val="left"/>
      <w:pPr>
        <w:ind w:left="4453" w:hanging="1385"/>
      </w:pPr>
      <w:rPr>
        <w:rFonts w:hint="default"/>
        <w:lang w:val="es-ES" w:eastAsia="en-US" w:bidi="ar-SA"/>
      </w:rPr>
    </w:lvl>
    <w:lvl w:ilvl="5" w:tplc="69928846">
      <w:numFmt w:val="bullet"/>
      <w:lvlText w:val="•"/>
      <w:lvlJc w:val="left"/>
      <w:pPr>
        <w:ind w:left="5384" w:hanging="1385"/>
      </w:pPr>
      <w:rPr>
        <w:rFonts w:hint="default"/>
        <w:lang w:val="es-ES" w:eastAsia="en-US" w:bidi="ar-SA"/>
      </w:rPr>
    </w:lvl>
    <w:lvl w:ilvl="6" w:tplc="4BCA0D2C">
      <w:numFmt w:val="bullet"/>
      <w:lvlText w:val="•"/>
      <w:lvlJc w:val="left"/>
      <w:pPr>
        <w:ind w:left="6315" w:hanging="1385"/>
      </w:pPr>
      <w:rPr>
        <w:rFonts w:hint="default"/>
        <w:lang w:val="es-ES" w:eastAsia="en-US" w:bidi="ar-SA"/>
      </w:rPr>
    </w:lvl>
    <w:lvl w:ilvl="7" w:tplc="C2E44AC8">
      <w:numFmt w:val="bullet"/>
      <w:lvlText w:val="•"/>
      <w:lvlJc w:val="left"/>
      <w:pPr>
        <w:ind w:left="7246" w:hanging="1385"/>
      </w:pPr>
      <w:rPr>
        <w:rFonts w:hint="default"/>
        <w:lang w:val="es-ES" w:eastAsia="en-US" w:bidi="ar-SA"/>
      </w:rPr>
    </w:lvl>
    <w:lvl w:ilvl="8" w:tplc="522846E0">
      <w:numFmt w:val="bullet"/>
      <w:lvlText w:val="•"/>
      <w:lvlJc w:val="left"/>
      <w:pPr>
        <w:ind w:left="8177" w:hanging="1385"/>
      </w:pPr>
      <w:rPr>
        <w:rFonts w:hint="default"/>
        <w:lang w:val="es-ES" w:eastAsia="en-US" w:bidi="ar-SA"/>
      </w:rPr>
    </w:lvl>
  </w:abstractNum>
  <w:abstractNum w:abstractNumId="2" w15:restartNumberingAfterBreak="0">
    <w:nsid w:val="06C6061F"/>
    <w:multiLevelType w:val="hybridMultilevel"/>
    <w:tmpl w:val="861A10C4"/>
    <w:lvl w:ilvl="0" w:tplc="90A23D54">
      <w:start w:val="1"/>
      <w:numFmt w:val="decimal"/>
      <w:lvlText w:val="%1."/>
      <w:lvlJc w:val="left"/>
      <w:pPr>
        <w:ind w:left="1285" w:hanging="360"/>
      </w:pPr>
      <w:rPr>
        <w:rFonts w:ascii="Calibri" w:eastAsia="Calibri" w:hAnsi="Calibri" w:cs="Calibri"/>
        <w:color w:val="000000"/>
      </w:rPr>
    </w:lvl>
    <w:lvl w:ilvl="1" w:tplc="080A0019">
      <w:start w:val="1"/>
      <w:numFmt w:val="lowerLetter"/>
      <w:lvlText w:val="%2."/>
      <w:lvlJc w:val="left"/>
      <w:pPr>
        <w:ind w:left="2005" w:hanging="360"/>
      </w:pPr>
    </w:lvl>
    <w:lvl w:ilvl="2" w:tplc="080A001B" w:tentative="1">
      <w:start w:val="1"/>
      <w:numFmt w:val="lowerRoman"/>
      <w:lvlText w:val="%3."/>
      <w:lvlJc w:val="right"/>
      <w:pPr>
        <w:ind w:left="2725" w:hanging="180"/>
      </w:pPr>
    </w:lvl>
    <w:lvl w:ilvl="3" w:tplc="080A000F" w:tentative="1">
      <w:start w:val="1"/>
      <w:numFmt w:val="decimal"/>
      <w:lvlText w:val="%4."/>
      <w:lvlJc w:val="left"/>
      <w:pPr>
        <w:ind w:left="3445" w:hanging="360"/>
      </w:pPr>
    </w:lvl>
    <w:lvl w:ilvl="4" w:tplc="080A0019" w:tentative="1">
      <w:start w:val="1"/>
      <w:numFmt w:val="lowerLetter"/>
      <w:lvlText w:val="%5."/>
      <w:lvlJc w:val="left"/>
      <w:pPr>
        <w:ind w:left="4165" w:hanging="360"/>
      </w:pPr>
    </w:lvl>
    <w:lvl w:ilvl="5" w:tplc="080A001B" w:tentative="1">
      <w:start w:val="1"/>
      <w:numFmt w:val="lowerRoman"/>
      <w:lvlText w:val="%6."/>
      <w:lvlJc w:val="right"/>
      <w:pPr>
        <w:ind w:left="4885" w:hanging="180"/>
      </w:pPr>
    </w:lvl>
    <w:lvl w:ilvl="6" w:tplc="080A000F" w:tentative="1">
      <w:start w:val="1"/>
      <w:numFmt w:val="decimal"/>
      <w:lvlText w:val="%7."/>
      <w:lvlJc w:val="left"/>
      <w:pPr>
        <w:ind w:left="5605" w:hanging="360"/>
      </w:pPr>
    </w:lvl>
    <w:lvl w:ilvl="7" w:tplc="080A0019" w:tentative="1">
      <w:start w:val="1"/>
      <w:numFmt w:val="lowerLetter"/>
      <w:lvlText w:val="%8."/>
      <w:lvlJc w:val="left"/>
      <w:pPr>
        <w:ind w:left="6325" w:hanging="360"/>
      </w:pPr>
    </w:lvl>
    <w:lvl w:ilvl="8" w:tplc="080A001B" w:tentative="1">
      <w:start w:val="1"/>
      <w:numFmt w:val="lowerRoman"/>
      <w:lvlText w:val="%9."/>
      <w:lvlJc w:val="right"/>
      <w:pPr>
        <w:ind w:left="7045" w:hanging="180"/>
      </w:pPr>
    </w:lvl>
  </w:abstractNum>
  <w:abstractNum w:abstractNumId="3" w15:restartNumberingAfterBreak="0">
    <w:nsid w:val="0A225F55"/>
    <w:multiLevelType w:val="hybridMultilevel"/>
    <w:tmpl w:val="181E96FC"/>
    <w:lvl w:ilvl="0" w:tplc="F07C82FC">
      <w:start w:val="1"/>
      <w:numFmt w:val="decimal"/>
      <w:lvlText w:val="%1)"/>
      <w:lvlJc w:val="left"/>
      <w:pPr>
        <w:ind w:left="642" w:hanging="360"/>
        <w:jc w:val="left"/>
      </w:pPr>
      <w:rPr>
        <w:rFonts w:ascii="Verdana" w:eastAsia="Verdana" w:hAnsi="Verdana" w:cs="Verdana" w:hint="default"/>
        <w:b w:val="0"/>
        <w:bCs w:val="0"/>
        <w:i w:val="0"/>
        <w:iCs w:val="0"/>
        <w:spacing w:val="-1"/>
        <w:w w:val="99"/>
        <w:sz w:val="19"/>
        <w:szCs w:val="19"/>
        <w:lang w:val="es-ES" w:eastAsia="en-US" w:bidi="ar-SA"/>
      </w:rPr>
    </w:lvl>
    <w:lvl w:ilvl="1" w:tplc="87148B94">
      <w:numFmt w:val="bullet"/>
      <w:lvlText w:val="•"/>
      <w:lvlJc w:val="left"/>
      <w:pPr>
        <w:ind w:left="1580" w:hanging="360"/>
      </w:pPr>
      <w:rPr>
        <w:rFonts w:hint="default"/>
        <w:lang w:val="es-ES" w:eastAsia="en-US" w:bidi="ar-SA"/>
      </w:rPr>
    </w:lvl>
    <w:lvl w:ilvl="2" w:tplc="440E5AFE">
      <w:numFmt w:val="bullet"/>
      <w:lvlText w:val="•"/>
      <w:lvlJc w:val="left"/>
      <w:pPr>
        <w:ind w:left="2520" w:hanging="360"/>
      </w:pPr>
      <w:rPr>
        <w:rFonts w:hint="default"/>
        <w:lang w:val="es-ES" w:eastAsia="en-US" w:bidi="ar-SA"/>
      </w:rPr>
    </w:lvl>
    <w:lvl w:ilvl="3" w:tplc="58B8EFAC">
      <w:numFmt w:val="bullet"/>
      <w:lvlText w:val="•"/>
      <w:lvlJc w:val="left"/>
      <w:pPr>
        <w:ind w:left="3460" w:hanging="360"/>
      </w:pPr>
      <w:rPr>
        <w:rFonts w:hint="default"/>
        <w:lang w:val="es-ES" w:eastAsia="en-US" w:bidi="ar-SA"/>
      </w:rPr>
    </w:lvl>
    <w:lvl w:ilvl="4" w:tplc="36302C08">
      <w:numFmt w:val="bullet"/>
      <w:lvlText w:val="•"/>
      <w:lvlJc w:val="left"/>
      <w:pPr>
        <w:ind w:left="4400" w:hanging="360"/>
      </w:pPr>
      <w:rPr>
        <w:rFonts w:hint="default"/>
        <w:lang w:val="es-ES" w:eastAsia="en-US" w:bidi="ar-SA"/>
      </w:rPr>
    </w:lvl>
    <w:lvl w:ilvl="5" w:tplc="9E98C9FE">
      <w:numFmt w:val="bullet"/>
      <w:lvlText w:val="•"/>
      <w:lvlJc w:val="left"/>
      <w:pPr>
        <w:ind w:left="5340" w:hanging="360"/>
      </w:pPr>
      <w:rPr>
        <w:rFonts w:hint="default"/>
        <w:lang w:val="es-ES" w:eastAsia="en-US" w:bidi="ar-SA"/>
      </w:rPr>
    </w:lvl>
    <w:lvl w:ilvl="6" w:tplc="C764F3C2">
      <w:numFmt w:val="bullet"/>
      <w:lvlText w:val="•"/>
      <w:lvlJc w:val="left"/>
      <w:pPr>
        <w:ind w:left="6280" w:hanging="360"/>
      </w:pPr>
      <w:rPr>
        <w:rFonts w:hint="default"/>
        <w:lang w:val="es-ES" w:eastAsia="en-US" w:bidi="ar-SA"/>
      </w:rPr>
    </w:lvl>
    <w:lvl w:ilvl="7" w:tplc="1F8489EA">
      <w:numFmt w:val="bullet"/>
      <w:lvlText w:val="•"/>
      <w:lvlJc w:val="left"/>
      <w:pPr>
        <w:ind w:left="7220" w:hanging="360"/>
      </w:pPr>
      <w:rPr>
        <w:rFonts w:hint="default"/>
        <w:lang w:val="es-ES" w:eastAsia="en-US" w:bidi="ar-SA"/>
      </w:rPr>
    </w:lvl>
    <w:lvl w:ilvl="8" w:tplc="7486B26A">
      <w:numFmt w:val="bullet"/>
      <w:lvlText w:val="•"/>
      <w:lvlJc w:val="left"/>
      <w:pPr>
        <w:ind w:left="8160" w:hanging="360"/>
      </w:pPr>
      <w:rPr>
        <w:rFonts w:hint="default"/>
        <w:lang w:val="es-ES" w:eastAsia="en-US" w:bidi="ar-SA"/>
      </w:rPr>
    </w:lvl>
  </w:abstractNum>
  <w:abstractNum w:abstractNumId="4" w15:restartNumberingAfterBreak="0">
    <w:nsid w:val="0A2A26CD"/>
    <w:multiLevelType w:val="hybridMultilevel"/>
    <w:tmpl w:val="79B0BC12"/>
    <w:lvl w:ilvl="0" w:tplc="9FEEEE90">
      <w:numFmt w:val="bullet"/>
      <w:lvlText w:val="●"/>
      <w:lvlJc w:val="left"/>
      <w:pPr>
        <w:ind w:left="1002" w:hanging="360"/>
      </w:pPr>
      <w:rPr>
        <w:rFonts w:ascii="Calibri" w:eastAsia="Calibri" w:hAnsi="Calibri" w:cs="Calibri" w:hint="default"/>
        <w:b w:val="0"/>
        <w:bCs w:val="0"/>
        <w:i w:val="0"/>
        <w:iCs w:val="0"/>
        <w:spacing w:val="0"/>
        <w:w w:val="100"/>
        <w:sz w:val="22"/>
        <w:szCs w:val="22"/>
        <w:lang w:val="es-ES" w:eastAsia="en-US" w:bidi="ar-SA"/>
      </w:rPr>
    </w:lvl>
    <w:lvl w:ilvl="1" w:tplc="936AD15A">
      <w:numFmt w:val="bullet"/>
      <w:lvlText w:val="•"/>
      <w:lvlJc w:val="left"/>
      <w:pPr>
        <w:ind w:left="1904" w:hanging="360"/>
      </w:pPr>
      <w:rPr>
        <w:rFonts w:hint="default"/>
        <w:lang w:val="es-ES" w:eastAsia="en-US" w:bidi="ar-SA"/>
      </w:rPr>
    </w:lvl>
    <w:lvl w:ilvl="2" w:tplc="29E23F96">
      <w:numFmt w:val="bullet"/>
      <w:lvlText w:val="•"/>
      <w:lvlJc w:val="left"/>
      <w:pPr>
        <w:ind w:left="2808" w:hanging="360"/>
      </w:pPr>
      <w:rPr>
        <w:rFonts w:hint="default"/>
        <w:lang w:val="es-ES" w:eastAsia="en-US" w:bidi="ar-SA"/>
      </w:rPr>
    </w:lvl>
    <w:lvl w:ilvl="3" w:tplc="EEACD802">
      <w:numFmt w:val="bullet"/>
      <w:lvlText w:val="•"/>
      <w:lvlJc w:val="left"/>
      <w:pPr>
        <w:ind w:left="3712" w:hanging="360"/>
      </w:pPr>
      <w:rPr>
        <w:rFonts w:hint="default"/>
        <w:lang w:val="es-ES" w:eastAsia="en-US" w:bidi="ar-SA"/>
      </w:rPr>
    </w:lvl>
    <w:lvl w:ilvl="4" w:tplc="71F4253A">
      <w:numFmt w:val="bullet"/>
      <w:lvlText w:val="•"/>
      <w:lvlJc w:val="left"/>
      <w:pPr>
        <w:ind w:left="4616" w:hanging="360"/>
      </w:pPr>
      <w:rPr>
        <w:rFonts w:hint="default"/>
        <w:lang w:val="es-ES" w:eastAsia="en-US" w:bidi="ar-SA"/>
      </w:rPr>
    </w:lvl>
    <w:lvl w:ilvl="5" w:tplc="6F7434BA">
      <w:numFmt w:val="bullet"/>
      <w:lvlText w:val="•"/>
      <w:lvlJc w:val="left"/>
      <w:pPr>
        <w:ind w:left="5520" w:hanging="360"/>
      </w:pPr>
      <w:rPr>
        <w:rFonts w:hint="default"/>
        <w:lang w:val="es-ES" w:eastAsia="en-US" w:bidi="ar-SA"/>
      </w:rPr>
    </w:lvl>
    <w:lvl w:ilvl="6" w:tplc="4F7E0222">
      <w:numFmt w:val="bullet"/>
      <w:lvlText w:val="•"/>
      <w:lvlJc w:val="left"/>
      <w:pPr>
        <w:ind w:left="6424" w:hanging="360"/>
      </w:pPr>
      <w:rPr>
        <w:rFonts w:hint="default"/>
        <w:lang w:val="es-ES" w:eastAsia="en-US" w:bidi="ar-SA"/>
      </w:rPr>
    </w:lvl>
    <w:lvl w:ilvl="7" w:tplc="3D1841C2">
      <w:numFmt w:val="bullet"/>
      <w:lvlText w:val="•"/>
      <w:lvlJc w:val="left"/>
      <w:pPr>
        <w:ind w:left="7328" w:hanging="360"/>
      </w:pPr>
      <w:rPr>
        <w:rFonts w:hint="default"/>
        <w:lang w:val="es-ES" w:eastAsia="en-US" w:bidi="ar-SA"/>
      </w:rPr>
    </w:lvl>
    <w:lvl w:ilvl="8" w:tplc="FDFA0C00">
      <w:numFmt w:val="bullet"/>
      <w:lvlText w:val="•"/>
      <w:lvlJc w:val="left"/>
      <w:pPr>
        <w:ind w:left="8232" w:hanging="360"/>
      </w:pPr>
      <w:rPr>
        <w:rFonts w:hint="default"/>
        <w:lang w:val="es-ES" w:eastAsia="en-US" w:bidi="ar-SA"/>
      </w:rPr>
    </w:lvl>
  </w:abstractNum>
  <w:abstractNum w:abstractNumId="5" w15:restartNumberingAfterBreak="0">
    <w:nsid w:val="0C5C5C93"/>
    <w:multiLevelType w:val="hybridMultilevel"/>
    <w:tmpl w:val="70DC2DBA"/>
    <w:lvl w:ilvl="0" w:tplc="96E2DD4E">
      <w:start w:val="5"/>
      <w:numFmt w:val="lowerLetter"/>
      <w:lvlText w:val="%1)"/>
      <w:lvlJc w:val="left"/>
      <w:pPr>
        <w:ind w:left="282" w:hanging="339"/>
        <w:jc w:val="left"/>
      </w:pPr>
      <w:rPr>
        <w:rFonts w:ascii="Calibri" w:eastAsia="Calibri" w:hAnsi="Calibri" w:cs="Calibri" w:hint="default"/>
        <w:b w:val="0"/>
        <w:bCs w:val="0"/>
        <w:i w:val="0"/>
        <w:iCs w:val="0"/>
        <w:spacing w:val="0"/>
        <w:w w:val="100"/>
        <w:sz w:val="22"/>
        <w:szCs w:val="22"/>
        <w:lang w:val="es-ES" w:eastAsia="en-US" w:bidi="ar-SA"/>
      </w:rPr>
    </w:lvl>
    <w:lvl w:ilvl="1" w:tplc="8D72DB34">
      <w:numFmt w:val="bullet"/>
      <w:lvlText w:val="•"/>
      <w:lvlJc w:val="left"/>
      <w:pPr>
        <w:ind w:left="1256" w:hanging="339"/>
      </w:pPr>
      <w:rPr>
        <w:rFonts w:hint="default"/>
        <w:lang w:val="es-ES" w:eastAsia="en-US" w:bidi="ar-SA"/>
      </w:rPr>
    </w:lvl>
    <w:lvl w:ilvl="2" w:tplc="03F07320">
      <w:numFmt w:val="bullet"/>
      <w:lvlText w:val="•"/>
      <w:lvlJc w:val="left"/>
      <w:pPr>
        <w:ind w:left="2232" w:hanging="339"/>
      </w:pPr>
      <w:rPr>
        <w:rFonts w:hint="default"/>
        <w:lang w:val="es-ES" w:eastAsia="en-US" w:bidi="ar-SA"/>
      </w:rPr>
    </w:lvl>
    <w:lvl w:ilvl="3" w:tplc="10AAB1EC">
      <w:numFmt w:val="bullet"/>
      <w:lvlText w:val="•"/>
      <w:lvlJc w:val="left"/>
      <w:pPr>
        <w:ind w:left="3208" w:hanging="339"/>
      </w:pPr>
      <w:rPr>
        <w:rFonts w:hint="default"/>
        <w:lang w:val="es-ES" w:eastAsia="en-US" w:bidi="ar-SA"/>
      </w:rPr>
    </w:lvl>
    <w:lvl w:ilvl="4" w:tplc="3FB44654">
      <w:numFmt w:val="bullet"/>
      <w:lvlText w:val="•"/>
      <w:lvlJc w:val="left"/>
      <w:pPr>
        <w:ind w:left="4184" w:hanging="339"/>
      </w:pPr>
      <w:rPr>
        <w:rFonts w:hint="default"/>
        <w:lang w:val="es-ES" w:eastAsia="en-US" w:bidi="ar-SA"/>
      </w:rPr>
    </w:lvl>
    <w:lvl w:ilvl="5" w:tplc="95926ED4">
      <w:numFmt w:val="bullet"/>
      <w:lvlText w:val="•"/>
      <w:lvlJc w:val="left"/>
      <w:pPr>
        <w:ind w:left="5160" w:hanging="339"/>
      </w:pPr>
      <w:rPr>
        <w:rFonts w:hint="default"/>
        <w:lang w:val="es-ES" w:eastAsia="en-US" w:bidi="ar-SA"/>
      </w:rPr>
    </w:lvl>
    <w:lvl w:ilvl="6" w:tplc="1EC6EDE4">
      <w:numFmt w:val="bullet"/>
      <w:lvlText w:val="•"/>
      <w:lvlJc w:val="left"/>
      <w:pPr>
        <w:ind w:left="6136" w:hanging="339"/>
      </w:pPr>
      <w:rPr>
        <w:rFonts w:hint="default"/>
        <w:lang w:val="es-ES" w:eastAsia="en-US" w:bidi="ar-SA"/>
      </w:rPr>
    </w:lvl>
    <w:lvl w:ilvl="7" w:tplc="CA0E1202">
      <w:numFmt w:val="bullet"/>
      <w:lvlText w:val="•"/>
      <w:lvlJc w:val="left"/>
      <w:pPr>
        <w:ind w:left="7112" w:hanging="339"/>
      </w:pPr>
      <w:rPr>
        <w:rFonts w:hint="default"/>
        <w:lang w:val="es-ES" w:eastAsia="en-US" w:bidi="ar-SA"/>
      </w:rPr>
    </w:lvl>
    <w:lvl w:ilvl="8" w:tplc="29C2769E">
      <w:numFmt w:val="bullet"/>
      <w:lvlText w:val="•"/>
      <w:lvlJc w:val="left"/>
      <w:pPr>
        <w:ind w:left="8088" w:hanging="339"/>
      </w:pPr>
      <w:rPr>
        <w:rFonts w:hint="default"/>
        <w:lang w:val="es-ES" w:eastAsia="en-US" w:bidi="ar-SA"/>
      </w:rPr>
    </w:lvl>
  </w:abstractNum>
  <w:abstractNum w:abstractNumId="6" w15:restartNumberingAfterBreak="0">
    <w:nsid w:val="165B4ECA"/>
    <w:multiLevelType w:val="hybridMultilevel"/>
    <w:tmpl w:val="C43CB96E"/>
    <w:lvl w:ilvl="0" w:tplc="44E45934">
      <w:start w:val="1"/>
      <w:numFmt w:val="decimal"/>
      <w:lvlText w:val="%1."/>
      <w:lvlJc w:val="left"/>
      <w:pPr>
        <w:ind w:left="709" w:hanging="360"/>
        <w:jc w:val="left"/>
      </w:pPr>
      <w:rPr>
        <w:rFonts w:ascii="Verdana" w:eastAsia="Verdana" w:hAnsi="Verdana" w:cs="Verdana" w:hint="default"/>
        <w:b w:val="0"/>
        <w:bCs w:val="0"/>
        <w:i w:val="0"/>
        <w:iCs w:val="0"/>
        <w:spacing w:val="-1"/>
        <w:w w:val="99"/>
        <w:sz w:val="19"/>
        <w:szCs w:val="19"/>
        <w:lang w:val="es-ES" w:eastAsia="en-US" w:bidi="ar-SA"/>
      </w:rPr>
    </w:lvl>
    <w:lvl w:ilvl="1" w:tplc="98FA456C">
      <w:start w:val="1"/>
      <w:numFmt w:val="lowerLetter"/>
      <w:lvlText w:val="%2."/>
      <w:lvlJc w:val="left"/>
      <w:pPr>
        <w:ind w:left="990" w:hanging="281"/>
        <w:jc w:val="left"/>
      </w:pPr>
      <w:rPr>
        <w:rFonts w:ascii="Calibri" w:eastAsia="Calibri" w:hAnsi="Calibri" w:cs="Calibri" w:hint="default"/>
        <w:b w:val="0"/>
        <w:bCs w:val="0"/>
        <w:i w:val="0"/>
        <w:iCs w:val="0"/>
        <w:spacing w:val="-1"/>
        <w:w w:val="100"/>
        <w:sz w:val="22"/>
        <w:szCs w:val="22"/>
        <w:lang w:val="es-ES" w:eastAsia="en-US" w:bidi="ar-SA"/>
      </w:rPr>
    </w:lvl>
    <w:lvl w:ilvl="2" w:tplc="9D52B832">
      <w:numFmt w:val="bullet"/>
      <w:lvlText w:val="•"/>
      <w:lvlJc w:val="left"/>
      <w:pPr>
        <w:ind w:left="2004" w:hanging="281"/>
      </w:pPr>
      <w:rPr>
        <w:rFonts w:hint="default"/>
        <w:lang w:val="es-ES" w:eastAsia="en-US" w:bidi="ar-SA"/>
      </w:rPr>
    </w:lvl>
    <w:lvl w:ilvl="3" w:tplc="F272AB78">
      <w:numFmt w:val="bullet"/>
      <w:lvlText w:val="•"/>
      <w:lvlJc w:val="left"/>
      <w:pPr>
        <w:ind w:left="3008" w:hanging="281"/>
      </w:pPr>
      <w:rPr>
        <w:rFonts w:hint="default"/>
        <w:lang w:val="es-ES" w:eastAsia="en-US" w:bidi="ar-SA"/>
      </w:rPr>
    </w:lvl>
    <w:lvl w:ilvl="4" w:tplc="9704EA1E">
      <w:numFmt w:val="bullet"/>
      <w:lvlText w:val="•"/>
      <w:lvlJc w:val="left"/>
      <w:pPr>
        <w:ind w:left="4013" w:hanging="281"/>
      </w:pPr>
      <w:rPr>
        <w:rFonts w:hint="default"/>
        <w:lang w:val="es-ES" w:eastAsia="en-US" w:bidi="ar-SA"/>
      </w:rPr>
    </w:lvl>
    <w:lvl w:ilvl="5" w:tplc="2A00C134">
      <w:numFmt w:val="bullet"/>
      <w:lvlText w:val="•"/>
      <w:lvlJc w:val="left"/>
      <w:pPr>
        <w:ind w:left="5017" w:hanging="281"/>
      </w:pPr>
      <w:rPr>
        <w:rFonts w:hint="default"/>
        <w:lang w:val="es-ES" w:eastAsia="en-US" w:bidi="ar-SA"/>
      </w:rPr>
    </w:lvl>
    <w:lvl w:ilvl="6" w:tplc="6FE4F79C">
      <w:numFmt w:val="bullet"/>
      <w:lvlText w:val="•"/>
      <w:lvlJc w:val="left"/>
      <w:pPr>
        <w:ind w:left="6022" w:hanging="281"/>
      </w:pPr>
      <w:rPr>
        <w:rFonts w:hint="default"/>
        <w:lang w:val="es-ES" w:eastAsia="en-US" w:bidi="ar-SA"/>
      </w:rPr>
    </w:lvl>
    <w:lvl w:ilvl="7" w:tplc="B9D47AE2">
      <w:numFmt w:val="bullet"/>
      <w:lvlText w:val="•"/>
      <w:lvlJc w:val="left"/>
      <w:pPr>
        <w:ind w:left="7026" w:hanging="281"/>
      </w:pPr>
      <w:rPr>
        <w:rFonts w:hint="default"/>
        <w:lang w:val="es-ES" w:eastAsia="en-US" w:bidi="ar-SA"/>
      </w:rPr>
    </w:lvl>
    <w:lvl w:ilvl="8" w:tplc="B4C8D1A8">
      <w:numFmt w:val="bullet"/>
      <w:lvlText w:val="•"/>
      <w:lvlJc w:val="left"/>
      <w:pPr>
        <w:ind w:left="8031" w:hanging="281"/>
      </w:pPr>
      <w:rPr>
        <w:rFonts w:hint="default"/>
        <w:lang w:val="es-ES" w:eastAsia="en-US" w:bidi="ar-SA"/>
      </w:rPr>
    </w:lvl>
  </w:abstractNum>
  <w:abstractNum w:abstractNumId="7" w15:restartNumberingAfterBreak="0">
    <w:nsid w:val="1B303F09"/>
    <w:multiLevelType w:val="hybridMultilevel"/>
    <w:tmpl w:val="EE105EEA"/>
    <w:lvl w:ilvl="0" w:tplc="A6B27FFA">
      <w:start w:val="1"/>
      <w:numFmt w:val="lowerRoman"/>
      <w:lvlText w:val="%1."/>
      <w:lvlJc w:val="left"/>
      <w:pPr>
        <w:ind w:left="1002" w:hanging="466"/>
        <w:jc w:val="right"/>
      </w:pPr>
      <w:rPr>
        <w:rFonts w:ascii="Calibri" w:eastAsia="Calibri" w:hAnsi="Calibri" w:cs="Calibri" w:hint="default"/>
        <w:b w:val="0"/>
        <w:bCs w:val="0"/>
        <w:i w:val="0"/>
        <w:iCs w:val="0"/>
        <w:spacing w:val="-1"/>
        <w:w w:val="100"/>
        <w:sz w:val="22"/>
        <w:szCs w:val="22"/>
        <w:lang w:val="es-ES" w:eastAsia="en-US" w:bidi="ar-SA"/>
      </w:rPr>
    </w:lvl>
    <w:lvl w:ilvl="1" w:tplc="0AF47F3E">
      <w:numFmt w:val="bullet"/>
      <w:lvlText w:val="•"/>
      <w:lvlJc w:val="left"/>
      <w:pPr>
        <w:ind w:left="1904" w:hanging="466"/>
      </w:pPr>
      <w:rPr>
        <w:rFonts w:hint="default"/>
        <w:lang w:val="es-ES" w:eastAsia="en-US" w:bidi="ar-SA"/>
      </w:rPr>
    </w:lvl>
    <w:lvl w:ilvl="2" w:tplc="15A00F20">
      <w:numFmt w:val="bullet"/>
      <w:lvlText w:val="•"/>
      <w:lvlJc w:val="left"/>
      <w:pPr>
        <w:ind w:left="2808" w:hanging="466"/>
      </w:pPr>
      <w:rPr>
        <w:rFonts w:hint="default"/>
        <w:lang w:val="es-ES" w:eastAsia="en-US" w:bidi="ar-SA"/>
      </w:rPr>
    </w:lvl>
    <w:lvl w:ilvl="3" w:tplc="87A69492">
      <w:numFmt w:val="bullet"/>
      <w:lvlText w:val="•"/>
      <w:lvlJc w:val="left"/>
      <w:pPr>
        <w:ind w:left="3712" w:hanging="466"/>
      </w:pPr>
      <w:rPr>
        <w:rFonts w:hint="default"/>
        <w:lang w:val="es-ES" w:eastAsia="en-US" w:bidi="ar-SA"/>
      </w:rPr>
    </w:lvl>
    <w:lvl w:ilvl="4" w:tplc="343EA4CA">
      <w:numFmt w:val="bullet"/>
      <w:lvlText w:val="•"/>
      <w:lvlJc w:val="left"/>
      <w:pPr>
        <w:ind w:left="4616" w:hanging="466"/>
      </w:pPr>
      <w:rPr>
        <w:rFonts w:hint="default"/>
        <w:lang w:val="es-ES" w:eastAsia="en-US" w:bidi="ar-SA"/>
      </w:rPr>
    </w:lvl>
    <w:lvl w:ilvl="5" w:tplc="7E2AB2A4">
      <w:numFmt w:val="bullet"/>
      <w:lvlText w:val="•"/>
      <w:lvlJc w:val="left"/>
      <w:pPr>
        <w:ind w:left="5520" w:hanging="466"/>
      </w:pPr>
      <w:rPr>
        <w:rFonts w:hint="default"/>
        <w:lang w:val="es-ES" w:eastAsia="en-US" w:bidi="ar-SA"/>
      </w:rPr>
    </w:lvl>
    <w:lvl w:ilvl="6" w:tplc="C2386916">
      <w:numFmt w:val="bullet"/>
      <w:lvlText w:val="•"/>
      <w:lvlJc w:val="left"/>
      <w:pPr>
        <w:ind w:left="6424" w:hanging="466"/>
      </w:pPr>
      <w:rPr>
        <w:rFonts w:hint="default"/>
        <w:lang w:val="es-ES" w:eastAsia="en-US" w:bidi="ar-SA"/>
      </w:rPr>
    </w:lvl>
    <w:lvl w:ilvl="7" w:tplc="F5F0B6E8">
      <w:numFmt w:val="bullet"/>
      <w:lvlText w:val="•"/>
      <w:lvlJc w:val="left"/>
      <w:pPr>
        <w:ind w:left="7328" w:hanging="466"/>
      </w:pPr>
      <w:rPr>
        <w:rFonts w:hint="default"/>
        <w:lang w:val="es-ES" w:eastAsia="en-US" w:bidi="ar-SA"/>
      </w:rPr>
    </w:lvl>
    <w:lvl w:ilvl="8" w:tplc="7BB679B8">
      <w:numFmt w:val="bullet"/>
      <w:lvlText w:val="•"/>
      <w:lvlJc w:val="left"/>
      <w:pPr>
        <w:ind w:left="8232" w:hanging="466"/>
      </w:pPr>
      <w:rPr>
        <w:rFonts w:hint="default"/>
        <w:lang w:val="es-ES" w:eastAsia="en-US" w:bidi="ar-SA"/>
      </w:rPr>
    </w:lvl>
  </w:abstractNum>
  <w:abstractNum w:abstractNumId="8" w15:restartNumberingAfterBreak="0">
    <w:nsid w:val="1F0F3B6D"/>
    <w:multiLevelType w:val="hybridMultilevel"/>
    <w:tmpl w:val="2D741A42"/>
    <w:lvl w:ilvl="0" w:tplc="DB2E11FE">
      <w:start w:val="1"/>
      <w:numFmt w:val="decimal"/>
      <w:lvlText w:val="%1."/>
      <w:lvlJc w:val="left"/>
      <w:pPr>
        <w:ind w:left="709" w:hanging="428"/>
        <w:jc w:val="left"/>
      </w:pPr>
      <w:rPr>
        <w:rFonts w:ascii="Calibri" w:eastAsia="Calibri" w:hAnsi="Calibri" w:cs="Calibri" w:hint="default"/>
        <w:b w:val="0"/>
        <w:bCs w:val="0"/>
        <w:i w:val="0"/>
        <w:iCs w:val="0"/>
        <w:spacing w:val="0"/>
        <w:w w:val="100"/>
        <w:sz w:val="22"/>
        <w:szCs w:val="22"/>
        <w:lang w:val="es-ES" w:eastAsia="en-US" w:bidi="ar-SA"/>
      </w:rPr>
    </w:lvl>
    <w:lvl w:ilvl="1" w:tplc="8214B33E">
      <w:start w:val="1"/>
      <w:numFmt w:val="decimal"/>
      <w:lvlText w:val="%2)"/>
      <w:lvlJc w:val="left"/>
      <w:pPr>
        <w:ind w:left="1722" w:hanging="360"/>
        <w:jc w:val="left"/>
      </w:pPr>
      <w:rPr>
        <w:rFonts w:ascii="Calibri" w:eastAsia="Calibri" w:hAnsi="Calibri" w:cs="Calibri" w:hint="default"/>
        <w:b w:val="0"/>
        <w:bCs w:val="0"/>
        <w:i w:val="0"/>
        <w:iCs w:val="0"/>
        <w:spacing w:val="0"/>
        <w:w w:val="100"/>
        <w:sz w:val="22"/>
        <w:szCs w:val="22"/>
        <w:lang w:val="es-ES" w:eastAsia="en-US" w:bidi="ar-SA"/>
      </w:rPr>
    </w:lvl>
    <w:lvl w:ilvl="2" w:tplc="D550F758">
      <w:numFmt w:val="bullet"/>
      <w:lvlText w:val="•"/>
      <w:lvlJc w:val="left"/>
      <w:pPr>
        <w:ind w:left="2644" w:hanging="360"/>
      </w:pPr>
      <w:rPr>
        <w:rFonts w:hint="default"/>
        <w:lang w:val="es-ES" w:eastAsia="en-US" w:bidi="ar-SA"/>
      </w:rPr>
    </w:lvl>
    <w:lvl w:ilvl="3" w:tplc="74403308">
      <w:numFmt w:val="bullet"/>
      <w:lvlText w:val="•"/>
      <w:lvlJc w:val="left"/>
      <w:pPr>
        <w:ind w:left="3568" w:hanging="360"/>
      </w:pPr>
      <w:rPr>
        <w:rFonts w:hint="default"/>
        <w:lang w:val="es-ES" w:eastAsia="en-US" w:bidi="ar-SA"/>
      </w:rPr>
    </w:lvl>
    <w:lvl w:ilvl="4" w:tplc="00643664">
      <w:numFmt w:val="bullet"/>
      <w:lvlText w:val="•"/>
      <w:lvlJc w:val="left"/>
      <w:pPr>
        <w:ind w:left="4493" w:hanging="360"/>
      </w:pPr>
      <w:rPr>
        <w:rFonts w:hint="default"/>
        <w:lang w:val="es-ES" w:eastAsia="en-US" w:bidi="ar-SA"/>
      </w:rPr>
    </w:lvl>
    <w:lvl w:ilvl="5" w:tplc="1C1CD400">
      <w:numFmt w:val="bullet"/>
      <w:lvlText w:val="•"/>
      <w:lvlJc w:val="left"/>
      <w:pPr>
        <w:ind w:left="5417" w:hanging="360"/>
      </w:pPr>
      <w:rPr>
        <w:rFonts w:hint="default"/>
        <w:lang w:val="es-ES" w:eastAsia="en-US" w:bidi="ar-SA"/>
      </w:rPr>
    </w:lvl>
    <w:lvl w:ilvl="6" w:tplc="91D8B070">
      <w:numFmt w:val="bullet"/>
      <w:lvlText w:val="•"/>
      <w:lvlJc w:val="left"/>
      <w:pPr>
        <w:ind w:left="6342" w:hanging="360"/>
      </w:pPr>
      <w:rPr>
        <w:rFonts w:hint="default"/>
        <w:lang w:val="es-ES" w:eastAsia="en-US" w:bidi="ar-SA"/>
      </w:rPr>
    </w:lvl>
    <w:lvl w:ilvl="7" w:tplc="2F427EA0">
      <w:numFmt w:val="bullet"/>
      <w:lvlText w:val="•"/>
      <w:lvlJc w:val="left"/>
      <w:pPr>
        <w:ind w:left="7266" w:hanging="360"/>
      </w:pPr>
      <w:rPr>
        <w:rFonts w:hint="default"/>
        <w:lang w:val="es-ES" w:eastAsia="en-US" w:bidi="ar-SA"/>
      </w:rPr>
    </w:lvl>
    <w:lvl w:ilvl="8" w:tplc="422C2550">
      <w:numFmt w:val="bullet"/>
      <w:lvlText w:val="•"/>
      <w:lvlJc w:val="left"/>
      <w:pPr>
        <w:ind w:left="8191" w:hanging="360"/>
      </w:pPr>
      <w:rPr>
        <w:rFonts w:hint="default"/>
        <w:lang w:val="es-ES" w:eastAsia="en-US" w:bidi="ar-SA"/>
      </w:rPr>
    </w:lvl>
  </w:abstractNum>
  <w:abstractNum w:abstractNumId="9" w15:restartNumberingAfterBreak="0">
    <w:nsid w:val="235E0FF6"/>
    <w:multiLevelType w:val="hybridMultilevel"/>
    <w:tmpl w:val="F51CFB10"/>
    <w:lvl w:ilvl="0" w:tplc="1F683832">
      <w:start w:val="1"/>
      <w:numFmt w:val="decimal"/>
      <w:lvlText w:val="%1."/>
      <w:lvlJc w:val="left"/>
      <w:pPr>
        <w:ind w:left="642" w:hanging="360"/>
        <w:jc w:val="left"/>
      </w:pPr>
      <w:rPr>
        <w:rFonts w:hint="default"/>
        <w:spacing w:val="0"/>
        <w:w w:val="100"/>
        <w:lang w:val="es-ES" w:eastAsia="en-US" w:bidi="ar-SA"/>
      </w:rPr>
    </w:lvl>
    <w:lvl w:ilvl="1" w:tplc="4936F398">
      <w:numFmt w:val="bullet"/>
      <w:lvlText w:val="-"/>
      <w:lvlJc w:val="left"/>
      <w:pPr>
        <w:ind w:left="1362" w:hanging="360"/>
      </w:pPr>
      <w:rPr>
        <w:rFonts w:ascii="Arial MT" w:eastAsia="Arial MT" w:hAnsi="Arial MT" w:cs="Arial MT" w:hint="default"/>
        <w:b w:val="0"/>
        <w:bCs w:val="0"/>
        <w:i w:val="0"/>
        <w:iCs w:val="0"/>
        <w:spacing w:val="0"/>
        <w:w w:val="99"/>
        <w:sz w:val="24"/>
        <w:szCs w:val="24"/>
        <w:lang w:val="es-ES" w:eastAsia="en-US" w:bidi="ar-SA"/>
      </w:rPr>
    </w:lvl>
    <w:lvl w:ilvl="2" w:tplc="A4E2179E">
      <w:numFmt w:val="bullet"/>
      <w:lvlText w:val="•"/>
      <w:lvlJc w:val="left"/>
      <w:pPr>
        <w:ind w:left="2324" w:hanging="360"/>
      </w:pPr>
      <w:rPr>
        <w:rFonts w:hint="default"/>
        <w:lang w:val="es-ES" w:eastAsia="en-US" w:bidi="ar-SA"/>
      </w:rPr>
    </w:lvl>
    <w:lvl w:ilvl="3" w:tplc="5F70DE0C">
      <w:numFmt w:val="bullet"/>
      <w:lvlText w:val="•"/>
      <w:lvlJc w:val="left"/>
      <w:pPr>
        <w:ind w:left="3288" w:hanging="360"/>
      </w:pPr>
      <w:rPr>
        <w:rFonts w:hint="default"/>
        <w:lang w:val="es-ES" w:eastAsia="en-US" w:bidi="ar-SA"/>
      </w:rPr>
    </w:lvl>
    <w:lvl w:ilvl="4" w:tplc="FE140DC0">
      <w:numFmt w:val="bullet"/>
      <w:lvlText w:val="•"/>
      <w:lvlJc w:val="left"/>
      <w:pPr>
        <w:ind w:left="4253" w:hanging="360"/>
      </w:pPr>
      <w:rPr>
        <w:rFonts w:hint="default"/>
        <w:lang w:val="es-ES" w:eastAsia="en-US" w:bidi="ar-SA"/>
      </w:rPr>
    </w:lvl>
    <w:lvl w:ilvl="5" w:tplc="C8F629AC">
      <w:numFmt w:val="bullet"/>
      <w:lvlText w:val="•"/>
      <w:lvlJc w:val="left"/>
      <w:pPr>
        <w:ind w:left="5217" w:hanging="360"/>
      </w:pPr>
      <w:rPr>
        <w:rFonts w:hint="default"/>
        <w:lang w:val="es-ES" w:eastAsia="en-US" w:bidi="ar-SA"/>
      </w:rPr>
    </w:lvl>
    <w:lvl w:ilvl="6" w:tplc="EEC248C8">
      <w:numFmt w:val="bullet"/>
      <w:lvlText w:val="•"/>
      <w:lvlJc w:val="left"/>
      <w:pPr>
        <w:ind w:left="6182" w:hanging="360"/>
      </w:pPr>
      <w:rPr>
        <w:rFonts w:hint="default"/>
        <w:lang w:val="es-ES" w:eastAsia="en-US" w:bidi="ar-SA"/>
      </w:rPr>
    </w:lvl>
    <w:lvl w:ilvl="7" w:tplc="A19C6F96">
      <w:numFmt w:val="bullet"/>
      <w:lvlText w:val="•"/>
      <w:lvlJc w:val="left"/>
      <w:pPr>
        <w:ind w:left="7146" w:hanging="360"/>
      </w:pPr>
      <w:rPr>
        <w:rFonts w:hint="default"/>
        <w:lang w:val="es-ES" w:eastAsia="en-US" w:bidi="ar-SA"/>
      </w:rPr>
    </w:lvl>
    <w:lvl w:ilvl="8" w:tplc="53183362">
      <w:numFmt w:val="bullet"/>
      <w:lvlText w:val="•"/>
      <w:lvlJc w:val="left"/>
      <w:pPr>
        <w:ind w:left="8111" w:hanging="360"/>
      </w:pPr>
      <w:rPr>
        <w:rFonts w:hint="default"/>
        <w:lang w:val="es-ES" w:eastAsia="en-US" w:bidi="ar-SA"/>
      </w:rPr>
    </w:lvl>
  </w:abstractNum>
  <w:abstractNum w:abstractNumId="10" w15:restartNumberingAfterBreak="0">
    <w:nsid w:val="25F2771C"/>
    <w:multiLevelType w:val="hybridMultilevel"/>
    <w:tmpl w:val="70C0D200"/>
    <w:lvl w:ilvl="0" w:tplc="E2B4B1CA">
      <w:start w:val="1"/>
      <w:numFmt w:val="decimal"/>
      <w:lvlText w:val="%1."/>
      <w:lvlJc w:val="left"/>
      <w:pPr>
        <w:ind w:left="709" w:hanging="428"/>
        <w:jc w:val="left"/>
      </w:pPr>
      <w:rPr>
        <w:rFonts w:ascii="Calibri" w:eastAsia="Calibri" w:hAnsi="Calibri" w:cs="Calibri" w:hint="default"/>
        <w:b w:val="0"/>
        <w:bCs w:val="0"/>
        <w:i w:val="0"/>
        <w:iCs w:val="0"/>
        <w:spacing w:val="0"/>
        <w:w w:val="100"/>
        <w:sz w:val="22"/>
        <w:szCs w:val="22"/>
        <w:lang w:val="es-ES" w:eastAsia="en-US" w:bidi="ar-SA"/>
      </w:rPr>
    </w:lvl>
    <w:lvl w:ilvl="1" w:tplc="1D3CDD0C">
      <w:start w:val="1"/>
      <w:numFmt w:val="lowerLetter"/>
      <w:lvlText w:val="%2)"/>
      <w:lvlJc w:val="left"/>
      <w:pPr>
        <w:ind w:left="1134" w:hanging="425"/>
        <w:jc w:val="left"/>
      </w:pPr>
      <w:rPr>
        <w:rFonts w:ascii="Calibri" w:eastAsia="Calibri" w:hAnsi="Calibri" w:cs="Calibri" w:hint="default"/>
        <w:b w:val="0"/>
        <w:bCs w:val="0"/>
        <w:i w:val="0"/>
        <w:iCs w:val="0"/>
        <w:spacing w:val="-1"/>
        <w:w w:val="100"/>
        <w:sz w:val="22"/>
        <w:szCs w:val="22"/>
        <w:lang w:val="es-ES" w:eastAsia="en-US" w:bidi="ar-SA"/>
      </w:rPr>
    </w:lvl>
    <w:lvl w:ilvl="2" w:tplc="C1C8B3BC">
      <w:numFmt w:val="bullet"/>
      <w:lvlText w:val="•"/>
      <w:lvlJc w:val="left"/>
      <w:pPr>
        <w:ind w:left="1140" w:hanging="425"/>
      </w:pPr>
      <w:rPr>
        <w:rFonts w:hint="default"/>
        <w:lang w:val="es-ES" w:eastAsia="en-US" w:bidi="ar-SA"/>
      </w:rPr>
    </w:lvl>
    <w:lvl w:ilvl="3" w:tplc="BBDEB562">
      <w:numFmt w:val="bullet"/>
      <w:lvlText w:val="•"/>
      <w:lvlJc w:val="left"/>
      <w:pPr>
        <w:ind w:left="2252" w:hanging="425"/>
      </w:pPr>
      <w:rPr>
        <w:rFonts w:hint="default"/>
        <w:lang w:val="es-ES" w:eastAsia="en-US" w:bidi="ar-SA"/>
      </w:rPr>
    </w:lvl>
    <w:lvl w:ilvl="4" w:tplc="1464C5CC">
      <w:numFmt w:val="bullet"/>
      <w:lvlText w:val="•"/>
      <w:lvlJc w:val="left"/>
      <w:pPr>
        <w:ind w:left="3365" w:hanging="425"/>
      </w:pPr>
      <w:rPr>
        <w:rFonts w:hint="default"/>
        <w:lang w:val="es-ES" w:eastAsia="en-US" w:bidi="ar-SA"/>
      </w:rPr>
    </w:lvl>
    <w:lvl w:ilvl="5" w:tplc="DDC8D732">
      <w:numFmt w:val="bullet"/>
      <w:lvlText w:val="•"/>
      <w:lvlJc w:val="left"/>
      <w:pPr>
        <w:ind w:left="4477" w:hanging="425"/>
      </w:pPr>
      <w:rPr>
        <w:rFonts w:hint="default"/>
        <w:lang w:val="es-ES" w:eastAsia="en-US" w:bidi="ar-SA"/>
      </w:rPr>
    </w:lvl>
    <w:lvl w:ilvl="6" w:tplc="4FDE6452">
      <w:numFmt w:val="bullet"/>
      <w:lvlText w:val="•"/>
      <w:lvlJc w:val="left"/>
      <w:pPr>
        <w:ind w:left="5590" w:hanging="425"/>
      </w:pPr>
      <w:rPr>
        <w:rFonts w:hint="default"/>
        <w:lang w:val="es-ES" w:eastAsia="en-US" w:bidi="ar-SA"/>
      </w:rPr>
    </w:lvl>
    <w:lvl w:ilvl="7" w:tplc="22A697D2">
      <w:numFmt w:val="bullet"/>
      <w:lvlText w:val="•"/>
      <w:lvlJc w:val="left"/>
      <w:pPr>
        <w:ind w:left="6702" w:hanging="425"/>
      </w:pPr>
      <w:rPr>
        <w:rFonts w:hint="default"/>
        <w:lang w:val="es-ES" w:eastAsia="en-US" w:bidi="ar-SA"/>
      </w:rPr>
    </w:lvl>
    <w:lvl w:ilvl="8" w:tplc="F05ED476">
      <w:numFmt w:val="bullet"/>
      <w:lvlText w:val="•"/>
      <w:lvlJc w:val="left"/>
      <w:pPr>
        <w:ind w:left="7815" w:hanging="425"/>
      </w:pPr>
      <w:rPr>
        <w:rFonts w:hint="default"/>
        <w:lang w:val="es-ES" w:eastAsia="en-US" w:bidi="ar-SA"/>
      </w:rPr>
    </w:lvl>
  </w:abstractNum>
  <w:abstractNum w:abstractNumId="11" w15:restartNumberingAfterBreak="0">
    <w:nsid w:val="2767512C"/>
    <w:multiLevelType w:val="hybridMultilevel"/>
    <w:tmpl w:val="916C7412"/>
    <w:lvl w:ilvl="0" w:tplc="3300E72C">
      <w:start w:val="1"/>
      <w:numFmt w:val="decimal"/>
      <w:lvlText w:val="%1."/>
      <w:lvlJc w:val="left"/>
      <w:pPr>
        <w:ind w:left="642" w:hanging="360"/>
        <w:jc w:val="left"/>
      </w:pPr>
      <w:rPr>
        <w:rFonts w:ascii="Calibri" w:eastAsia="Calibri" w:hAnsi="Calibri" w:cs="Calibri" w:hint="default"/>
        <w:b w:val="0"/>
        <w:bCs w:val="0"/>
        <w:i w:val="0"/>
        <w:iCs w:val="0"/>
        <w:spacing w:val="0"/>
        <w:w w:val="100"/>
        <w:sz w:val="22"/>
        <w:szCs w:val="22"/>
        <w:lang w:val="es-ES" w:eastAsia="en-US" w:bidi="ar-SA"/>
      </w:rPr>
    </w:lvl>
    <w:lvl w:ilvl="1" w:tplc="3800DC94">
      <w:numFmt w:val="bullet"/>
      <w:lvlText w:val="•"/>
      <w:lvlJc w:val="left"/>
      <w:pPr>
        <w:ind w:left="1580" w:hanging="360"/>
      </w:pPr>
      <w:rPr>
        <w:rFonts w:hint="default"/>
        <w:lang w:val="es-ES" w:eastAsia="en-US" w:bidi="ar-SA"/>
      </w:rPr>
    </w:lvl>
    <w:lvl w:ilvl="2" w:tplc="BD748FD8">
      <w:numFmt w:val="bullet"/>
      <w:lvlText w:val="•"/>
      <w:lvlJc w:val="left"/>
      <w:pPr>
        <w:ind w:left="2520" w:hanging="360"/>
      </w:pPr>
      <w:rPr>
        <w:rFonts w:hint="default"/>
        <w:lang w:val="es-ES" w:eastAsia="en-US" w:bidi="ar-SA"/>
      </w:rPr>
    </w:lvl>
    <w:lvl w:ilvl="3" w:tplc="F586A40A">
      <w:numFmt w:val="bullet"/>
      <w:lvlText w:val="•"/>
      <w:lvlJc w:val="left"/>
      <w:pPr>
        <w:ind w:left="3460" w:hanging="360"/>
      </w:pPr>
      <w:rPr>
        <w:rFonts w:hint="default"/>
        <w:lang w:val="es-ES" w:eastAsia="en-US" w:bidi="ar-SA"/>
      </w:rPr>
    </w:lvl>
    <w:lvl w:ilvl="4" w:tplc="8A82005A">
      <w:numFmt w:val="bullet"/>
      <w:lvlText w:val="•"/>
      <w:lvlJc w:val="left"/>
      <w:pPr>
        <w:ind w:left="4400" w:hanging="360"/>
      </w:pPr>
      <w:rPr>
        <w:rFonts w:hint="default"/>
        <w:lang w:val="es-ES" w:eastAsia="en-US" w:bidi="ar-SA"/>
      </w:rPr>
    </w:lvl>
    <w:lvl w:ilvl="5" w:tplc="F5C0622A">
      <w:numFmt w:val="bullet"/>
      <w:lvlText w:val="•"/>
      <w:lvlJc w:val="left"/>
      <w:pPr>
        <w:ind w:left="5340" w:hanging="360"/>
      </w:pPr>
      <w:rPr>
        <w:rFonts w:hint="default"/>
        <w:lang w:val="es-ES" w:eastAsia="en-US" w:bidi="ar-SA"/>
      </w:rPr>
    </w:lvl>
    <w:lvl w:ilvl="6" w:tplc="5908E07A">
      <w:numFmt w:val="bullet"/>
      <w:lvlText w:val="•"/>
      <w:lvlJc w:val="left"/>
      <w:pPr>
        <w:ind w:left="6280" w:hanging="360"/>
      </w:pPr>
      <w:rPr>
        <w:rFonts w:hint="default"/>
        <w:lang w:val="es-ES" w:eastAsia="en-US" w:bidi="ar-SA"/>
      </w:rPr>
    </w:lvl>
    <w:lvl w:ilvl="7" w:tplc="6AD615A0">
      <w:numFmt w:val="bullet"/>
      <w:lvlText w:val="•"/>
      <w:lvlJc w:val="left"/>
      <w:pPr>
        <w:ind w:left="7220" w:hanging="360"/>
      </w:pPr>
      <w:rPr>
        <w:rFonts w:hint="default"/>
        <w:lang w:val="es-ES" w:eastAsia="en-US" w:bidi="ar-SA"/>
      </w:rPr>
    </w:lvl>
    <w:lvl w:ilvl="8" w:tplc="EBA81792">
      <w:numFmt w:val="bullet"/>
      <w:lvlText w:val="•"/>
      <w:lvlJc w:val="left"/>
      <w:pPr>
        <w:ind w:left="8160" w:hanging="360"/>
      </w:pPr>
      <w:rPr>
        <w:rFonts w:hint="default"/>
        <w:lang w:val="es-ES" w:eastAsia="en-US" w:bidi="ar-SA"/>
      </w:rPr>
    </w:lvl>
  </w:abstractNum>
  <w:abstractNum w:abstractNumId="12" w15:restartNumberingAfterBreak="0">
    <w:nsid w:val="2C6966FB"/>
    <w:multiLevelType w:val="hybridMultilevel"/>
    <w:tmpl w:val="E7ECF2FE"/>
    <w:lvl w:ilvl="0" w:tplc="B684854C">
      <w:start w:val="1"/>
      <w:numFmt w:val="decimal"/>
      <w:lvlText w:val="%1."/>
      <w:lvlJc w:val="left"/>
      <w:pPr>
        <w:ind w:left="709" w:hanging="360"/>
        <w:jc w:val="left"/>
      </w:pPr>
      <w:rPr>
        <w:rFonts w:ascii="Calibri" w:eastAsia="Calibri" w:hAnsi="Calibri" w:cs="Calibri" w:hint="default"/>
        <w:b w:val="0"/>
        <w:bCs w:val="0"/>
        <w:i w:val="0"/>
        <w:iCs w:val="0"/>
        <w:spacing w:val="0"/>
        <w:w w:val="100"/>
        <w:sz w:val="22"/>
        <w:szCs w:val="22"/>
        <w:lang w:val="es-ES" w:eastAsia="en-US" w:bidi="ar-SA"/>
      </w:rPr>
    </w:lvl>
    <w:lvl w:ilvl="1" w:tplc="30383D90">
      <w:start w:val="1"/>
      <w:numFmt w:val="decimal"/>
      <w:lvlText w:val="%2)"/>
      <w:lvlJc w:val="left"/>
      <w:pPr>
        <w:ind w:left="5180" w:hanging="360"/>
        <w:jc w:val="left"/>
      </w:pPr>
      <w:rPr>
        <w:rFonts w:ascii="Calibri" w:eastAsia="Calibri" w:hAnsi="Calibri" w:cs="Calibri" w:hint="default"/>
        <w:b w:val="0"/>
        <w:bCs w:val="0"/>
        <w:i w:val="0"/>
        <w:iCs w:val="0"/>
        <w:spacing w:val="0"/>
        <w:w w:val="100"/>
        <w:sz w:val="22"/>
        <w:szCs w:val="22"/>
        <w:lang w:val="es-ES" w:eastAsia="en-US" w:bidi="ar-SA"/>
      </w:rPr>
    </w:lvl>
    <w:lvl w:ilvl="2" w:tplc="12AE1DE4">
      <w:start w:val="1"/>
      <w:numFmt w:val="lowerLetter"/>
      <w:lvlText w:val="%3)"/>
      <w:lvlJc w:val="left"/>
      <w:pPr>
        <w:ind w:left="1722" w:hanging="360"/>
        <w:jc w:val="left"/>
      </w:pPr>
      <w:rPr>
        <w:rFonts w:ascii="Calibri" w:eastAsia="Calibri" w:hAnsi="Calibri" w:cs="Calibri" w:hint="default"/>
        <w:b w:val="0"/>
        <w:bCs w:val="0"/>
        <w:i w:val="0"/>
        <w:iCs w:val="0"/>
        <w:spacing w:val="-1"/>
        <w:w w:val="100"/>
        <w:sz w:val="22"/>
        <w:szCs w:val="22"/>
        <w:lang w:val="es-ES" w:eastAsia="en-US" w:bidi="ar-SA"/>
      </w:rPr>
    </w:lvl>
    <w:lvl w:ilvl="3" w:tplc="06D8F172">
      <w:numFmt w:val="bullet"/>
      <w:lvlText w:val="•"/>
      <w:lvlJc w:val="left"/>
      <w:pPr>
        <w:ind w:left="2760" w:hanging="360"/>
      </w:pPr>
      <w:rPr>
        <w:rFonts w:hint="default"/>
        <w:lang w:val="es-ES" w:eastAsia="en-US" w:bidi="ar-SA"/>
      </w:rPr>
    </w:lvl>
    <w:lvl w:ilvl="4" w:tplc="3A4C071A">
      <w:numFmt w:val="bullet"/>
      <w:lvlText w:val="•"/>
      <w:lvlJc w:val="left"/>
      <w:pPr>
        <w:ind w:left="3800" w:hanging="360"/>
      </w:pPr>
      <w:rPr>
        <w:rFonts w:hint="default"/>
        <w:lang w:val="es-ES" w:eastAsia="en-US" w:bidi="ar-SA"/>
      </w:rPr>
    </w:lvl>
    <w:lvl w:ilvl="5" w:tplc="C3481294">
      <w:numFmt w:val="bullet"/>
      <w:lvlText w:val="•"/>
      <w:lvlJc w:val="left"/>
      <w:pPr>
        <w:ind w:left="4840" w:hanging="360"/>
      </w:pPr>
      <w:rPr>
        <w:rFonts w:hint="default"/>
        <w:lang w:val="es-ES" w:eastAsia="en-US" w:bidi="ar-SA"/>
      </w:rPr>
    </w:lvl>
    <w:lvl w:ilvl="6" w:tplc="FCA4A614">
      <w:numFmt w:val="bullet"/>
      <w:lvlText w:val="•"/>
      <w:lvlJc w:val="left"/>
      <w:pPr>
        <w:ind w:left="5880" w:hanging="360"/>
      </w:pPr>
      <w:rPr>
        <w:rFonts w:hint="default"/>
        <w:lang w:val="es-ES" w:eastAsia="en-US" w:bidi="ar-SA"/>
      </w:rPr>
    </w:lvl>
    <w:lvl w:ilvl="7" w:tplc="C26E76FC">
      <w:numFmt w:val="bullet"/>
      <w:lvlText w:val="•"/>
      <w:lvlJc w:val="left"/>
      <w:pPr>
        <w:ind w:left="6920" w:hanging="360"/>
      </w:pPr>
      <w:rPr>
        <w:rFonts w:hint="default"/>
        <w:lang w:val="es-ES" w:eastAsia="en-US" w:bidi="ar-SA"/>
      </w:rPr>
    </w:lvl>
    <w:lvl w:ilvl="8" w:tplc="33300BF6">
      <w:numFmt w:val="bullet"/>
      <w:lvlText w:val="•"/>
      <w:lvlJc w:val="left"/>
      <w:pPr>
        <w:ind w:left="7960" w:hanging="360"/>
      </w:pPr>
      <w:rPr>
        <w:rFonts w:hint="default"/>
        <w:lang w:val="es-ES" w:eastAsia="en-US" w:bidi="ar-SA"/>
      </w:rPr>
    </w:lvl>
  </w:abstractNum>
  <w:abstractNum w:abstractNumId="13" w15:restartNumberingAfterBreak="0">
    <w:nsid w:val="31E14C68"/>
    <w:multiLevelType w:val="hybridMultilevel"/>
    <w:tmpl w:val="DB54CA40"/>
    <w:lvl w:ilvl="0" w:tplc="7320FA18">
      <w:start w:val="1"/>
      <w:numFmt w:val="decimal"/>
      <w:lvlText w:val="%1)"/>
      <w:lvlJc w:val="left"/>
      <w:pPr>
        <w:ind w:left="1141" w:hanging="360"/>
        <w:jc w:val="left"/>
      </w:pPr>
      <w:rPr>
        <w:rFonts w:ascii="Calibri" w:eastAsia="Calibri" w:hAnsi="Calibri" w:cs="Calibri" w:hint="default"/>
        <w:b w:val="0"/>
        <w:bCs w:val="0"/>
        <w:i w:val="0"/>
        <w:iCs w:val="0"/>
        <w:spacing w:val="0"/>
        <w:w w:val="100"/>
        <w:sz w:val="22"/>
        <w:szCs w:val="22"/>
        <w:lang w:val="es-ES" w:eastAsia="en-US" w:bidi="ar-SA"/>
      </w:rPr>
    </w:lvl>
    <w:lvl w:ilvl="1" w:tplc="ECFC25A8">
      <w:numFmt w:val="bullet"/>
      <w:lvlText w:val="•"/>
      <w:lvlJc w:val="left"/>
      <w:pPr>
        <w:ind w:left="2030" w:hanging="360"/>
      </w:pPr>
      <w:rPr>
        <w:rFonts w:hint="default"/>
        <w:lang w:val="es-ES" w:eastAsia="en-US" w:bidi="ar-SA"/>
      </w:rPr>
    </w:lvl>
    <w:lvl w:ilvl="2" w:tplc="0352CD1A">
      <w:numFmt w:val="bullet"/>
      <w:lvlText w:val="•"/>
      <w:lvlJc w:val="left"/>
      <w:pPr>
        <w:ind w:left="2920" w:hanging="360"/>
      </w:pPr>
      <w:rPr>
        <w:rFonts w:hint="default"/>
        <w:lang w:val="es-ES" w:eastAsia="en-US" w:bidi="ar-SA"/>
      </w:rPr>
    </w:lvl>
    <w:lvl w:ilvl="3" w:tplc="11B6F536">
      <w:numFmt w:val="bullet"/>
      <w:lvlText w:val="•"/>
      <w:lvlJc w:val="left"/>
      <w:pPr>
        <w:ind w:left="3810" w:hanging="360"/>
      </w:pPr>
      <w:rPr>
        <w:rFonts w:hint="default"/>
        <w:lang w:val="es-ES" w:eastAsia="en-US" w:bidi="ar-SA"/>
      </w:rPr>
    </w:lvl>
    <w:lvl w:ilvl="4" w:tplc="D70C8064">
      <w:numFmt w:val="bullet"/>
      <w:lvlText w:val="•"/>
      <w:lvlJc w:val="left"/>
      <w:pPr>
        <w:ind w:left="4700" w:hanging="360"/>
      </w:pPr>
      <w:rPr>
        <w:rFonts w:hint="default"/>
        <w:lang w:val="es-ES" w:eastAsia="en-US" w:bidi="ar-SA"/>
      </w:rPr>
    </w:lvl>
    <w:lvl w:ilvl="5" w:tplc="F704DA74">
      <w:numFmt w:val="bullet"/>
      <w:lvlText w:val="•"/>
      <w:lvlJc w:val="left"/>
      <w:pPr>
        <w:ind w:left="5590" w:hanging="360"/>
      </w:pPr>
      <w:rPr>
        <w:rFonts w:hint="default"/>
        <w:lang w:val="es-ES" w:eastAsia="en-US" w:bidi="ar-SA"/>
      </w:rPr>
    </w:lvl>
    <w:lvl w:ilvl="6" w:tplc="1AFED860">
      <w:numFmt w:val="bullet"/>
      <w:lvlText w:val="•"/>
      <w:lvlJc w:val="left"/>
      <w:pPr>
        <w:ind w:left="6480" w:hanging="360"/>
      </w:pPr>
      <w:rPr>
        <w:rFonts w:hint="default"/>
        <w:lang w:val="es-ES" w:eastAsia="en-US" w:bidi="ar-SA"/>
      </w:rPr>
    </w:lvl>
    <w:lvl w:ilvl="7" w:tplc="847AD90A">
      <w:numFmt w:val="bullet"/>
      <w:lvlText w:val="•"/>
      <w:lvlJc w:val="left"/>
      <w:pPr>
        <w:ind w:left="7370" w:hanging="360"/>
      </w:pPr>
      <w:rPr>
        <w:rFonts w:hint="default"/>
        <w:lang w:val="es-ES" w:eastAsia="en-US" w:bidi="ar-SA"/>
      </w:rPr>
    </w:lvl>
    <w:lvl w:ilvl="8" w:tplc="15F230B4">
      <w:numFmt w:val="bullet"/>
      <w:lvlText w:val="•"/>
      <w:lvlJc w:val="left"/>
      <w:pPr>
        <w:ind w:left="8260" w:hanging="360"/>
      </w:pPr>
      <w:rPr>
        <w:rFonts w:hint="default"/>
        <w:lang w:val="es-ES" w:eastAsia="en-US" w:bidi="ar-SA"/>
      </w:rPr>
    </w:lvl>
  </w:abstractNum>
  <w:abstractNum w:abstractNumId="14" w15:restartNumberingAfterBreak="0">
    <w:nsid w:val="388C0B95"/>
    <w:multiLevelType w:val="hybridMultilevel"/>
    <w:tmpl w:val="E842E350"/>
    <w:lvl w:ilvl="0" w:tplc="27F44794">
      <w:start w:val="1"/>
      <w:numFmt w:val="decimal"/>
      <w:lvlText w:val="%1)"/>
      <w:lvlJc w:val="left"/>
      <w:pPr>
        <w:ind w:left="1002" w:hanging="360"/>
        <w:jc w:val="left"/>
      </w:pPr>
      <w:rPr>
        <w:rFonts w:ascii="Calibri" w:eastAsia="Calibri" w:hAnsi="Calibri" w:cs="Calibri" w:hint="default"/>
        <w:b w:val="0"/>
        <w:bCs w:val="0"/>
        <w:i w:val="0"/>
        <w:iCs w:val="0"/>
        <w:spacing w:val="0"/>
        <w:w w:val="100"/>
        <w:sz w:val="22"/>
        <w:szCs w:val="22"/>
        <w:lang w:val="es-ES" w:eastAsia="en-US" w:bidi="ar-SA"/>
      </w:rPr>
    </w:lvl>
    <w:lvl w:ilvl="1" w:tplc="63285F7E">
      <w:numFmt w:val="bullet"/>
      <w:lvlText w:val="•"/>
      <w:lvlJc w:val="left"/>
      <w:pPr>
        <w:ind w:left="1904" w:hanging="360"/>
      </w:pPr>
      <w:rPr>
        <w:rFonts w:hint="default"/>
        <w:lang w:val="es-ES" w:eastAsia="en-US" w:bidi="ar-SA"/>
      </w:rPr>
    </w:lvl>
    <w:lvl w:ilvl="2" w:tplc="D338C2F8">
      <w:numFmt w:val="bullet"/>
      <w:lvlText w:val="•"/>
      <w:lvlJc w:val="left"/>
      <w:pPr>
        <w:ind w:left="2808" w:hanging="360"/>
      </w:pPr>
      <w:rPr>
        <w:rFonts w:hint="default"/>
        <w:lang w:val="es-ES" w:eastAsia="en-US" w:bidi="ar-SA"/>
      </w:rPr>
    </w:lvl>
    <w:lvl w:ilvl="3" w:tplc="22C2EBC4">
      <w:numFmt w:val="bullet"/>
      <w:lvlText w:val="•"/>
      <w:lvlJc w:val="left"/>
      <w:pPr>
        <w:ind w:left="3712" w:hanging="360"/>
      </w:pPr>
      <w:rPr>
        <w:rFonts w:hint="default"/>
        <w:lang w:val="es-ES" w:eastAsia="en-US" w:bidi="ar-SA"/>
      </w:rPr>
    </w:lvl>
    <w:lvl w:ilvl="4" w:tplc="7E261860">
      <w:numFmt w:val="bullet"/>
      <w:lvlText w:val="•"/>
      <w:lvlJc w:val="left"/>
      <w:pPr>
        <w:ind w:left="4616" w:hanging="360"/>
      </w:pPr>
      <w:rPr>
        <w:rFonts w:hint="default"/>
        <w:lang w:val="es-ES" w:eastAsia="en-US" w:bidi="ar-SA"/>
      </w:rPr>
    </w:lvl>
    <w:lvl w:ilvl="5" w:tplc="6E3C6A60">
      <w:numFmt w:val="bullet"/>
      <w:lvlText w:val="•"/>
      <w:lvlJc w:val="left"/>
      <w:pPr>
        <w:ind w:left="5520" w:hanging="360"/>
      </w:pPr>
      <w:rPr>
        <w:rFonts w:hint="default"/>
        <w:lang w:val="es-ES" w:eastAsia="en-US" w:bidi="ar-SA"/>
      </w:rPr>
    </w:lvl>
    <w:lvl w:ilvl="6" w:tplc="4F841424">
      <w:numFmt w:val="bullet"/>
      <w:lvlText w:val="•"/>
      <w:lvlJc w:val="left"/>
      <w:pPr>
        <w:ind w:left="6424" w:hanging="360"/>
      </w:pPr>
      <w:rPr>
        <w:rFonts w:hint="default"/>
        <w:lang w:val="es-ES" w:eastAsia="en-US" w:bidi="ar-SA"/>
      </w:rPr>
    </w:lvl>
    <w:lvl w:ilvl="7" w:tplc="EDC68032">
      <w:numFmt w:val="bullet"/>
      <w:lvlText w:val="•"/>
      <w:lvlJc w:val="left"/>
      <w:pPr>
        <w:ind w:left="7328" w:hanging="360"/>
      </w:pPr>
      <w:rPr>
        <w:rFonts w:hint="default"/>
        <w:lang w:val="es-ES" w:eastAsia="en-US" w:bidi="ar-SA"/>
      </w:rPr>
    </w:lvl>
    <w:lvl w:ilvl="8" w:tplc="9A867436">
      <w:numFmt w:val="bullet"/>
      <w:lvlText w:val="•"/>
      <w:lvlJc w:val="left"/>
      <w:pPr>
        <w:ind w:left="8232" w:hanging="360"/>
      </w:pPr>
      <w:rPr>
        <w:rFonts w:hint="default"/>
        <w:lang w:val="es-ES" w:eastAsia="en-US" w:bidi="ar-SA"/>
      </w:rPr>
    </w:lvl>
  </w:abstractNum>
  <w:abstractNum w:abstractNumId="15" w15:restartNumberingAfterBreak="0">
    <w:nsid w:val="3E47593C"/>
    <w:multiLevelType w:val="hybridMultilevel"/>
    <w:tmpl w:val="151C3946"/>
    <w:lvl w:ilvl="0" w:tplc="A7504C46">
      <w:numFmt w:val="bullet"/>
      <w:lvlText w:val="•"/>
      <w:lvlJc w:val="left"/>
      <w:pPr>
        <w:ind w:left="1698" w:hanging="708"/>
      </w:pPr>
      <w:rPr>
        <w:rFonts w:ascii="Calibri" w:eastAsia="Calibri" w:hAnsi="Calibri" w:cs="Calibri" w:hint="default"/>
        <w:b w:val="0"/>
        <w:bCs w:val="0"/>
        <w:i w:val="0"/>
        <w:iCs w:val="0"/>
        <w:spacing w:val="0"/>
        <w:w w:val="100"/>
        <w:sz w:val="22"/>
        <w:szCs w:val="22"/>
        <w:lang w:val="es-ES" w:eastAsia="en-US" w:bidi="ar-SA"/>
      </w:rPr>
    </w:lvl>
    <w:lvl w:ilvl="1" w:tplc="6F2C7EE8">
      <w:numFmt w:val="bullet"/>
      <w:lvlText w:val="•"/>
      <w:lvlJc w:val="left"/>
      <w:pPr>
        <w:ind w:left="2534" w:hanging="708"/>
      </w:pPr>
      <w:rPr>
        <w:rFonts w:hint="default"/>
        <w:lang w:val="es-ES" w:eastAsia="en-US" w:bidi="ar-SA"/>
      </w:rPr>
    </w:lvl>
    <w:lvl w:ilvl="2" w:tplc="27A8DF96">
      <w:numFmt w:val="bullet"/>
      <w:lvlText w:val="•"/>
      <w:lvlJc w:val="left"/>
      <w:pPr>
        <w:ind w:left="3368" w:hanging="708"/>
      </w:pPr>
      <w:rPr>
        <w:rFonts w:hint="default"/>
        <w:lang w:val="es-ES" w:eastAsia="en-US" w:bidi="ar-SA"/>
      </w:rPr>
    </w:lvl>
    <w:lvl w:ilvl="3" w:tplc="37CE2F82">
      <w:numFmt w:val="bullet"/>
      <w:lvlText w:val="•"/>
      <w:lvlJc w:val="left"/>
      <w:pPr>
        <w:ind w:left="4202" w:hanging="708"/>
      </w:pPr>
      <w:rPr>
        <w:rFonts w:hint="default"/>
        <w:lang w:val="es-ES" w:eastAsia="en-US" w:bidi="ar-SA"/>
      </w:rPr>
    </w:lvl>
    <w:lvl w:ilvl="4" w:tplc="EB5CE3D4">
      <w:numFmt w:val="bullet"/>
      <w:lvlText w:val="•"/>
      <w:lvlJc w:val="left"/>
      <w:pPr>
        <w:ind w:left="5036" w:hanging="708"/>
      </w:pPr>
      <w:rPr>
        <w:rFonts w:hint="default"/>
        <w:lang w:val="es-ES" w:eastAsia="en-US" w:bidi="ar-SA"/>
      </w:rPr>
    </w:lvl>
    <w:lvl w:ilvl="5" w:tplc="B86C8058">
      <w:numFmt w:val="bullet"/>
      <w:lvlText w:val="•"/>
      <w:lvlJc w:val="left"/>
      <w:pPr>
        <w:ind w:left="5870" w:hanging="708"/>
      </w:pPr>
      <w:rPr>
        <w:rFonts w:hint="default"/>
        <w:lang w:val="es-ES" w:eastAsia="en-US" w:bidi="ar-SA"/>
      </w:rPr>
    </w:lvl>
    <w:lvl w:ilvl="6" w:tplc="291C8644">
      <w:numFmt w:val="bullet"/>
      <w:lvlText w:val="•"/>
      <w:lvlJc w:val="left"/>
      <w:pPr>
        <w:ind w:left="6704" w:hanging="708"/>
      </w:pPr>
      <w:rPr>
        <w:rFonts w:hint="default"/>
        <w:lang w:val="es-ES" w:eastAsia="en-US" w:bidi="ar-SA"/>
      </w:rPr>
    </w:lvl>
    <w:lvl w:ilvl="7" w:tplc="49BC108A">
      <w:numFmt w:val="bullet"/>
      <w:lvlText w:val="•"/>
      <w:lvlJc w:val="left"/>
      <w:pPr>
        <w:ind w:left="7538" w:hanging="708"/>
      </w:pPr>
      <w:rPr>
        <w:rFonts w:hint="default"/>
        <w:lang w:val="es-ES" w:eastAsia="en-US" w:bidi="ar-SA"/>
      </w:rPr>
    </w:lvl>
    <w:lvl w:ilvl="8" w:tplc="FCA63396">
      <w:numFmt w:val="bullet"/>
      <w:lvlText w:val="•"/>
      <w:lvlJc w:val="left"/>
      <w:pPr>
        <w:ind w:left="8372" w:hanging="708"/>
      </w:pPr>
      <w:rPr>
        <w:rFonts w:hint="default"/>
        <w:lang w:val="es-ES" w:eastAsia="en-US" w:bidi="ar-SA"/>
      </w:rPr>
    </w:lvl>
  </w:abstractNum>
  <w:abstractNum w:abstractNumId="16" w15:restartNumberingAfterBreak="0">
    <w:nsid w:val="3E5D387C"/>
    <w:multiLevelType w:val="hybridMultilevel"/>
    <w:tmpl w:val="687E24D8"/>
    <w:lvl w:ilvl="0" w:tplc="FDE4BB9A">
      <w:start w:val="1"/>
      <w:numFmt w:val="upperRoman"/>
      <w:lvlText w:val="%1."/>
      <w:lvlJc w:val="left"/>
      <w:pPr>
        <w:ind w:left="642" w:hanging="360"/>
        <w:jc w:val="left"/>
      </w:pPr>
      <w:rPr>
        <w:rFonts w:ascii="Calibri" w:eastAsia="Calibri" w:hAnsi="Calibri" w:cs="Calibri" w:hint="default"/>
        <w:b w:val="0"/>
        <w:bCs w:val="0"/>
        <w:i w:val="0"/>
        <w:iCs w:val="0"/>
        <w:spacing w:val="-1"/>
        <w:w w:val="100"/>
        <w:sz w:val="22"/>
        <w:szCs w:val="22"/>
        <w:lang w:val="es-ES" w:eastAsia="en-US" w:bidi="ar-SA"/>
      </w:rPr>
    </w:lvl>
    <w:lvl w:ilvl="1" w:tplc="A91C3F32">
      <w:start w:val="1"/>
      <w:numFmt w:val="lowerLetter"/>
      <w:lvlText w:val="%2)"/>
      <w:lvlJc w:val="left"/>
      <w:pPr>
        <w:ind w:left="1002" w:hanging="360"/>
        <w:jc w:val="left"/>
      </w:pPr>
      <w:rPr>
        <w:rFonts w:ascii="Calibri" w:eastAsia="Calibri" w:hAnsi="Calibri" w:cs="Calibri" w:hint="default"/>
        <w:b w:val="0"/>
        <w:bCs w:val="0"/>
        <w:i w:val="0"/>
        <w:iCs w:val="0"/>
        <w:spacing w:val="-1"/>
        <w:w w:val="100"/>
        <w:sz w:val="22"/>
        <w:szCs w:val="22"/>
        <w:lang w:val="es-ES" w:eastAsia="en-US" w:bidi="ar-SA"/>
      </w:rPr>
    </w:lvl>
    <w:lvl w:ilvl="2" w:tplc="ED6E44B8">
      <w:start w:val="1"/>
      <w:numFmt w:val="lowerLetter"/>
      <w:lvlText w:val="%3."/>
      <w:lvlJc w:val="left"/>
      <w:pPr>
        <w:ind w:left="1134" w:hanging="360"/>
        <w:jc w:val="left"/>
      </w:pPr>
      <w:rPr>
        <w:rFonts w:ascii="Calibri" w:eastAsia="Calibri" w:hAnsi="Calibri" w:cs="Calibri" w:hint="default"/>
        <w:b w:val="0"/>
        <w:bCs w:val="0"/>
        <w:i w:val="0"/>
        <w:iCs w:val="0"/>
        <w:spacing w:val="-1"/>
        <w:w w:val="100"/>
        <w:sz w:val="22"/>
        <w:szCs w:val="22"/>
        <w:lang w:val="es-ES" w:eastAsia="en-US" w:bidi="ar-SA"/>
      </w:rPr>
    </w:lvl>
    <w:lvl w:ilvl="3" w:tplc="999EBD10">
      <w:numFmt w:val="bullet"/>
      <w:lvlText w:val="•"/>
      <w:lvlJc w:val="left"/>
      <w:pPr>
        <w:ind w:left="2252" w:hanging="360"/>
      </w:pPr>
      <w:rPr>
        <w:rFonts w:hint="default"/>
        <w:lang w:val="es-ES" w:eastAsia="en-US" w:bidi="ar-SA"/>
      </w:rPr>
    </w:lvl>
    <w:lvl w:ilvl="4" w:tplc="8B50DDD4">
      <w:numFmt w:val="bullet"/>
      <w:lvlText w:val="•"/>
      <w:lvlJc w:val="left"/>
      <w:pPr>
        <w:ind w:left="3365" w:hanging="360"/>
      </w:pPr>
      <w:rPr>
        <w:rFonts w:hint="default"/>
        <w:lang w:val="es-ES" w:eastAsia="en-US" w:bidi="ar-SA"/>
      </w:rPr>
    </w:lvl>
    <w:lvl w:ilvl="5" w:tplc="C582C7C0">
      <w:numFmt w:val="bullet"/>
      <w:lvlText w:val="•"/>
      <w:lvlJc w:val="left"/>
      <w:pPr>
        <w:ind w:left="4477" w:hanging="360"/>
      </w:pPr>
      <w:rPr>
        <w:rFonts w:hint="default"/>
        <w:lang w:val="es-ES" w:eastAsia="en-US" w:bidi="ar-SA"/>
      </w:rPr>
    </w:lvl>
    <w:lvl w:ilvl="6" w:tplc="B4580B6A">
      <w:numFmt w:val="bullet"/>
      <w:lvlText w:val="•"/>
      <w:lvlJc w:val="left"/>
      <w:pPr>
        <w:ind w:left="5590" w:hanging="360"/>
      </w:pPr>
      <w:rPr>
        <w:rFonts w:hint="default"/>
        <w:lang w:val="es-ES" w:eastAsia="en-US" w:bidi="ar-SA"/>
      </w:rPr>
    </w:lvl>
    <w:lvl w:ilvl="7" w:tplc="2674B71A">
      <w:numFmt w:val="bullet"/>
      <w:lvlText w:val="•"/>
      <w:lvlJc w:val="left"/>
      <w:pPr>
        <w:ind w:left="6702" w:hanging="360"/>
      </w:pPr>
      <w:rPr>
        <w:rFonts w:hint="default"/>
        <w:lang w:val="es-ES" w:eastAsia="en-US" w:bidi="ar-SA"/>
      </w:rPr>
    </w:lvl>
    <w:lvl w:ilvl="8" w:tplc="E5628CAC">
      <w:numFmt w:val="bullet"/>
      <w:lvlText w:val="•"/>
      <w:lvlJc w:val="left"/>
      <w:pPr>
        <w:ind w:left="7815" w:hanging="360"/>
      </w:pPr>
      <w:rPr>
        <w:rFonts w:hint="default"/>
        <w:lang w:val="es-ES" w:eastAsia="en-US" w:bidi="ar-SA"/>
      </w:rPr>
    </w:lvl>
  </w:abstractNum>
  <w:abstractNum w:abstractNumId="17" w15:restartNumberingAfterBreak="0">
    <w:nsid w:val="3F055B7A"/>
    <w:multiLevelType w:val="hybridMultilevel"/>
    <w:tmpl w:val="599AE71E"/>
    <w:lvl w:ilvl="0" w:tplc="FA6A3906">
      <w:numFmt w:val="bullet"/>
      <w:lvlText w:val=""/>
      <w:lvlJc w:val="left"/>
      <w:pPr>
        <w:ind w:left="688" w:hanging="567"/>
      </w:pPr>
      <w:rPr>
        <w:rFonts w:ascii="Symbol" w:eastAsia="Symbol" w:hAnsi="Symbol" w:cs="Symbol" w:hint="default"/>
        <w:b w:val="0"/>
        <w:bCs w:val="0"/>
        <w:i w:val="0"/>
        <w:iCs w:val="0"/>
        <w:spacing w:val="0"/>
        <w:w w:val="100"/>
        <w:sz w:val="22"/>
        <w:szCs w:val="22"/>
        <w:lang w:val="es-ES" w:eastAsia="en-US" w:bidi="ar-SA"/>
      </w:rPr>
    </w:lvl>
    <w:lvl w:ilvl="1" w:tplc="E6C261D0">
      <w:numFmt w:val="bullet"/>
      <w:lvlText w:val=""/>
      <w:lvlJc w:val="left"/>
      <w:pPr>
        <w:ind w:left="623" w:hanging="360"/>
      </w:pPr>
      <w:rPr>
        <w:rFonts w:ascii="Symbol" w:eastAsia="Symbol" w:hAnsi="Symbol" w:cs="Symbol" w:hint="default"/>
        <w:b w:val="0"/>
        <w:bCs w:val="0"/>
        <w:i w:val="0"/>
        <w:iCs w:val="0"/>
        <w:spacing w:val="0"/>
        <w:w w:val="100"/>
        <w:sz w:val="22"/>
        <w:szCs w:val="22"/>
        <w:lang w:val="es-ES" w:eastAsia="en-US" w:bidi="ar-SA"/>
      </w:rPr>
    </w:lvl>
    <w:lvl w:ilvl="2" w:tplc="D5DCF354">
      <w:numFmt w:val="bullet"/>
      <w:lvlText w:val="•"/>
      <w:lvlJc w:val="left"/>
      <w:pPr>
        <w:ind w:left="1624" w:hanging="360"/>
      </w:pPr>
      <w:rPr>
        <w:rFonts w:hint="default"/>
        <w:lang w:val="es-ES" w:eastAsia="en-US" w:bidi="ar-SA"/>
      </w:rPr>
    </w:lvl>
    <w:lvl w:ilvl="3" w:tplc="A92A5ECA">
      <w:numFmt w:val="bullet"/>
      <w:lvlText w:val="•"/>
      <w:lvlJc w:val="left"/>
      <w:pPr>
        <w:ind w:left="2568" w:hanging="360"/>
      </w:pPr>
      <w:rPr>
        <w:rFonts w:hint="default"/>
        <w:lang w:val="es-ES" w:eastAsia="en-US" w:bidi="ar-SA"/>
      </w:rPr>
    </w:lvl>
    <w:lvl w:ilvl="4" w:tplc="C04A8F8E">
      <w:numFmt w:val="bullet"/>
      <w:lvlText w:val="•"/>
      <w:lvlJc w:val="left"/>
      <w:pPr>
        <w:ind w:left="3513" w:hanging="360"/>
      </w:pPr>
      <w:rPr>
        <w:rFonts w:hint="default"/>
        <w:lang w:val="es-ES" w:eastAsia="en-US" w:bidi="ar-SA"/>
      </w:rPr>
    </w:lvl>
    <w:lvl w:ilvl="5" w:tplc="A676AD34">
      <w:numFmt w:val="bullet"/>
      <w:lvlText w:val="•"/>
      <w:lvlJc w:val="left"/>
      <w:pPr>
        <w:ind w:left="4457" w:hanging="360"/>
      </w:pPr>
      <w:rPr>
        <w:rFonts w:hint="default"/>
        <w:lang w:val="es-ES" w:eastAsia="en-US" w:bidi="ar-SA"/>
      </w:rPr>
    </w:lvl>
    <w:lvl w:ilvl="6" w:tplc="36FE389C">
      <w:numFmt w:val="bullet"/>
      <w:lvlText w:val="•"/>
      <w:lvlJc w:val="left"/>
      <w:pPr>
        <w:ind w:left="5402" w:hanging="360"/>
      </w:pPr>
      <w:rPr>
        <w:rFonts w:hint="default"/>
        <w:lang w:val="es-ES" w:eastAsia="en-US" w:bidi="ar-SA"/>
      </w:rPr>
    </w:lvl>
    <w:lvl w:ilvl="7" w:tplc="1C66B70A">
      <w:numFmt w:val="bullet"/>
      <w:lvlText w:val="•"/>
      <w:lvlJc w:val="left"/>
      <w:pPr>
        <w:ind w:left="6346" w:hanging="360"/>
      </w:pPr>
      <w:rPr>
        <w:rFonts w:hint="default"/>
        <w:lang w:val="es-ES" w:eastAsia="en-US" w:bidi="ar-SA"/>
      </w:rPr>
    </w:lvl>
    <w:lvl w:ilvl="8" w:tplc="9CBC56DA">
      <w:numFmt w:val="bullet"/>
      <w:lvlText w:val="•"/>
      <w:lvlJc w:val="left"/>
      <w:pPr>
        <w:ind w:left="7291" w:hanging="360"/>
      </w:pPr>
      <w:rPr>
        <w:rFonts w:hint="default"/>
        <w:lang w:val="es-ES" w:eastAsia="en-US" w:bidi="ar-SA"/>
      </w:rPr>
    </w:lvl>
  </w:abstractNum>
  <w:abstractNum w:abstractNumId="18" w15:restartNumberingAfterBreak="0">
    <w:nsid w:val="40623239"/>
    <w:multiLevelType w:val="hybridMultilevel"/>
    <w:tmpl w:val="E3F0F050"/>
    <w:lvl w:ilvl="0" w:tplc="D70C84B4">
      <w:start w:val="1"/>
      <w:numFmt w:val="decimal"/>
      <w:lvlText w:val="%1)"/>
      <w:lvlJc w:val="left"/>
      <w:pPr>
        <w:ind w:left="822" w:hanging="540"/>
        <w:jc w:val="left"/>
      </w:pPr>
      <w:rPr>
        <w:rFonts w:ascii="Calibri" w:eastAsia="Calibri" w:hAnsi="Calibri" w:cs="Calibri" w:hint="default"/>
        <w:b w:val="0"/>
        <w:bCs w:val="0"/>
        <w:i w:val="0"/>
        <w:iCs w:val="0"/>
        <w:spacing w:val="0"/>
        <w:w w:val="100"/>
        <w:sz w:val="22"/>
        <w:szCs w:val="22"/>
        <w:lang w:val="es-ES" w:eastAsia="en-US" w:bidi="ar-SA"/>
      </w:rPr>
    </w:lvl>
    <w:lvl w:ilvl="1" w:tplc="780A8222">
      <w:start w:val="1"/>
      <w:numFmt w:val="lowerRoman"/>
      <w:lvlText w:val="%2."/>
      <w:lvlJc w:val="left"/>
      <w:pPr>
        <w:ind w:left="848" w:hanging="531"/>
        <w:jc w:val="right"/>
      </w:pPr>
      <w:rPr>
        <w:rFonts w:ascii="Calibri" w:eastAsia="Calibri" w:hAnsi="Calibri" w:cs="Calibri" w:hint="default"/>
        <w:b w:val="0"/>
        <w:bCs w:val="0"/>
        <w:i w:val="0"/>
        <w:iCs w:val="0"/>
        <w:spacing w:val="-1"/>
        <w:w w:val="100"/>
        <w:sz w:val="22"/>
        <w:szCs w:val="22"/>
        <w:lang w:val="es-ES" w:eastAsia="en-US" w:bidi="ar-SA"/>
      </w:rPr>
    </w:lvl>
    <w:lvl w:ilvl="2" w:tplc="E57C671E">
      <w:start w:val="1"/>
      <w:numFmt w:val="decimal"/>
      <w:lvlText w:val="%3."/>
      <w:lvlJc w:val="left"/>
      <w:pPr>
        <w:ind w:left="990" w:hanging="425"/>
        <w:jc w:val="left"/>
      </w:pPr>
      <w:rPr>
        <w:rFonts w:ascii="Calibri" w:eastAsia="Calibri" w:hAnsi="Calibri" w:cs="Calibri" w:hint="default"/>
        <w:b w:val="0"/>
        <w:bCs w:val="0"/>
        <w:i w:val="0"/>
        <w:iCs w:val="0"/>
        <w:spacing w:val="0"/>
        <w:w w:val="100"/>
        <w:sz w:val="22"/>
        <w:szCs w:val="22"/>
        <w:lang w:val="es-ES" w:eastAsia="en-US" w:bidi="ar-SA"/>
      </w:rPr>
    </w:lvl>
    <w:lvl w:ilvl="3" w:tplc="840E88EE">
      <w:start w:val="1"/>
      <w:numFmt w:val="decimal"/>
      <w:lvlText w:val="%4)"/>
      <w:lvlJc w:val="left"/>
      <w:pPr>
        <w:ind w:left="1134" w:hanging="360"/>
        <w:jc w:val="left"/>
      </w:pPr>
      <w:rPr>
        <w:rFonts w:ascii="Calibri" w:eastAsia="Calibri" w:hAnsi="Calibri" w:cs="Calibri" w:hint="default"/>
        <w:b w:val="0"/>
        <w:bCs w:val="0"/>
        <w:i w:val="0"/>
        <w:iCs w:val="0"/>
        <w:spacing w:val="0"/>
        <w:w w:val="100"/>
        <w:sz w:val="22"/>
        <w:szCs w:val="22"/>
        <w:lang w:val="es-ES" w:eastAsia="en-US" w:bidi="ar-SA"/>
      </w:rPr>
    </w:lvl>
    <w:lvl w:ilvl="4" w:tplc="A64C4164">
      <w:start w:val="1"/>
      <w:numFmt w:val="lowerLetter"/>
      <w:lvlText w:val="%5)"/>
      <w:lvlJc w:val="left"/>
      <w:pPr>
        <w:ind w:left="1722" w:hanging="360"/>
        <w:jc w:val="left"/>
      </w:pPr>
      <w:rPr>
        <w:rFonts w:ascii="Calibri" w:eastAsia="Calibri" w:hAnsi="Calibri" w:cs="Calibri" w:hint="default"/>
        <w:b w:val="0"/>
        <w:bCs w:val="0"/>
        <w:i w:val="0"/>
        <w:iCs w:val="0"/>
        <w:spacing w:val="-1"/>
        <w:w w:val="100"/>
        <w:sz w:val="22"/>
        <w:szCs w:val="22"/>
        <w:lang w:val="es-ES" w:eastAsia="en-US" w:bidi="ar-SA"/>
      </w:rPr>
    </w:lvl>
    <w:lvl w:ilvl="5" w:tplc="10EA5598">
      <w:numFmt w:val="bullet"/>
      <w:lvlText w:val="•"/>
      <w:lvlJc w:val="left"/>
      <w:pPr>
        <w:ind w:left="3106" w:hanging="360"/>
      </w:pPr>
      <w:rPr>
        <w:rFonts w:hint="default"/>
        <w:lang w:val="es-ES" w:eastAsia="en-US" w:bidi="ar-SA"/>
      </w:rPr>
    </w:lvl>
    <w:lvl w:ilvl="6" w:tplc="FE1C2248">
      <w:numFmt w:val="bullet"/>
      <w:lvlText w:val="•"/>
      <w:lvlJc w:val="left"/>
      <w:pPr>
        <w:ind w:left="4493" w:hanging="360"/>
      </w:pPr>
      <w:rPr>
        <w:rFonts w:hint="default"/>
        <w:lang w:val="es-ES" w:eastAsia="en-US" w:bidi="ar-SA"/>
      </w:rPr>
    </w:lvl>
    <w:lvl w:ilvl="7" w:tplc="67EE8EC0">
      <w:numFmt w:val="bullet"/>
      <w:lvlText w:val="•"/>
      <w:lvlJc w:val="left"/>
      <w:pPr>
        <w:ind w:left="5880" w:hanging="360"/>
      </w:pPr>
      <w:rPr>
        <w:rFonts w:hint="default"/>
        <w:lang w:val="es-ES" w:eastAsia="en-US" w:bidi="ar-SA"/>
      </w:rPr>
    </w:lvl>
    <w:lvl w:ilvl="8" w:tplc="C09CD386">
      <w:numFmt w:val="bullet"/>
      <w:lvlText w:val="•"/>
      <w:lvlJc w:val="left"/>
      <w:pPr>
        <w:ind w:left="7266" w:hanging="360"/>
      </w:pPr>
      <w:rPr>
        <w:rFonts w:hint="default"/>
        <w:lang w:val="es-ES" w:eastAsia="en-US" w:bidi="ar-SA"/>
      </w:rPr>
    </w:lvl>
  </w:abstractNum>
  <w:abstractNum w:abstractNumId="19" w15:restartNumberingAfterBreak="0">
    <w:nsid w:val="41882F39"/>
    <w:multiLevelType w:val="hybridMultilevel"/>
    <w:tmpl w:val="934C38DE"/>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0" w15:restartNumberingAfterBreak="0">
    <w:nsid w:val="435B30E3"/>
    <w:multiLevelType w:val="hybridMultilevel"/>
    <w:tmpl w:val="7C2035C8"/>
    <w:lvl w:ilvl="0" w:tplc="B3009706">
      <w:start w:val="1"/>
      <w:numFmt w:val="decimal"/>
      <w:lvlText w:val="%1."/>
      <w:lvlJc w:val="left"/>
      <w:pPr>
        <w:ind w:left="1002" w:hanging="360"/>
        <w:jc w:val="left"/>
      </w:pPr>
      <w:rPr>
        <w:rFonts w:ascii="Calibri" w:eastAsia="Calibri" w:hAnsi="Calibri" w:cs="Calibri" w:hint="default"/>
        <w:b w:val="0"/>
        <w:bCs w:val="0"/>
        <w:i w:val="0"/>
        <w:iCs w:val="0"/>
        <w:spacing w:val="0"/>
        <w:w w:val="100"/>
        <w:sz w:val="22"/>
        <w:szCs w:val="22"/>
        <w:lang w:val="es-ES" w:eastAsia="en-US" w:bidi="ar-SA"/>
      </w:rPr>
    </w:lvl>
    <w:lvl w:ilvl="1" w:tplc="3670E86C">
      <w:numFmt w:val="bullet"/>
      <w:lvlText w:val="•"/>
      <w:lvlJc w:val="left"/>
      <w:pPr>
        <w:ind w:left="1904" w:hanging="360"/>
      </w:pPr>
      <w:rPr>
        <w:rFonts w:hint="default"/>
        <w:lang w:val="es-ES" w:eastAsia="en-US" w:bidi="ar-SA"/>
      </w:rPr>
    </w:lvl>
    <w:lvl w:ilvl="2" w:tplc="2756581E">
      <w:numFmt w:val="bullet"/>
      <w:lvlText w:val="•"/>
      <w:lvlJc w:val="left"/>
      <w:pPr>
        <w:ind w:left="2808" w:hanging="360"/>
      </w:pPr>
      <w:rPr>
        <w:rFonts w:hint="default"/>
        <w:lang w:val="es-ES" w:eastAsia="en-US" w:bidi="ar-SA"/>
      </w:rPr>
    </w:lvl>
    <w:lvl w:ilvl="3" w:tplc="CBB2E8F6">
      <w:numFmt w:val="bullet"/>
      <w:lvlText w:val="•"/>
      <w:lvlJc w:val="left"/>
      <w:pPr>
        <w:ind w:left="3712" w:hanging="360"/>
      </w:pPr>
      <w:rPr>
        <w:rFonts w:hint="default"/>
        <w:lang w:val="es-ES" w:eastAsia="en-US" w:bidi="ar-SA"/>
      </w:rPr>
    </w:lvl>
    <w:lvl w:ilvl="4" w:tplc="DDEE711E">
      <w:numFmt w:val="bullet"/>
      <w:lvlText w:val="•"/>
      <w:lvlJc w:val="left"/>
      <w:pPr>
        <w:ind w:left="4616" w:hanging="360"/>
      </w:pPr>
      <w:rPr>
        <w:rFonts w:hint="default"/>
        <w:lang w:val="es-ES" w:eastAsia="en-US" w:bidi="ar-SA"/>
      </w:rPr>
    </w:lvl>
    <w:lvl w:ilvl="5" w:tplc="E7008BB4">
      <w:numFmt w:val="bullet"/>
      <w:lvlText w:val="•"/>
      <w:lvlJc w:val="left"/>
      <w:pPr>
        <w:ind w:left="5520" w:hanging="360"/>
      </w:pPr>
      <w:rPr>
        <w:rFonts w:hint="default"/>
        <w:lang w:val="es-ES" w:eastAsia="en-US" w:bidi="ar-SA"/>
      </w:rPr>
    </w:lvl>
    <w:lvl w:ilvl="6" w:tplc="19F87DF0">
      <w:numFmt w:val="bullet"/>
      <w:lvlText w:val="•"/>
      <w:lvlJc w:val="left"/>
      <w:pPr>
        <w:ind w:left="6424" w:hanging="360"/>
      </w:pPr>
      <w:rPr>
        <w:rFonts w:hint="default"/>
        <w:lang w:val="es-ES" w:eastAsia="en-US" w:bidi="ar-SA"/>
      </w:rPr>
    </w:lvl>
    <w:lvl w:ilvl="7" w:tplc="EE664AD8">
      <w:numFmt w:val="bullet"/>
      <w:lvlText w:val="•"/>
      <w:lvlJc w:val="left"/>
      <w:pPr>
        <w:ind w:left="7328" w:hanging="360"/>
      </w:pPr>
      <w:rPr>
        <w:rFonts w:hint="default"/>
        <w:lang w:val="es-ES" w:eastAsia="en-US" w:bidi="ar-SA"/>
      </w:rPr>
    </w:lvl>
    <w:lvl w:ilvl="8" w:tplc="BC627AA2">
      <w:numFmt w:val="bullet"/>
      <w:lvlText w:val="•"/>
      <w:lvlJc w:val="left"/>
      <w:pPr>
        <w:ind w:left="8232" w:hanging="360"/>
      </w:pPr>
      <w:rPr>
        <w:rFonts w:hint="default"/>
        <w:lang w:val="es-ES" w:eastAsia="en-US" w:bidi="ar-SA"/>
      </w:rPr>
    </w:lvl>
  </w:abstractNum>
  <w:abstractNum w:abstractNumId="21" w15:restartNumberingAfterBreak="0">
    <w:nsid w:val="449713D9"/>
    <w:multiLevelType w:val="hybridMultilevel"/>
    <w:tmpl w:val="738C43CA"/>
    <w:lvl w:ilvl="0" w:tplc="1B42032E">
      <w:start w:val="1"/>
      <w:numFmt w:val="upperLetter"/>
      <w:lvlText w:val="%1."/>
      <w:lvlJc w:val="left"/>
      <w:pPr>
        <w:ind w:left="925" w:hanging="284"/>
      </w:pPr>
      <w:rPr>
        <w:rFonts w:ascii="Calibri" w:eastAsia="Calibri" w:hAnsi="Calibri" w:cs="Calibri"/>
        <w:b w:val="0"/>
        <w:bCs w:val="0"/>
        <w:i w:val="0"/>
        <w:iCs w:val="0"/>
        <w:spacing w:val="-1"/>
        <w:w w:val="100"/>
        <w:sz w:val="22"/>
        <w:szCs w:val="22"/>
        <w:lang w:val="es-ES" w:eastAsia="en-US" w:bidi="ar-SA"/>
      </w:rPr>
    </w:lvl>
    <w:lvl w:ilvl="1" w:tplc="6D7A4B00">
      <w:start w:val="1"/>
      <w:numFmt w:val="lowerLetter"/>
      <w:lvlText w:val="%2."/>
      <w:lvlJc w:val="left"/>
      <w:pPr>
        <w:ind w:left="1657" w:hanging="360"/>
        <w:jc w:val="right"/>
      </w:pPr>
      <w:rPr>
        <w:rFonts w:ascii="Calibri" w:eastAsia="Calibri" w:hAnsi="Calibri" w:cs="Calibri" w:hint="default"/>
        <w:b w:val="0"/>
        <w:bCs w:val="0"/>
        <w:i w:val="0"/>
        <w:iCs w:val="0"/>
        <w:spacing w:val="-1"/>
        <w:w w:val="100"/>
        <w:sz w:val="22"/>
        <w:szCs w:val="22"/>
        <w:lang w:val="es-ES" w:eastAsia="en-US" w:bidi="ar-SA"/>
      </w:rPr>
    </w:lvl>
    <w:lvl w:ilvl="2" w:tplc="AB44BF34">
      <w:numFmt w:val="bullet"/>
      <w:lvlText w:val="•"/>
      <w:lvlJc w:val="left"/>
      <w:pPr>
        <w:ind w:left="2519" w:hanging="360"/>
      </w:pPr>
      <w:rPr>
        <w:rFonts w:hint="default"/>
        <w:lang w:val="es-ES" w:eastAsia="en-US" w:bidi="ar-SA"/>
      </w:rPr>
    </w:lvl>
    <w:lvl w:ilvl="3" w:tplc="D6C267E4">
      <w:numFmt w:val="bullet"/>
      <w:lvlText w:val="•"/>
      <w:lvlJc w:val="left"/>
      <w:pPr>
        <w:ind w:left="3381" w:hanging="360"/>
      </w:pPr>
      <w:rPr>
        <w:rFonts w:hint="default"/>
        <w:lang w:val="es-ES" w:eastAsia="en-US" w:bidi="ar-SA"/>
      </w:rPr>
    </w:lvl>
    <w:lvl w:ilvl="4" w:tplc="0980B1AA">
      <w:numFmt w:val="bullet"/>
      <w:lvlText w:val="•"/>
      <w:lvlJc w:val="left"/>
      <w:pPr>
        <w:ind w:left="4243" w:hanging="360"/>
      </w:pPr>
      <w:rPr>
        <w:rFonts w:hint="default"/>
        <w:lang w:val="es-ES" w:eastAsia="en-US" w:bidi="ar-SA"/>
      </w:rPr>
    </w:lvl>
    <w:lvl w:ilvl="5" w:tplc="3F04DAA0">
      <w:numFmt w:val="bullet"/>
      <w:lvlText w:val="•"/>
      <w:lvlJc w:val="left"/>
      <w:pPr>
        <w:ind w:left="5105" w:hanging="360"/>
      </w:pPr>
      <w:rPr>
        <w:rFonts w:hint="default"/>
        <w:lang w:val="es-ES" w:eastAsia="en-US" w:bidi="ar-SA"/>
      </w:rPr>
    </w:lvl>
    <w:lvl w:ilvl="6" w:tplc="E72C21F8">
      <w:numFmt w:val="bullet"/>
      <w:lvlText w:val="•"/>
      <w:lvlJc w:val="left"/>
      <w:pPr>
        <w:ind w:left="5968" w:hanging="360"/>
      </w:pPr>
      <w:rPr>
        <w:rFonts w:hint="default"/>
        <w:lang w:val="es-ES" w:eastAsia="en-US" w:bidi="ar-SA"/>
      </w:rPr>
    </w:lvl>
    <w:lvl w:ilvl="7" w:tplc="82E4FCF6">
      <w:numFmt w:val="bullet"/>
      <w:lvlText w:val="•"/>
      <w:lvlJc w:val="left"/>
      <w:pPr>
        <w:ind w:left="6830" w:hanging="360"/>
      </w:pPr>
      <w:rPr>
        <w:rFonts w:hint="default"/>
        <w:lang w:val="es-ES" w:eastAsia="en-US" w:bidi="ar-SA"/>
      </w:rPr>
    </w:lvl>
    <w:lvl w:ilvl="8" w:tplc="3760BCBC">
      <w:numFmt w:val="bullet"/>
      <w:lvlText w:val="•"/>
      <w:lvlJc w:val="left"/>
      <w:pPr>
        <w:ind w:left="7692" w:hanging="360"/>
      </w:pPr>
      <w:rPr>
        <w:rFonts w:hint="default"/>
        <w:lang w:val="es-ES" w:eastAsia="en-US" w:bidi="ar-SA"/>
      </w:rPr>
    </w:lvl>
  </w:abstractNum>
  <w:abstractNum w:abstractNumId="22" w15:restartNumberingAfterBreak="0">
    <w:nsid w:val="48150B4C"/>
    <w:multiLevelType w:val="hybridMultilevel"/>
    <w:tmpl w:val="E834AA66"/>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4A4D1E6F"/>
    <w:multiLevelType w:val="hybridMultilevel"/>
    <w:tmpl w:val="68501BCC"/>
    <w:lvl w:ilvl="0" w:tplc="D2D281AA">
      <w:start w:val="1"/>
      <w:numFmt w:val="decimal"/>
      <w:lvlText w:val="%1."/>
      <w:lvlJc w:val="left"/>
      <w:pPr>
        <w:ind w:left="1002" w:hanging="360"/>
        <w:jc w:val="left"/>
      </w:pPr>
      <w:rPr>
        <w:rFonts w:asciiTheme="minorHAnsi" w:eastAsia="Calibri" w:hAnsiTheme="minorHAnsi" w:cstheme="minorHAnsi"/>
        <w:b w:val="0"/>
        <w:bCs w:val="0"/>
        <w:i w:val="0"/>
        <w:iCs w:val="0"/>
        <w:spacing w:val="0"/>
        <w:w w:val="100"/>
        <w:sz w:val="22"/>
        <w:szCs w:val="22"/>
        <w:lang w:val="es-ES" w:eastAsia="en-US" w:bidi="ar-SA"/>
      </w:rPr>
    </w:lvl>
    <w:lvl w:ilvl="1" w:tplc="8F10D4CC">
      <w:start w:val="1"/>
      <w:numFmt w:val="lowerLetter"/>
      <w:lvlText w:val="%2."/>
      <w:lvlJc w:val="left"/>
      <w:pPr>
        <w:ind w:left="1002" w:hanging="360"/>
        <w:jc w:val="left"/>
      </w:pPr>
      <w:rPr>
        <w:rFonts w:ascii="Calibri" w:eastAsia="Calibri" w:hAnsi="Calibri" w:cs="Calibri" w:hint="default"/>
        <w:b w:val="0"/>
        <w:bCs w:val="0"/>
        <w:i w:val="0"/>
        <w:iCs w:val="0"/>
        <w:spacing w:val="-1"/>
        <w:w w:val="100"/>
        <w:sz w:val="22"/>
        <w:szCs w:val="22"/>
        <w:lang w:val="es-ES" w:eastAsia="en-US" w:bidi="ar-SA"/>
      </w:rPr>
    </w:lvl>
    <w:lvl w:ilvl="2" w:tplc="0FA80B42">
      <w:numFmt w:val="bullet"/>
      <w:lvlText w:val="•"/>
      <w:lvlJc w:val="left"/>
      <w:pPr>
        <w:ind w:left="2808" w:hanging="360"/>
      </w:pPr>
      <w:rPr>
        <w:rFonts w:hint="default"/>
        <w:lang w:val="es-ES" w:eastAsia="en-US" w:bidi="ar-SA"/>
      </w:rPr>
    </w:lvl>
    <w:lvl w:ilvl="3" w:tplc="4AF4FCF2">
      <w:numFmt w:val="bullet"/>
      <w:lvlText w:val="•"/>
      <w:lvlJc w:val="left"/>
      <w:pPr>
        <w:ind w:left="3712" w:hanging="360"/>
      </w:pPr>
      <w:rPr>
        <w:rFonts w:hint="default"/>
        <w:lang w:val="es-ES" w:eastAsia="en-US" w:bidi="ar-SA"/>
      </w:rPr>
    </w:lvl>
    <w:lvl w:ilvl="4" w:tplc="765C4B76">
      <w:numFmt w:val="bullet"/>
      <w:lvlText w:val="•"/>
      <w:lvlJc w:val="left"/>
      <w:pPr>
        <w:ind w:left="4616" w:hanging="360"/>
      </w:pPr>
      <w:rPr>
        <w:rFonts w:hint="default"/>
        <w:lang w:val="es-ES" w:eastAsia="en-US" w:bidi="ar-SA"/>
      </w:rPr>
    </w:lvl>
    <w:lvl w:ilvl="5" w:tplc="50428318">
      <w:numFmt w:val="bullet"/>
      <w:lvlText w:val="•"/>
      <w:lvlJc w:val="left"/>
      <w:pPr>
        <w:ind w:left="5520" w:hanging="360"/>
      </w:pPr>
      <w:rPr>
        <w:rFonts w:hint="default"/>
        <w:lang w:val="es-ES" w:eastAsia="en-US" w:bidi="ar-SA"/>
      </w:rPr>
    </w:lvl>
    <w:lvl w:ilvl="6" w:tplc="CAEC36E0">
      <w:numFmt w:val="bullet"/>
      <w:lvlText w:val="•"/>
      <w:lvlJc w:val="left"/>
      <w:pPr>
        <w:ind w:left="6424" w:hanging="360"/>
      </w:pPr>
      <w:rPr>
        <w:rFonts w:hint="default"/>
        <w:lang w:val="es-ES" w:eastAsia="en-US" w:bidi="ar-SA"/>
      </w:rPr>
    </w:lvl>
    <w:lvl w:ilvl="7" w:tplc="BF2EC574">
      <w:numFmt w:val="bullet"/>
      <w:lvlText w:val="•"/>
      <w:lvlJc w:val="left"/>
      <w:pPr>
        <w:ind w:left="7328" w:hanging="360"/>
      </w:pPr>
      <w:rPr>
        <w:rFonts w:hint="default"/>
        <w:lang w:val="es-ES" w:eastAsia="en-US" w:bidi="ar-SA"/>
      </w:rPr>
    </w:lvl>
    <w:lvl w:ilvl="8" w:tplc="75CEBD52">
      <w:numFmt w:val="bullet"/>
      <w:lvlText w:val="•"/>
      <w:lvlJc w:val="left"/>
      <w:pPr>
        <w:ind w:left="8232" w:hanging="360"/>
      </w:pPr>
      <w:rPr>
        <w:rFonts w:hint="default"/>
        <w:lang w:val="es-ES" w:eastAsia="en-US" w:bidi="ar-SA"/>
      </w:rPr>
    </w:lvl>
  </w:abstractNum>
  <w:abstractNum w:abstractNumId="24" w15:restartNumberingAfterBreak="0">
    <w:nsid w:val="4DB4490E"/>
    <w:multiLevelType w:val="hybridMultilevel"/>
    <w:tmpl w:val="B29E0A3A"/>
    <w:lvl w:ilvl="0" w:tplc="B044977C">
      <w:numFmt w:val="bullet"/>
      <w:lvlText w:val="-"/>
      <w:lvlJc w:val="left"/>
      <w:pPr>
        <w:ind w:left="1275" w:hanging="360"/>
      </w:pPr>
      <w:rPr>
        <w:rFonts w:ascii="Arial MT" w:eastAsia="Arial MT" w:hAnsi="Arial MT" w:cs="Arial MT" w:hint="default"/>
        <w:b w:val="0"/>
        <w:bCs w:val="0"/>
        <w:i w:val="0"/>
        <w:iCs w:val="0"/>
        <w:spacing w:val="0"/>
        <w:w w:val="100"/>
        <w:sz w:val="22"/>
        <w:szCs w:val="22"/>
        <w:lang w:val="es-ES" w:eastAsia="en-US" w:bidi="ar-SA"/>
      </w:rPr>
    </w:lvl>
    <w:lvl w:ilvl="1" w:tplc="F4F2A06E">
      <w:numFmt w:val="bullet"/>
      <w:lvlText w:val="•"/>
      <w:lvlJc w:val="left"/>
      <w:pPr>
        <w:ind w:left="2156" w:hanging="360"/>
      </w:pPr>
      <w:rPr>
        <w:rFonts w:hint="default"/>
        <w:lang w:val="es-ES" w:eastAsia="en-US" w:bidi="ar-SA"/>
      </w:rPr>
    </w:lvl>
    <w:lvl w:ilvl="2" w:tplc="0EB21264">
      <w:numFmt w:val="bullet"/>
      <w:lvlText w:val="•"/>
      <w:lvlJc w:val="left"/>
      <w:pPr>
        <w:ind w:left="3032" w:hanging="360"/>
      </w:pPr>
      <w:rPr>
        <w:rFonts w:hint="default"/>
        <w:lang w:val="es-ES" w:eastAsia="en-US" w:bidi="ar-SA"/>
      </w:rPr>
    </w:lvl>
    <w:lvl w:ilvl="3" w:tplc="FC9CAB46">
      <w:numFmt w:val="bullet"/>
      <w:lvlText w:val="•"/>
      <w:lvlJc w:val="left"/>
      <w:pPr>
        <w:ind w:left="3908" w:hanging="360"/>
      </w:pPr>
      <w:rPr>
        <w:rFonts w:hint="default"/>
        <w:lang w:val="es-ES" w:eastAsia="en-US" w:bidi="ar-SA"/>
      </w:rPr>
    </w:lvl>
    <w:lvl w:ilvl="4" w:tplc="44E21AB2">
      <w:numFmt w:val="bullet"/>
      <w:lvlText w:val="•"/>
      <w:lvlJc w:val="left"/>
      <w:pPr>
        <w:ind w:left="4784" w:hanging="360"/>
      </w:pPr>
      <w:rPr>
        <w:rFonts w:hint="default"/>
        <w:lang w:val="es-ES" w:eastAsia="en-US" w:bidi="ar-SA"/>
      </w:rPr>
    </w:lvl>
    <w:lvl w:ilvl="5" w:tplc="5D7CE168">
      <w:numFmt w:val="bullet"/>
      <w:lvlText w:val="•"/>
      <w:lvlJc w:val="left"/>
      <w:pPr>
        <w:ind w:left="5660" w:hanging="360"/>
      </w:pPr>
      <w:rPr>
        <w:rFonts w:hint="default"/>
        <w:lang w:val="es-ES" w:eastAsia="en-US" w:bidi="ar-SA"/>
      </w:rPr>
    </w:lvl>
    <w:lvl w:ilvl="6" w:tplc="E22E9D3E">
      <w:numFmt w:val="bullet"/>
      <w:lvlText w:val="•"/>
      <w:lvlJc w:val="left"/>
      <w:pPr>
        <w:ind w:left="6536" w:hanging="360"/>
      </w:pPr>
      <w:rPr>
        <w:rFonts w:hint="default"/>
        <w:lang w:val="es-ES" w:eastAsia="en-US" w:bidi="ar-SA"/>
      </w:rPr>
    </w:lvl>
    <w:lvl w:ilvl="7" w:tplc="F40E6D20">
      <w:numFmt w:val="bullet"/>
      <w:lvlText w:val="•"/>
      <w:lvlJc w:val="left"/>
      <w:pPr>
        <w:ind w:left="7412" w:hanging="360"/>
      </w:pPr>
      <w:rPr>
        <w:rFonts w:hint="default"/>
        <w:lang w:val="es-ES" w:eastAsia="en-US" w:bidi="ar-SA"/>
      </w:rPr>
    </w:lvl>
    <w:lvl w:ilvl="8" w:tplc="DEA885C6">
      <w:numFmt w:val="bullet"/>
      <w:lvlText w:val="•"/>
      <w:lvlJc w:val="left"/>
      <w:pPr>
        <w:ind w:left="8288" w:hanging="360"/>
      </w:pPr>
      <w:rPr>
        <w:rFonts w:hint="default"/>
        <w:lang w:val="es-ES" w:eastAsia="en-US" w:bidi="ar-SA"/>
      </w:rPr>
    </w:lvl>
  </w:abstractNum>
  <w:abstractNum w:abstractNumId="25" w15:restartNumberingAfterBreak="0">
    <w:nsid w:val="547D7F41"/>
    <w:multiLevelType w:val="hybridMultilevel"/>
    <w:tmpl w:val="61B86B2E"/>
    <w:lvl w:ilvl="0" w:tplc="28525DC2">
      <w:start w:val="1"/>
      <w:numFmt w:val="lowerRoman"/>
      <w:lvlText w:val="%1."/>
      <w:lvlJc w:val="left"/>
      <w:pPr>
        <w:ind w:left="1275" w:hanging="389"/>
        <w:jc w:val="right"/>
      </w:pPr>
      <w:rPr>
        <w:rFonts w:ascii="Calibri" w:eastAsia="Calibri" w:hAnsi="Calibri" w:cs="Calibri" w:hint="default"/>
        <w:b w:val="0"/>
        <w:bCs w:val="0"/>
        <w:i w:val="0"/>
        <w:iCs w:val="0"/>
        <w:spacing w:val="-1"/>
        <w:w w:val="100"/>
        <w:sz w:val="22"/>
        <w:szCs w:val="22"/>
        <w:lang w:val="es-ES" w:eastAsia="en-US" w:bidi="ar-SA"/>
      </w:rPr>
    </w:lvl>
    <w:lvl w:ilvl="1" w:tplc="34900780">
      <w:numFmt w:val="bullet"/>
      <w:lvlText w:val="•"/>
      <w:lvlJc w:val="left"/>
      <w:pPr>
        <w:ind w:left="2156" w:hanging="389"/>
      </w:pPr>
      <w:rPr>
        <w:rFonts w:hint="default"/>
        <w:lang w:val="es-ES" w:eastAsia="en-US" w:bidi="ar-SA"/>
      </w:rPr>
    </w:lvl>
    <w:lvl w:ilvl="2" w:tplc="3A88EEC0">
      <w:numFmt w:val="bullet"/>
      <w:lvlText w:val="•"/>
      <w:lvlJc w:val="left"/>
      <w:pPr>
        <w:ind w:left="3032" w:hanging="389"/>
      </w:pPr>
      <w:rPr>
        <w:rFonts w:hint="default"/>
        <w:lang w:val="es-ES" w:eastAsia="en-US" w:bidi="ar-SA"/>
      </w:rPr>
    </w:lvl>
    <w:lvl w:ilvl="3" w:tplc="CAC4601C">
      <w:numFmt w:val="bullet"/>
      <w:lvlText w:val="•"/>
      <w:lvlJc w:val="left"/>
      <w:pPr>
        <w:ind w:left="3908" w:hanging="389"/>
      </w:pPr>
      <w:rPr>
        <w:rFonts w:hint="default"/>
        <w:lang w:val="es-ES" w:eastAsia="en-US" w:bidi="ar-SA"/>
      </w:rPr>
    </w:lvl>
    <w:lvl w:ilvl="4" w:tplc="7492A5B4">
      <w:numFmt w:val="bullet"/>
      <w:lvlText w:val="•"/>
      <w:lvlJc w:val="left"/>
      <w:pPr>
        <w:ind w:left="4784" w:hanging="389"/>
      </w:pPr>
      <w:rPr>
        <w:rFonts w:hint="default"/>
        <w:lang w:val="es-ES" w:eastAsia="en-US" w:bidi="ar-SA"/>
      </w:rPr>
    </w:lvl>
    <w:lvl w:ilvl="5" w:tplc="8F82073E">
      <w:numFmt w:val="bullet"/>
      <w:lvlText w:val="•"/>
      <w:lvlJc w:val="left"/>
      <w:pPr>
        <w:ind w:left="5660" w:hanging="389"/>
      </w:pPr>
      <w:rPr>
        <w:rFonts w:hint="default"/>
        <w:lang w:val="es-ES" w:eastAsia="en-US" w:bidi="ar-SA"/>
      </w:rPr>
    </w:lvl>
    <w:lvl w:ilvl="6" w:tplc="27F42386">
      <w:numFmt w:val="bullet"/>
      <w:lvlText w:val="•"/>
      <w:lvlJc w:val="left"/>
      <w:pPr>
        <w:ind w:left="6536" w:hanging="389"/>
      </w:pPr>
      <w:rPr>
        <w:rFonts w:hint="default"/>
        <w:lang w:val="es-ES" w:eastAsia="en-US" w:bidi="ar-SA"/>
      </w:rPr>
    </w:lvl>
    <w:lvl w:ilvl="7" w:tplc="0DFA8FD4">
      <w:numFmt w:val="bullet"/>
      <w:lvlText w:val="•"/>
      <w:lvlJc w:val="left"/>
      <w:pPr>
        <w:ind w:left="7412" w:hanging="389"/>
      </w:pPr>
      <w:rPr>
        <w:rFonts w:hint="default"/>
        <w:lang w:val="es-ES" w:eastAsia="en-US" w:bidi="ar-SA"/>
      </w:rPr>
    </w:lvl>
    <w:lvl w:ilvl="8" w:tplc="4F4474FA">
      <w:numFmt w:val="bullet"/>
      <w:lvlText w:val="•"/>
      <w:lvlJc w:val="left"/>
      <w:pPr>
        <w:ind w:left="8288" w:hanging="389"/>
      </w:pPr>
      <w:rPr>
        <w:rFonts w:hint="default"/>
        <w:lang w:val="es-ES" w:eastAsia="en-US" w:bidi="ar-SA"/>
      </w:rPr>
    </w:lvl>
  </w:abstractNum>
  <w:abstractNum w:abstractNumId="26" w15:restartNumberingAfterBreak="0">
    <w:nsid w:val="56276E46"/>
    <w:multiLevelType w:val="hybridMultilevel"/>
    <w:tmpl w:val="BE6A81CE"/>
    <w:lvl w:ilvl="0" w:tplc="41966922">
      <w:start w:val="1"/>
      <w:numFmt w:val="bullet"/>
      <w:lvlText w:val="-"/>
      <w:lvlJc w:val="left"/>
      <w:pPr>
        <w:ind w:left="1080" w:hanging="360"/>
      </w:pPr>
      <w:rPr>
        <w:rFonts w:ascii="Calibri" w:eastAsia="Calibri" w:hAnsi="Calibri" w:cs="Calibri" w:hint="default"/>
      </w:rPr>
    </w:lvl>
    <w:lvl w:ilvl="1" w:tplc="080A0003" w:tentative="1">
      <w:start w:val="1"/>
      <w:numFmt w:val="bullet"/>
      <w:lvlText w:val="o"/>
      <w:lvlJc w:val="left"/>
      <w:pPr>
        <w:ind w:left="1800" w:hanging="360"/>
      </w:pPr>
      <w:rPr>
        <w:rFonts w:ascii="Courier New" w:hAnsi="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7" w15:restartNumberingAfterBreak="0">
    <w:nsid w:val="613566A5"/>
    <w:multiLevelType w:val="hybridMultilevel"/>
    <w:tmpl w:val="3D98673E"/>
    <w:lvl w:ilvl="0" w:tplc="44ECA480">
      <w:start w:val="1"/>
      <w:numFmt w:val="decimal"/>
      <w:lvlText w:val="%1."/>
      <w:lvlJc w:val="left"/>
      <w:pPr>
        <w:ind w:left="642" w:hanging="360"/>
        <w:jc w:val="left"/>
      </w:pPr>
      <w:rPr>
        <w:rFonts w:ascii="Calibri" w:eastAsia="Calibri" w:hAnsi="Calibri" w:cs="Calibri" w:hint="default"/>
        <w:b w:val="0"/>
        <w:bCs w:val="0"/>
        <w:i w:val="0"/>
        <w:iCs w:val="0"/>
        <w:spacing w:val="0"/>
        <w:w w:val="100"/>
        <w:sz w:val="22"/>
        <w:szCs w:val="22"/>
        <w:lang w:val="es-ES" w:eastAsia="en-US" w:bidi="ar-SA"/>
      </w:rPr>
    </w:lvl>
    <w:lvl w:ilvl="1" w:tplc="50F66DDC">
      <w:numFmt w:val="bullet"/>
      <w:lvlText w:val="•"/>
      <w:lvlJc w:val="left"/>
      <w:pPr>
        <w:ind w:left="1580" w:hanging="360"/>
      </w:pPr>
      <w:rPr>
        <w:rFonts w:hint="default"/>
        <w:lang w:val="es-ES" w:eastAsia="en-US" w:bidi="ar-SA"/>
      </w:rPr>
    </w:lvl>
    <w:lvl w:ilvl="2" w:tplc="E8300132">
      <w:numFmt w:val="bullet"/>
      <w:lvlText w:val="•"/>
      <w:lvlJc w:val="left"/>
      <w:pPr>
        <w:ind w:left="2520" w:hanging="360"/>
      </w:pPr>
      <w:rPr>
        <w:rFonts w:hint="default"/>
        <w:lang w:val="es-ES" w:eastAsia="en-US" w:bidi="ar-SA"/>
      </w:rPr>
    </w:lvl>
    <w:lvl w:ilvl="3" w:tplc="1EC034D0">
      <w:numFmt w:val="bullet"/>
      <w:lvlText w:val="•"/>
      <w:lvlJc w:val="left"/>
      <w:pPr>
        <w:ind w:left="3460" w:hanging="360"/>
      </w:pPr>
      <w:rPr>
        <w:rFonts w:hint="default"/>
        <w:lang w:val="es-ES" w:eastAsia="en-US" w:bidi="ar-SA"/>
      </w:rPr>
    </w:lvl>
    <w:lvl w:ilvl="4" w:tplc="79BA458A">
      <w:numFmt w:val="bullet"/>
      <w:lvlText w:val="•"/>
      <w:lvlJc w:val="left"/>
      <w:pPr>
        <w:ind w:left="4400" w:hanging="360"/>
      </w:pPr>
      <w:rPr>
        <w:rFonts w:hint="default"/>
        <w:lang w:val="es-ES" w:eastAsia="en-US" w:bidi="ar-SA"/>
      </w:rPr>
    </w:lvl>
    <w:lvl w:ilvl="5" w:tplc="0DA825D4">
      <w:numFmt w:val="bullet"/>
      <w:lvlText w:val="•"/>
      <w:lvlJc w:val="left"/>
      <w:pPr>
        <w:ind w:left="5340" w:hanging="360"/>
      </w:pPr>
      <w:rPr>
        <w:rFonts w:hint="default"/>
        <w:lang w:val="es-ES" w:eastAsia="en-US" w:bidi="ar-SA"/>
      </w:rPr>
    </w:lvl>
    <w:lvl w:ilvl="6" w:tplc="A08A4550">
      <w:numFmt w:val="bullet"/>
      <w:lvlText w:val="•"/>
      <w:lvlJc w:val="left"/>
      <w:pPr>
        <w:ind w:left="6280" w:hanging="360"/>
      </w:pPr>
      <w:rPr>
        <w:rFonts w:hint="default"/>
        <w:lang w:val="es-ES" w:eastAsia="en-US" w:bidi="ar-SA"/>
      </w:rPr>
    </w:lvl>
    <w:lvl w:ilvl="7" w:tplc="A1C6B2BA">
      <w:numFmt w:val="bullet"/>
      <w:lvlText w:val="•"/>
      <w:lvlJc w:val="left"/>
      <w:pPr>
        <w:ind w:left="7220" w:hanging="360"/>
      </w:pPr>
      <w:rPr>
        <w:rFonts w:hint="default"/>
        <w:lang w:val="es-ES" w:eastAsia="en-US" w:bidi="ar-SA"/>
      </w:rPr>
    </w:lvl>
    <w:lvl w:ilvl="8" w:tplc="14602946">
      <w:numFmt w:val="bullet"/>
      <w:lvlText w:val="•"/>
      <w:lvlJc w:val="left"/>
      <w:pPr>
        <w:ind w:left="8160" w:hanging="360"/>
      </w:pPr>
      <w:rPr>
        <w:rFonts w:hint="default"/>
        <w:lang w:val="es-ES" w:eastAsia="en-US" w:bidi="ar-SA"/>
      </w:rPr>
    </w:lvl>
  </w:abstractNum>
  <w:abstractNum w:abstractNumId="28" w15:restartNumberingAfterBreak="0">
    <w:nsid w:val="61ED1789"/>
    <w:multiLevelType w:val="hybridMultilevel"/>
    <w:tmpl w:val="3FB2E474"/>
    <w:lvl w:ilvl="0" w:tplc="E166BA2C">
      <w:start w:val="1"/>
      <w:numFmt w:val="decimal"/>
      <w:lvlText w:val="%1."/>
      <w:lvlJc w:val="left"/>
      <w:pPr>
        <w:ind w:left="642" w:hanging="360"/>
        <w:jc w:val="right"/>
      </w:pPr>
      <w:rPr>
        <w:rFonts w:hint="default"/>
        <w:spacing w:val="0"/>
        <w:w w:val="100"/>
        <w:lang w:val="es-ES" w:eastAsia="en-US" w:bidi="ar-SA"/>
      </w:rPr>
    </w:lvl>
    <w:lvl w:ilvl="1" w:tplc="C02CE616">
      <w:numFmt w:val="bullet"/>
      <w:lvlText w:val="●"/>
      <w:lvlJc w:val="left"/>
      <w:pPr>
        <w:ind w:left="1002" w:hanging="360"/>
      </w:pPr>
      <w:rPr>
        <w:rFonts w:ascii="Calibri" w:eastAsia="Calibri" w:hAnsi="Calibri" w:cs="Calibri" w:hint="default"/>
        <w:b w:val="0"/>
        <w:bCs w:val="0"/>
        <w:i w:val="0"/>
        <w:iCs w:val="0"/>
        <w:spacing w:val="0"/>
        <w:w w:val="100"/>
        <w:sz w:val="22"/>
        <w:szCs w:val="22"/>
        <w:lang w:val="es-ES" w:eastAsia="en-US" w:bidi="ar-SA"/>
      </w:rPr>
    </w:lvl>
    <w:lvl w:ilvl="2" w:tplc="65C4A24E">
      <w:numFmt w:val="bullet"/>
      <w:lvlText w:val="•"/>
      <w:lvlJc w:val="left"/>
      <w:pPr>
        <w:ind w:left="2004" w:hanging="360"/>
      </w:pPr>
      <w:rPr>
        <w:rFonts w:hint="default"/>
        <w:lang w:val="es-ES" w:eastAsia="en-US" w:bidi="ar-SA"/>
      </w:rPr>
    </w:lvl>
    <w:lvl w:ilvl="3" w:tplc="35BA75A0">
      <w:numFmt w:val="bullet"/>
      <w:lvlText w:val="•"/>
      <w:lvlJc w:val="left"/>
      <w:pPr>
        <w:ind w:left="3008" w:hanging="360"/>
      </w:pPr>
      <w:rPr>
        <w:rFonts w:hint="default"/>
        <w:lang w:val="es-ES" w:eastAsia="en-US" w:bidi="ar-SA"/>
      </w:rPr>
    </w:lvl>
    <w:lvl w:ilvl="4" w:tplc="F8183D24">
      <w:numFmt w:val="bullet"/>
      <w:lvlText w:val="•"/>
      <w:lvlJc w:val="left"/>
      <w:pPr>
        <w:ind w:left="4013" w:hanging="360"/>
      </w:pPr>
      <w:rPr>
        <w:rFonts w:hint="default"/>
        <w:lang w:val="es-ES" w:eastAsia="en-US" w:bidi="ar-SA"/>
      </w:rPr>
    </w:lvl>
    <w:lvl w:ilvl="5" w:tplc="DA9C55A4">
      <w:numFmt w:val="bullet"/>
      <w:lvlText w:val="•"/>
      <w:lvlJc w:val="left"/>
      <w:pPr>
        <w:ind w:left="5017" w:hanging="360"/>
      </w:pPr>
      <w:rPr>
        <w:rFonts w:hint="default"/>
        <w:lang w:val="es-ES" w:eastAsia="en-US" w:bidi="ar-SA"/>
      </w:rPr>
    </w:lvl>
    <w:lvl w:ilvl="6" w:tplc="ECC2576A">
      <w:numFmt w:val="bullet"/>
      <w:lvlText w:val="•"/>
      <w:lvlJc w:val="left"/>
      <w:pPr>
        <w:ind w:left="6022" w:hanging="360"/>
      </w:pPr>
      <w:rPr>
        <w:rFonts w:hint="default"/>
        <w:lang w:val="es-ES" w:eastAsia="en-US" w:bidi="ar-SA"/>
      </w:rPr>
    </w:lvl>
    <w:lvl w:ilvl="7" w:tplc="EF84508A">
      <w:numFmt w:val="bullet"/>
      <w:lvlText w:val="•"/>
      <w:lvlJc w:val="left"/>
      <w:pPr>
        <w:ind w:left="7026" w:hanging="360"/>
      </w:pPr>
      <w:rPr>
        <w:rFonts w:hint="default"/>
        <w:lang w:val="es-ES" w:eastAsia="en-US" w:bidi="ar-SA"/>
      </w:rPr>
    </w:lvl>
    <w:lvl w:ilvl="8" w:tplc="45C63528">
      <w:numFmt w:val="bullet"/>
      <w:lvlText w:val="•"/>
      <w:lvlJc w:val="left"/>
      <w:pPr>
        <w:ind w:left="8031" w:hanging="360"/>
      </w:pPr>
      <w:rPr>
        <w:rFonts w:hint="default"/>
        <w:lang w:val="es-ES" w:eastAsia="en-US" w:bidi="ar-SA"/>
      </w:rPr>
    </w:lvl>
  </w:abstractNum>
  <w:abstractNum w:abstractNumId="29" w15:restartNumberingAfterBreak="0">
    <w:nsid w:val="6437511A"/>
    <w:multiLevelType w:val="multilevel"/>
    <w:tmpl w:val="54FE2C62"/>
    <w:lvl w:ilvl="0">
      <w:start w:val="1"/>
      <w:numFmt w:val="decimal"/>
      <w:lvlText w:val="%1."/>
      <w:lvlJc w:val="left"/>
      <w:pPr>
        <w:ind w:left="3391" w:hanging="221"/>
        <w:jc w:val="right"/>
      </w:pPr>
      <w:rPr>
        <w:rFonts w:ascii="Calibri" w:eastAsia="Calibri" w:hAnsi="Calibri" w:cs="Calibri" w:hint="default"/>
        <w:b/>
        <w:bCs/>
        <w:i w:val="0"/>
        <w:iCs w:val="0"/>
        <w:spacing w:val="0"/>
        <w:w w:val="100"/>
        <w:sz w:val="22"/>
        <w:szCs w:val="22"/>
        <w:lang w:val="es-ES" w:eastAsia="en-US" w:bidi="ar-SA"/>
      </w:rPr>
    </w:lvl>
    <w:lvl w:ilvl="1">
      <w:start w:val="1"/>
      <w:numFmt w:val="decimal"/>
      <w:lvlText w:val="%1.%2"/>
      <w:lvlJc w:val="left"/>
      <w:pPr>
        <w:ind w:left="455" w:hanging="334"/>
      </w:pPr>
      <w:rPr>
        <w:rFonts w:ascii="Calibri" w:eastAsia="Calibri" w:hAnsi="Calibri" w:cs="Calibri" w:hint="default"/>
        <w:b/>
        <w:bCs/>
        <w:i w:val="0"/>
        <w:iCs w:val="0"/>
        <w:spacing w:val="-2"/>
        <w:w w:val="100"/>
        <w:sz w:val="22"/>
        <w:szCs w:val="22"/>
        <w:lang w:val="es-ES" w:eastAsia="en-US" w:bidi="ar-SA"/>
      </w:rPr>
    </w:lvl>
    <w:lvl w:ilvl="2">
      <w:numFmt w:val="bullet"/>
      <w:lvlText w:val=""/>
      <w:lvlJc w:val="left"/>
      <w:pPr>
        <w:ind w:left="688" w:hanging="360"/>
      </w:pPr>
      <w:rPr>
        <w:rFonts w:ascii="Symbol" w:eastAsia="Symbol" w:hAnsi="Symbol" w:cs="Symbol" w:hint="default"/>
        <w:b w:val="0"/>
        <w:bCs w:val="0"/>
        <w:i w:val="0"/>
        <w:iCs w:val="0"/>
        <w:spacing w:val="0"/>
        <w:w w:val="100"/>
        <w:sz w:val="22"/>
        <w:szCs w:val="22"/>
        <w:lang w:val="es-ES" w:eastAsia="en-US" w:bidi="ar-SA"/>
      </w:rPr>
    </w:lvl>
    <w:lvl w:ilvl="3">
      <w:numFmt w:val="bullet"/>
      <w:lvlText w:val="•"/>
      <w:lvlJc w:val="left"/>
      <w:pPr>
        <w:ind w:left="840" w:hanging="360"/>
      </w:pPr>
      <w:rPr>
        <w:rFonts w:hint="default"/>
        <w:lang w:val="es-ES" w:eastAsia="en-US" w:bidi="ar-SA"/>
      </w:rPr>
    </w:lvl>
    <w:lvl w:ilvl="4">
      <w:numFmt w:val="bullet"/>
      <w:lvlText w:val="•"/>
      <w:lvlJc w:val="left"/>
      <w:pPr>
        <w:ind w:left="3400" w:hanging="360"/>
      </w:pPr>
      <w:rPr>
        <w:rFonts w:hint="default"/>
        <w:lang w:val="es-ES" w:eastAsia="en-US" w:bidi="ar-SA"/>
      </w:rPr>
    </w:lvl>
    <w:lvl w:ilvl="5">
      <w:numFmt w:val="bullet"/>
      <w:lvlText w:val="•"/>
      <w:lvlJc w:val="left"/>
      <w:pPr>
        <w:ind w:left="4363" w:hanging="360"/>
      </w:pPr>
      <w:rPr>
        <w:rFonts w:hint="default"/>
        <w:lang w:val="es-ES" w:eastAsia="en-US" w:bidi="ar-SA"/>
      </w:rPr>
    </w:lvl>
    <w:lvl w:ilvl="6">
      <w:numFmt w:val="bullet"/>
      <w:lvlText w:val="•"/>
      <w:lvlJc w:val="left"/>
      <w:pPr>
        <w:ind w:left="5326" w:hanging="360"/>
      </w:pPr>
      <w:rPr>
        <w:rFonts w:hint="default"/>
        <w:lang w:val="es-ES" w:eastAsia="en-US" w:bidi="ar-SA"/>
      </w:rPr>
    </w:lvl>
    <w:lvl w:ilvl="7">
      <w:numFmt w:val="bullet"/>
      <w:lvlText w:val="•"/>
      <w:lvlJc w:val="left"/>
      <w:pPr>
        <w:ind w:left="6290" w:hanging="360"/>
      </w:pPr>
      <w:rPr>
        <w:rFonts w:hint="default"/>
        <w:lang w:val="es-ES" w:eastAsia="en-US" w:bidi="ar-SA"/>
      </w:rPr>
    </w:lvl>
    <w:lvl w:ilvl="8">
      <w:numFmt w:val="bullet"/>
      <w:lvlText w:val="•"/>
      <w:lvlJc w:val="left"/>
      <w:pPr>
        <w:ind w:left="7253" w:hanging="360"/>
      </w:pPr>
      <w:rPr>
        <w:rFonts w:hint="default"/>
        <w:lang w:val="es-ES" w:eastAsia="en-US" w:bidi="ar-SA"/>
      </w:rPr>
    </w:lvl>
  </w:abstractNum>
  <w:abstractNum w:abstractNumId="30" w15:restartNumberingAfterBreak="0">
    <w:nsid w:val="698F62DF"/>
    <w:multiLevelType w:val="hybridMultilevel"/>
    <w:tmpl w:val="917A866A"/>
    <w:lvl w:ilvl="0" w:tplc="C134768A">
      <w:numFmt w:val="bullet"/>
      <w:lvlText w:val=""/>
      <w:lvlJc w:val="left"/>
      <w:pPr>
        <w:ind w:left="720" w:hanging="360"/>
      </w:pPr>
      <w:rPr>
        <w:rFonts w:ascii="Symbol" w:eastAsia="Symbol" w:hAnsi="Symbol" w:cs="Symbol" w:hint="default"/>
        <w:b w:val="0"/>
        <w:bCs w:val="0"/>
        <w:i w:val="0"/>
        <w:iCs w:val="0"/>
        <w:spacing w:val="0"/>
        <w:w w:val="100"/>
        <w:sz w:val="22"/>
        <w:szCs w:val="22"/>
        <w:lang w:val="es-ES" w:eastAsia="en-US" w:bidi="ar-SA"/>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712C05AD"/>
    <w:multiLevelType w:val="hybridMultilevel"/>
    <w:tmpl w:val="F3A0CAAC"/>
    <w:lvl w:ilvl="0" w:tplc="AB3A8558">
      <w:start w:val="1"/>
      <w:numFmt w:val="decimal"/>
      <w:lvlText w:val="%1."/>
      <w:lvlJc w:val="left"/>
      <w:pPr>
        <w:ind w:left="709" w:hanging="360"/>
        <w:jc w:val="right"/>
      </w:pPr>
      <w:rPr>
        <w:rFonts w:ascii="Calibri" w:eastAsia="Calibri" w:hAnsi="Calibri" w:cs="Calibri" w:hint="default"/>
        <w:b w:val="0"/>
        <w:bCs w:val="0"/>
        <w:i w:val="0"/>
        <w:iCs w:val="0"/>
        <w:spacing w:val="0"/>
        <w:w w:val="99"/>
        <w:sz w:val="22"/>
        <w:szCs w:val="22"/>
        <w:lang w:val="es-ES" w:eastAsia="en-US" w:bidi="ar-SA"/>
      </w:rPr>
    </w:lvl>
    <w:lvl w:ilvl="1" w:tplc="02DE3720">
      <w:numFmt w:val="bullet"/>
      <w:lvlText w:val="•"/>
      <w:lvlJc w:val="left"/>
      <w:pPr>
        <w:ind w:left="1634" w:hanging="360"/>
      </w:pPr>
      <w:rPr>
        <w:rFonts w:hint="default"/>
        <w:lang w:val="es-ES" w:eastAsia="en-US" w:bidi="ar-SA"/>
      </w:rPr>
    </w:lvl>
    <w:lvl w:ilvl="2" w:tplc="45D203BE">
      <w:numFmt w:val="bullet"/>
      <w:lvlText w:val="•"/>
      <w:lvlJc w:val="left"/>
      <w:pPr>
        <w:ind w:left="2568" w:hanging="360"/>
      </w:pPr>
      <w:rPr>
        <w:rFonts w:hint="default"/>
        <w:lang w:val="es-ES" w:eastAsia="en-US" w:bidi="ar-SA"/>
      </w:rPr>
    </w:lvl>
    <w:lvl w:ilvl="3" w:tplc="E940FAAE">
      <w:numFmt w:val="bullet"/>
      <w:lvlText w:val="•"/>
      <w:lvlJc w:val="left"/>
      <w:pPr>
        <w:ind w:left="3502" w:hanging="360"/>
      </w:pPr>
      <w:rPr>
        <w:rFonts w:hint="default"/>
        <w:lang w:val="es-ES" w:eastAsia="en-US" w:bidi="ar-SA"/>
      </w:rPr>
    </w:lvl>
    <w:lvl w:ilvl="4" w:tplc="6A9A2B08">
      <w:numFmt w:val="bullet"/>
      <w:lvlText w:val="•"/>
      <w:lvlJc w:val="left"/>
      <w:pPr>
        <w:ind w:left="4436" w:hanging="360"/>
      </w:pPr>
      <w:rPr>
        <w:rFonts w:hint="default"/>
        <w:lang w:val="es-ES" w:eastAsia="en-US" w:bidi="ar-SA"/>
      </w:rPr>
    </w:lvl>
    <w:lvl w:ilvl="5" w:tplc="22DA7D1C">
      <w:numFmt w:val="bullet"/>
      <w:lvlText w:val="•"/>
      <w:lvlJc w:val="left"/>
      <w:pPr>
        <w:ind w:left="5370" w:hanging="360"/>
      </w:pPr>
      <w:rPr>
        <w:rFonts w:hint="default"/>
        <w:lang w:val="es-ES" w:eastAsia="en-US" w:bidi="ar-SA"/>
      </w:rPr>
    </w:lvl>
    <w:lvl w:ilvl="6" w:tplc="09D81762">
      <w:numFmt w:val="bullet"/>
      <w:lvlText w:val="•"/>
      <w:lvlJc w:val="left"/>
      <w:pPr>
        <w:ind w:left="6304" w:hanging="360"/>
      </w:pPr>
      <w:rPr>
        <w:rFonts w:hint="default"/>
        <w:lang w:val="es-ES" w:eastAsia="en-US" w:bidi="ar-SA"/>
      </w:rPr>
    </w:lvl>
    <w:lvl w:ilvl="7" w:tplc="4D60F214">
      <w:numFmt w:val="bullet"/>
      <w:lvlText w:val="•"/>
      <w:lvlJc w:val="left"/>
      <w:pPr>
        <w:ind w:left="7238" w:hanging="360"/>
      </w:pPr>
      <w:rPr>
        <w:rFonts w:hint="default"/>
        <w:lang w:val="es-ES" w:eastAsia="en-US" w:bidi="ar-SA"/>
      </w:rPr>
    </w:lvl>
    <w:lvl w:ilvl="8" w:tplc="9352498C">
      <w:numFmt w:val="bullet"/>
      <w:lvlText w:val="•"/>
      <w:lvlJc w:val="left"/>
      <w:pPr>
        <w:ind w:left="8172" w:hanging="360"/>
      </w:pPr>
      <w:rPr>
        <w:rFonts w:hint="default"/>
        <w:lang w:val="es-ES" w:eastAsia="en-US" w:bidi="ar-SA"/>
      </w:rPr>
    </w:lvl>
  </w:abstractNum>
  <w:abstractNum w:abstractNumId="32" w15:restartNumberingAfterBreak="0">
    <w:nsid w:val="71633129"/>
    <w:multiLevelType w:val="hybridMultilevel"/>
    <w:tmpl w:val="404CF024"/>
    <w:lvl w:ilvl="0" w:tplc="4718C934">
      <w:start w:val="1"/>
      <w:numFmt w:val="decimal"/>
      <w:lvlText w:val="%1."/>
      <w:lvlJc w:val="left"/>
      <w:pPr>
        <w:ind w:left="709" w:hanging="428"/>
        <w:jc w:val="left"/>
      </w:pPr>
      <w:rPr>
        <w:rFonts w:ascii="Calibri" w:eastAsia="Calibri" w:hAnsi="Calibri" w:cs="Calibri" w:hint="default"/>
        <w:b w:val="0"/>
        <w:bCs w:val="0"/>
        <w:i w:val="0"/>
        <w:iCs w:val="0"/>
        <w:spacing w:val="0"/>
        <w:w w:val="100"/>
        <w:sz w:val="22"/>
        <w:szCs w:val="22"/>
        <w:lang w:val="es-ES" w:eastAsia="en-US" w:bidi="ar-SA"/>
      </w:rPr>
    </w:lvl>
    <w:lvl w:ilvl="1" w:tplc="8EF6FF62">
      <w:numFmt w:val="bullet"/>
      <w:lvlText w:val="•"/>
      <w:lvlJc w:val="left"/>
      <w:pPr>
        <w:ind w:left="1634" w:hanging="428"/>
      </w:pPr>
      <w:rPr>
        <w:rFonts w:hint="default"/>
        <w:lang w:val="es-ES" w:eastAsia="en-US" w:bidi="ar-SA"/>
      </w:rPr>
    </w:lvl>
    <w:lvl w:ilvl="2" w:tplc="1ADCF0EA">
      <w:numFmt w:val="bullet"/>
      <w:lvlText w:val="•"/>
      <w:lvlJc w:val="left"/>
      <w:pPr>
        <w:ind w:left="2568" w:hanging="428"/>
      </w:pPr>
      <w:rPr>
        <w:rFonts w:hint="default"/>
        <w:lang w:val="es-ES" w:eastAsia="en-US" w:bidi="ar-SA"/>
      </w:rPr>
    </w:lvl>
    <w:lvl w:ilvl="3" w:tplc="C3A6485A">
      <w:numFmt w:val="bullet"/>
      <w:lvlText w:val="•"/>
      <w:lvlJc w:val="left"/>
      <w:pPr>
        <w:ind w:left="3502" w:hanging="428"/>
      </w:pPr>
      <w:rPr>
        <w:rFonts w:hint="default"/>
        <w:lang w:val="es-ES" w:eastAsia="en-US" w:bidi="ar-SA"/>
      </w:rPr>
    </w:lvl>
    <w:lvl w:ilvl="4" w:tplc="1D38615E">
      <w:numFmt w:val="bullet"/>
      <w:lvlText w:val="•"/>
      <w:lvlJc w:val="left"/>
      <w:pPr>
        <w:ind w:left="4436" w:hanging="428"/>
      </w:pPr>
      <w:rPr>
        <w:rFonts w:hint="default"/>
        <w:lang w:val="es-ES" w:eastAsia="en-US" w:bidi="ar-SA"/>
      </w:rPr>
    </w:lvl>
    <w:lvl w:ilvl="5" w:tplc="AA702A74">
      <w:numFmt w:val="bullet"/>
      <w:lvlText w:val="•"/>
      <w:lvlJc w:val="left"/>
      <w:pPr>
        <w:ind w:left="5370" w:hanging="428"/>
      </w:pPr>
      <w:rPr>
        <w:rFonts w:hint="default"/>
        <w:lang w:val="es-ES" w:eastAsia="en-US" w:bidi="ar-SA"/>
      </w:rPr>
    </w:lvl>
    <w:lvl w:ilvl="6" w:tplc="06F2F64C">
      <w:numFmt w:val="bullet"/>
      <w:lvlText w:val="•"/>
      <w:lvlJc w:val="left"/>
      <w:pPr>
        <w:ind w:left="6304" w:hanging="428"/>
      </w:pPr>
      <w:rPr>
        <w:rFonts w:hint="default"/>
        <w:lang w:val="es-ES" w:eastAsia="en-US" w:bidi="ar-SA"/>
      </w:rPr>
    </w:lvl>
    <w:lvl w:ilvl="7" w:tplc="8438ECB8">
      <w:numFmt w:val="bullet"/>
      <w:lvlText w:val="•"/>
      <w:lvlJc w:val="left"/>
      <w:pPr>
        <w:ind w:left="7238" w:hanging="428"/>
      </w:pPr>
      <w:rPr>
        <w:rFonts w:hint="default"/>
        <w:lang w:val="es-ES" w:eastAsia="en-US" w:bidi="ar-SA"/>
      </w:rPr>
    </w:lvl>
    <w:lvl w:ilvl="8" w:tplc="EBD62A3C">
      <w:numFmt w:val="bullet"/>
      <w:lvlText w:val="•"/>
      <w:lvlJc w:val="left"/>
      <w:pPr>
        <w:ind w:left="8172" w:hanging="428"/>
      </w:pPr>
      <w:rPr>
        <w:rFonts w:hint="default"/>
        <w:lang w:val="es-ES" w:eastAsia="en-US" w:bidi="ar-SA"/>
      </w:rPr>
    </w:lvl>
  </w:abstractNum>
  <w:abstractNum w:abstractNumId="33" w15:restartNumberingAfterBreak="0">
    <w:nsid w:val="7A8F0FA2"/>
    <w:multiLevelType w:val="hybridMultilevel"/>
    <w:tmpl w:val="C63EAB02"/>
    <w:lvl w:ilvl="0" w:tplc="1EFE3C0E">
      <w:start w:val="1"/>
      <w:numFmt w:val="lowerLetter"/>
      <w:lvlText w:val="%1)"/>
      <w:lvlJc w:val="left"/>
      <w:pPr>
        <w:ind w:left="282" w:hanging="236"/>
        <w:jc w:val="left"/>
      </w:pPr>
      <w:rPr>
        <w:rFonts w:ascii="Calibri" w:eastAsia="Calibri" w:hAnsi="Calibri" w:cs="Calibri" w:hint="default"/>
        <w:b w:val="0"/>
        <w:bCs w:val="0"/>
        <w:i w:val="0"/>
        <w:iCs w:val="0"/>
        <w:spacing w:val="-1"/>
        <w:w w:val="100"/>
        <w:sz w:val="22"/>
        <w:szCs w:val="22"/>
        <w:lang w:val="es-ES" w:eastAsia="en-US" w:bidi="ar-SA"/>
      </w:rPr>
    </w:lvl>
    <w:lvl w:ilvl="1" w:tplc="5B90FD3E">
      <w:start w:val="1"/>
      <w:numFmt w:val="decimal"/>
      <w:lvlText w:val="%2."/>
      <w:lvlJc w:val="left"/>
      <w:pPr>
        <w:ind w:left="1002" w:hanging="360"/>
        <w:jc w:val="left"/>
      </w:pPr>
      <w:rPr>
        <w:rFonts w:ascii="Calibri" w:eastAsia="Calibri" w:hAnsi="Calibri" w:cs="Calibri" w:hint="default"/>
        <w:b w:val="0"/>
        <w:bCs w:val="0"/>
        <w:i w:val="0"/>
        <w:iCs w:val="0"/>
        <w:spacing w:val="0"/>
        <w:w w:val="100"/>
        <w:sz w:val="22"/>
        <w:szCs w:val="22"/>
        <w:lang w:val="es-ES" w:eastAsia="en-US" w:bidi="ar-SA"/>
      </w:rPr>
    </w:lvl>
    <w:lvl w:ilvl="2" w:tplc="BE6CD7F0">
      <w:numFmt w:val="bullet"/>
      <w:lvlText w:val="•"/>
      <w:lvlJc w:val="left"/>
      <w:pPr>
        <w:ind w:left="2004" w:hanging="360"/>
      </w:pPr>
      <w:rPr>
        <w:rFonts w:hint="default"/>
        <w:lang w:val="es-ES" w:eastAsia="en-US" w:bidi="ar-SA"/>
      </w:rPr>
    </w:lvl>
    <w:lvl w:ilvl="3" w:tplc="B8D2C17E">
      <w:numFmt w:val="bullet"/>
      <w:lvlText w:val="•"/>
      <w:lvlJc w:val="left"/>
      <w:pPr>
        <w:ind w:left="3008" w:hanging="360"/>
      </w:pPr>
      <w:rPr>
        <w:rFonts w:hint="default"/>
        <w:lang w:val="es-ES" w:eastAsia="en-US" w:bidi="ar-SA"/>
      </w:rPr>
    </w:lvl>
    <w:lvl w:ilvl="4" w:tplc="A1F01DBC">
      <w:numFmt w:val="bullet"/>
      <w:lvlText w:val="•"/>
      <w:lvlJc w:val="left"/>
      <w:pPr>
        <w:ind w:left="4013" w:hanging="360"/>
      </w:pPr>
      <w:rPr>
        <w:rFonts w:hint="default"/>
        <w:lang w:val="es-ES" w:eastAsia="en-US" w:bidi="ar-SA"/>
      </w:rPr>
    </w:lvl>
    <w:lvl w:ilvl="5" w:tplc="FE48B20E">
      <w:numFmt w:val="bullet"/>
      <w:lvlText w:val="•"/>
      <w:lvlJc w:val="left"/>
      <w:pPr>
        <w:ind w:left="5017" w:hanging="360"/>
      </w:pPr>
      <w:rPr>
        <w:rFonts w:hint="default"/>
        <w:lang w:val="es-ES" w:eastAsia="en-US" w:bidi="ar-SA"/>
      </w:rPr>
    </w:lvl>
    <w:lvl w:ilvl="6" w:tplc="5F62B7C6">
      <w:numFmt w:val="bullet"/>
      <w:lvlText w:val="•"/>
      <w:lvlJc w:val="left"/>
      <w:pPr>
        <w:ind w:left="6022" w:hanging="360"/>
      </w:pPr>
      <w:rPr>
        <w:rFonts w:hint="default"/>
        <w:lang w:val="es-ES" w:eastAsia="en-US" w:bidi="ar-SA"/>
      </w:rPr>
    </w:lvl>
    <w:lvl w:ilvl="7" w:tplc="D6F4E088">
      <w:numFmt w:val="bullet"/>
      <w:lvlText w:val="•"/>
      <w:lvlJc w:val="left"/>
      <w:pPr>
        <w:ind w:left="7026" w:hanging="360"/>
      </w:pPr>
      <w:rPr>
        <w:rFonts w:hint="default"/>
        <w:lang w:val="es-ES" w:eastAsia="en-US" w:bidi="ar-SA"/>
      </w:rPr>
    </w:lvl>
    <w:lvl w:ilvl="8" w:tplc="3DB4B3C2">
      <w:numFmt w:val="bullet"/>
      <w:lvlText w:val="•"/>
      <w:lvlJc w:val="left"/>
      <w:pPr>
        <w:ind w:left="8031" w:hanging="360"/>
      </w:pPr>
      <w:rPr>
        <w:rFonts w:hint="default"/>
        <w:lang w:val="es-ES" w:eastAsia="en-US" w:bidi="ar-SA"/>
      </w:rPr>
    </w:lvl>
  </w:abstractNum>
  <w:abstractNum w:abstractNumId="34" w15:restartNumberingAfterBreak="0">
    <w:nsid w:val="7D2955FC"/>
    <w:multiLevelType w:val="hybridMultilevel"/>
    <w:tmpl w:val="F21CD2E6"/>
    <w:lvl w:ilvl="0" w:tplc="6EE26B8A">
      <w:start w:val="1"/>
      <w:numFmt w:val="lowerLetter"/>
      <w:lvlText w:val="%1."/>
      <w:lvlJc w:val="left"/>
      <w:pPr>
        <w:ind w:left="1134" w:hanging="286"/>
        <w:jc w:val="left"/>
      </w:pPr>
      <w:rPr>
        <w:rFonts w:ascii="Calibri" w:eastAsia="Calibri" w:hAnsi="Calibri" w:cs="Calibri" w:hint="default"/>
        <w:b w:val="0"/>
        <w:bCs w:val="0"/>
        <w:i w:val="0"/>
        <w:iCs w:val="0"/>
        <w:spacing w:val="-1"/>
        <w:w w:val="100"/>
        <w:sz w:val="22"/>
        <w:szCs w:val="22"/>
        <w:lang w:val="es-ES" w:eastAsia="en-US" w:bidi="ar-SA"/>
      </w:rPr>
    </w:lvl>
    <w:lvl w:ilvl="1" w:tplc="23CC89F2">
      <w:numFmt w:val="bullet"/>
      <w:lvlText w:val="•"/>
      <w:lvlJc w:val="left"/>
      <w:pPr>
        <w:ind w:left="2030" w:hanging="286"/>
      </w:pPr>
      <w:rPr>
        <w:rFonts w:hint="default"/>
        <w:lang w:val="es-ES" w:eastAsia="en-US" w:bidi="ar-SA"/>
      </w:rPr>
    </w:lvl>
    <w:lvl w:ilvl="2" w:tplc="910AA5DC">
      <w:numFmt w:val="bullet"/>
      <w:lvlText w:val="•"/>
      <w:lvlJc w:val="left"/>
      <w:pPr>
        <w:ind w:left="2920" w:hanging="286"/>
      </w:pPr>
      <w:rPr>
        <w:rFonts w:hint="default"/>
        <w:lang w:val="es-ES" w:eastAsia="en-US" w:bidi="ar-SA"/>
      </w:rPr>
    </w:lvl>
    <w:lvl w:ilvl="3" w:tplc="9BE8B6D4">
      <w:numFmt w:val="bullet"/>
      <w:lvlText w:val="•"/>
      <w:lvlJc w:val="left"/>
      <w:pPr>
        <w:ind w:left="3810" w:hanging="286"/>
      </w:pPr>
      <w:rPr>
        <w:rFonts w:hint="default"/>
        <w:lang w:val="es-ES" w:eastAsia="en-US" w:bidi="ar-SA"/>
      </w:rPr>
    </w:lvl>
    <w:lvl w:ilvl="4" w:tplc="950EE1D4">
      <w:numFmt w:val="bullet"/>
      <w:lvlText w:val="•"/>
      <w:lvlJc w:val="left"/>
      <w:pPr>
        <w:ind w:left="4700" w:hanging="286"/>
      </w:pPr>
      <w:rPr>
        <w:rFonts w:hint="default"/>
        <w:lang w:val="es-ES" w:eastAsia="en-US" w:bidi="ar-SA"/>
      </w:rPr>
    </w:lvl>
    <w:lvl w:ilvl="5" w:tplc="0DCA4656">
      <w:numFmt w:val="bullet"/>
      <w:lvlText w:val="•"/>
      <w:lvlJc w:val="left"/>
      <w:pPr>
        <w:ind w:left="5590" w:hanging="286"/>
      </w:pPr>
      <w:rPr>
        <w:rFonts w:hint="default"/>
        <w:lang w:val="es-ES" w:eastAsia="en-US" w:bidi="ar-SA"/>
      </w:rPr>
    </w:lvl>
    <w:lvl w:ilvl="6" w:tplc="CFFA591A">
      <w:numFmt w:val="bullet"/>
      <w:lvlText w:val="•"/>
      <w:lvlJc w:val="left"/>
      <w:pPr>
        <w:ind w:left="6480" w:hanging="286"/>
      </w:pPr>
      <w:rPr>
        <w:rFonts w:hint="default"/>
        <w:lang w:val="es-ES" w:eastAsia="en-US" w:bidi="ar-SA"/>
      </w:rPr>
    </w:lvl>
    <w:lvl w:ilvl="7" w:tplc="91CA84AA">
      <w:numFmt w:val="bullet"/>
      <w:lvlText w:val="•"/>
      <w:lvlJc w:val="left"/>
      <w:pPr>
        <w:ind w:left="7370" w:hanging="286"/>
      </w:pPr>
      <w:rPr>
        <w:rFonts w:hint="default"/>
        <w:lang w:val="es-ES" w:eastAsia="en-US" w:bidi="ar-SA"/>
      </w:rPr>
    </w:lvl>
    <w:lvl w:ilvl="8" w:tplc="07E89FBA">
      <w:numFmt w:val="bullet"/>
      <w:lvlText w:val="•"/>
      <w:lvlJc w:val="left"/>
      <w:pPr>
        <w:ind w:left="8260" w:hanging="286"/>
      </w:pPr>
      <w:rPr>
        <w:rFonts w:hint="default"/>
        <w:lang w:val="es-ES" w:eastAsia="en-US" w:bidi="ar-SA"/>
      </w:rPr>
    </w:lvl>
  </w:abstractNum>
  <w:num w:numId="1" w16cid:durableId="1274752307">
    <w:abstractNumId w:val="27"/>
  </w:num>
  <w:num w:numId="2" w16cid:durableId="1009479750">
    <w:abstractNumId w:val="5"/>
  </w:num>
  <w:num w:numId="3" w16cid:durableId="1061441964">
    <w:abstractNumId w:val="33"/>
  </w:num>
  <w:num w:numId="4" w16cid:durableId="665279260">
    <w:abstractNumId w:val="14"/>
  </w:num>
  <w:num w:numId="5" w16cid:durableId="1079642155">
    <w:abstractNumId w:val="13"/>
  </w:num>
  <w:num w:numId="6" w16cid:durableId="1015958804">
    <w:abstractNumId w:val="18"/>
  </w:num>
  <w:num w:numId="7" w16cid:durableId="2098011274">
    <w:abstractNumId w:val="24"/>
  </w:num>
  <w:num w:numId="8" w16cid:durableId="2097359584">
    <w:abstractNumId w:val="12"/>
  </w:num>
  <w:num w:numId="9" w16cid:durableId="1001546209">
    <w:abstractNumId w:val="7"/>
  </w:num>
  <w:num w:numId="10" w16cid:durableId="101607651">
    <w:abstractNumId w:val="23"/>
  </w:num>
  <w:num w:numId="11" w16cid:durableId="1912541299">
    <w:abstractNumId w:val="25"/>
  </w:num>
  <w:num w:numId="12" w16cid:durableId="712465889">
    <w:abstractNumId w:val="10"/>
  </w:num>
  <w:num w:numId="13" w16cid:durableId="1665859844">
    <w:abstractNumId w:val="6"/>
  </w:num>
  <w:num w:numId="14" w16cid:durableId="2095664938">
    <w:abstractNumId w:val="32"/>
  </w:num>
  <w:num w:numId="15" w16cid:durableId="391121230">
    <w:abstractNumId w:val="3"/>
  </w:num>
  <w:num w:numId="16" w16cid:durableId="1820733769">
    <w:abstractNumId w:val="20"/>
  </w:num>
  <w:num w:numId="17" w16cid:durableId="476073639">
    <w:abstractNumId w:val="1"/>
  </w:num>
  <w:num w:numId="18" w16cid:durableId="292715240">
    <w:abstractNumId w:val="31"/>
  </w:num>
  <w:num w:numId="19" w16cid:durableId="1487866215">
    <w:abstractNumId w:val="11"/>
  </w:num>
  <w:num w:numId="20" w16cid:durableId="1968467296">
    <w:abstractNumId w:val="9"/>
  </w:num>
  <w:num w:numId="21" w16cid:durableId="561645326">
    <w:abstractNumId w:val="15"/>
  </w:num>
  <w:num w:numId="22" w16cid:durableId="1848671918">
    <w:abstractNumId w:val="28"/>
  </w:num>
  <w:num w:numId="23" w16cid:durableId="611480827">
    <w:abstractNumId w:val="16"/>
  </w:num>
  <w:num w:numId="24" w16cid:durableId="1517889458">
    <w:abstractNumId w:val="4"/>
  </w:num>
  <w:num w:numId="25" w16cid:durableId="1106118442">
    <w:abstractNumId w:val="34"/>
  </w:num>
  <w:num w:numId="26" w16cid:durableId="497043423">
    <w:abstractNumId w:val="8"/>
  </w:num>
  <w:num w:numId="27" w16cid:durableId="1192450709">
    <w:abstractNumId w:val="19"/>
  </w:num>
  <w:num w:numId="28" w16cid:durableId="1376931010">
    <w:abstractNumId w:val="29"/>
  </w:num>
  <w:num w:numId="29" w16cid:durableId="1469976110">
    <w:abstractNumId w:val="17"/>
  </w:num>
  <w:num w:numId="30" w16cid:durableId="1750955730">
    <w:abstractNumId w:val="26"/>
  </w:num>
  <w:num w:numId="31" w16cid:durableId="1354919378">
    <w:abstractNumId w:val="30"/>
  </w:num>
  <w:num w:numId="32" w16cid:durableId="813571603">
    <w:abstractNumId w:val="21"/>
  </w:num>
  <w:num w:numId="33" w16cid:durableId="744571635">
    <w:abstractNumId w:val="2"/>
  </w:num>
  <w:num w:numId="34" w16cid:durableId="1669862034">
    <w:abstractNumId w:val="0"/>
  </w:num>
  <w:num w:numId="35" w16cid:durableId="604533933">
    <w:abstractNumId w:val="2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Isabella Ramírez">
    <w15:presenceInfo w15:providerId="Windows Live" w15:userId="ebba9e80278a6ea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757"/>
    <w:rsid w:val="00016D9B"/>
    <w:rsid w:val="001B11D7"/>
    <w:rsid w:val="00231585"/>
    <w:rsid w:val="00235192"/>
    <w:rsid w:val="00260C07"/>
    <w:rsid w:val="002A1C7D"/>
    <w:rsid w:val="00342CA0"/>
    <w:rsid w:val="00396F93"/>
    <w:rsid w:val="003C6164"/>
    <w:rsid w:val="003D5471"/>
    <w:rsid w:val="00434534"/>
    <w:rsid w:val="00490C24"/>
    <w:rsid w:val="004D000C"/>
    <w:rsid w:val="004D63CB"/>
    <w:rsid w:val="005376FA"/>
    <w:rsid w:val="0056664A"/>
    <w:rsid w:val="00652B23"/>
    <w:rsid w:val="006531D5"/>
    <w:rsid w:val="0067147A"/>
    <w:rsid w:val="00673D61"/>
    <w:rsid w:val="006F3107"/>
    <w:rsid w:val="0071468D"/>
    <w:rsid w:val="007248BE"/>
    <w:rsid w:val="007B5EA7"/>
    <w:rsid w:val="0087002C"/>
    <w:rsid w:val="008C11B9"/>
    <w:rsid w:val="008C3803"/>
    <w:rsid w:val="009663CE"/>
    <w:rsid w:val="00973275"/>
    <w:rsid w:val="00975A58"/>
    <w:rsid w:val="00983757"/>
    <w:rsid w:val="00A1322F"/>
    <w:rsid w:val="00AC3B6E"/>
    <w:rsid w:val="00AD2355"/>
    <w:rsid w:val="00AD2AAB"/>
    <w:rsid w:val="00B110CD"/>
    <w:rsid w:val="00B45BFB"/>
    <w:rsid w:val="00B77579"/>
    <w:rsid w:val="00B87446"/>
    <w:rsid w:val="00BC6C5B"/>
    <w:rsid w:val="00BD1FE6"/>
    <w:rsid w:val="00C10051"/>
    <w:rsid w:val="00C669BB"/>
    <w:rsid w:val="00D007BD"/>
    <w:rsid w:val="00D4535F"/>
    <w:rsid w:val="00DC778A"/>
    <w:rsid w:val="00E557E0"/>
    <w:rsid w:val="00ED2FBC"/>
    <w:rsid w:val="00F13ADF"/>
    <w:rsid w:val="00F3003A"/>
    <w:rsid w:val="00F62441"/>
    <w:rsid w:val="00FA3CAC"/>
    <w:rsid w:val="00FF315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0215B1"/>
  <w15:docId w15:val="{259C477E-1E26-0E43-961C-47C50428A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lang w:val="es-ES"/>
    </w:rPr>
  </w:style>
  <w:style w:type="paragraph" w:styleId="Ttulo1">
    <w:name w:val="heading 1"/>
    <w:basedOn w:val="Normal"/>
    <w:uiPriority w:val="9"/>
    <w:qFormat/>
    <w:pPr>
      <w:jc w:val="center"/>
      <w:outlineLvl w:val="0"/>
    </w:pPr>
    <w:rPr>
      <w:b/>
      <w:bCs/>
      <w:u w:val="single" w:color="00000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style>
  <w:style w:type="paragraph" w:styleId="Prrafodelista">
    <w:name w:val="List Paragraph"/>
    <w:basedOn w:val="Normal"/>
    <w:uiPriority w:val="1"/>
    <w:qFormat/>
    <w:pPr>
      <w:ind w:left="709" w:hanging="360"/>
      <w:jc w:val="both"/>
    </w:pPr>
  </w:style>
  <w:style w:type="paragraph" w:customStyle="1" w:styleId="TableParagraph">
    <w:name w:val="Table Paragraph"/>
    <w:basedOn w:val="Normal"/>
    <w:uiPriority w:val="1"/>
    <w:qFormat/>
    <w:pPr>
      <w:ind w:left="107"/>
    </w:pPr>
  </w:style>
  <w:style w:type="paragraph" w:styleId="TDC1">
    <w:name w:val="toc 1"/>
    <w:basedOn w:val="Normal"/>
    <w:uiPriority w:val="1"/>
    <w:qFormat/>
    <w:rsid w:val="00F62441"/>
    <w:pPr>
      <w:spacing w:before="187" w:after="240"/>
      <w:ind w:right="221"/>
      <w:jc w:val="right"/>
    </w:pPr>
    <w:rPr>
      <w:b/>
      <w:bCs/>
      <w:i/>
      <w:iCs/>
    </w:rPr>
  </w:style>
  <w:style w:type="character" w:styleId="Hipervnculo">
    <w:name w:val="Hyperlink"/>
    <w:basedOn w:val="Fuentedeprrafopredeter"/>
    <w:uiPriority w:val="99"/>
    <w:unhideWhenUsed/>
    <w:rsid w:val="00673D6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1168652">
      <w:bodyDiv w:val="1"/>
      <w:marLeft w:val="0"/>
      <w:marRight w:val="0"/>
      <w:marTop w:val="0"/>
      <w:marBottom w:val="0"/>
      <w:divBdr>
        <w:top w:val="none" w:sz="0" w:space="0" w:color="auto"/>
        <w:left w:val="none" w:sz="0" w:space="0" w:color="auto"/>
        <w:bottom w:val="none" w:sz="0" w:space="0" w:color="auto"/>
        <w:right w:val="none" w:sz="0" w:space="0" w:color="auto"/>
      </w:divBdr>
    </w:div>
    <w:div w:id="6440452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obrasximpuestos@fiduprevisora.com.co" TargetMode="External"/><Relationship Id="rId3" Type="http://schemas.openxmlformats.org/officeDocument/2006/relationships/settings" Target="settings.xml"/><Relationship Id="rId7" Type="http://schemas.openxmlformats.org/officeDocument/2006/relationships/hyperlink" Target="mailto:contabilidad@espaciosurbanos.c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cardona@ingeniocarmelita.com" TargetMode="External"/><Relationship Id="rId11" Type="http://schemas.openxmlformats.org/officeDocument/2006/relationships/theme" Target="theme/theme1.xml"/><Relationship Id="rId5" Type="http://schemas.openxmlformats.org/officeDocument/2006/relationships/hyperlink" Target="mailto:891900196@factureinbox.co" TargetMode="Externa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190</TotalTime>
  <Pages>39</Pages>
  <Words>17026</Words>
  <Characters>93646</Characters>
  <Application>Microsoft Office Word</Application>
  <DocSecurity>0</DocSecurity>
  <Lines>780</Lines>
  <Paragraphs>220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110452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 Mendoza Salamanca</dc:creator>
  <cp:lastModifiedBy>Jaime Faiyeth Rodriguez Ruiz</cp:lastModifiedBy>
  <cp:revision>19</cp:revision>
  <dcterms:created xsi:type="dcterms:W3CDTF">2024-09-17T14:10:00Z</dcterms:created>
  <dcterms:modified xsi:type="dcterms:W3CDTF">2024-10-11T15:27:00Z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2023-10-03T00:00:00Z</vt:filetime>
  </property>
  <property fmtid="{D5CDD505-2E9C-101B-9397-08002B2CF9AE}" pid="3" name="Creator">
    <vt:lpwstr>Microsoft® Word para Microsoft 365</vt:lpwstr>
  </property>
  <property fmtid="{D5CDD505-2E9C-101B-9397-08002B2CF9AE}" pid="4" name="LastSaved">
    <vt:filetime>2024-09-17T00:00:00Z</vt:filetime>
  </property>
  <property fmtid="{D5CDD505-2E9C-101B-9397-08002B2CF9AE}" pid="5" name="Producer">
    <vt:lpwstr>Microsoft® Word para Microsoft 365</vt:lpwstr>
  </property>
</Properties>
</file>